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7A0" w:rsidRPr="008E2740" w:rsidRDefault="008E47A0" w:rsidP="008E2740">
      <w:pPr>
        <w:pStyle w:val="Styl2"/>
      </w:pPr>
      <w:bookmarkStart w:id="0" w:name="_Toc519060461"/>
      <w:r w:rsidRPr="008E2740">
        <w:t>Použité pojmy a zkratky</w:t>
      </w:r>
      <w:bookmarkEnd w:id="0"/>
    </w:p>
    <w:p w:rsidR="008E47A0" w:rsidRPr="001D2932" w:rsidRDefault="008E47A0" w:rsidP="008E2740">
      <w:r w:rsidRPr="001D2932">
        <w:t>Tabulka č. 1 Definice pojmů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8E2740" w:rsidRPr="008E2740" w:rsidTr="001D2932">
        <w:tc>
          <w:tcPr>
            <w:tcW w:w="1951" w:type="dxa"/>
            <w:shd w:val="clear" w:color="auto" w:fill="A6A6A6"/>
          </w:tcPr>
          <w:p w:rsidR="008E47A0" w:rsidRPr="008E2740" w:rsidRDefault="008E47A0" w:rsidP="008E2740">
            <w:r w:rsidRPr="008E2740">
              <w:t>Pojem</w:t>
            </w:r>
          </w:p>
        </w:tc>
        <w:tc>
          <w:tcPr>
            <w:tcW w:w="7337" w:type="dxa"/>
            <w:shd w:val="clear" w:color="auto" w:fill="A6A6A6"/>
          </w:tcPr>
          <w:p w:rsidR="008E47A0" w:rsidRPr="008E2740" w:rsidRDefault="008E47A0" w:rsidP="008E2740">
            <w:r w:rsidRPr="008E2740">
              <w:t>Definice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Funkční požadavek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Požadavek vztahující se k jednotlivým oblastem řízení lidských zdrojů, včetně výplaty platů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Nefunkční požadavek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Požadavek, který není funkčním požadavkem, vztahující se zejména k technickým, resp. technologickým vlastnostem řešení, bezpečnosti apod.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proofErr w:type="spellStart"/>
            <w:r w:rsidRPr="008E2740">
              <w:t>Workflow</w:t>
            </w:r>
            <w:proofErr w:type="spellEnd"/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Oblast, popř. řešení pro oběh dokumentů, popř. tok aktivit v rámci konkrétního procesu</w:t>
            </w:r>
          </w:p>
        </w:tc>
      </w:tr>
    </w:tbl>
    <w:p w:rsidR="008E47A0" w:rsidRPr="001D2932" w:rsidRDefault="008E47A0" w:rsidP="008E2740"/>
    <w:p w:rsidR="008E47A0" w:rsidRPr="001D2932" w:rsidRDefault="008E47A0" w:rsidP="008E2740">
      <w:r w:rsidRPr="001D2932">
        <w:t>Tabulka č. 2 Definice zkratek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6"/>
        <w:gridCol w:w="7144"/>
      </w:tblGrid>
      <w:tr w:rsidR="008E2740" w:rsidRPr="008E2740" w:rsidTr="001D2932">
        <w:tc>
          <w:tcPr>
            <w:tcW w:w="1951" w:type="dxa"/>
            <w:shd w:val="clear" w:color="auto" w:fill="A6A6A6"/>
          </w:tcPr>
          <w:p w:rsidR="008E47A0" w:rsidRPr="008E2740" w:rsidRDefault="008E47A0" w:rsidP="008E2740">
            <w:r w:rsidRPr="008E2740">
              <w:t>Zkratka</w:t>
            </w:r>
          </w:p>
        </w:tc>
        <w:tc>
          <w:tcPr>
            <w:tcW w:w="7337" w:type="dxa"/>
            <w:shd w:val="clear" w:color="auto" w:fill="A6A6A6"/>
          </w:tcPr>
          <w:p w:rsidR="008E47A0" w:rsidRPr="008E2740" w:rsidRDefault="008E47A0" w:rsidP="008E2740">
            <w:r w:rsidRPr="008E2740">
              <w:t>Definice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FAÚ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Finanční analytický útvar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GFŘ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Generální finanční ředitelství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GŘC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Generální ředitelství cel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LDAP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(</w:t>
            </w:r>
            <w:proofErr w:type="spellStart"/>
            <w:r w:rsidRPr="008E2740">
              <w:t>Lightweight</w:t>
            </w:r>
            <w:proofErr w:type="spellEnd"/>
            <w:r w:rsidRPr="008E2740">
              <w:t xml:space="preserve"> </w:t>
            </w:r>
            <w:proofErr w:type="spellStart"/>
            <w:r w:rsidRPr="008E2740">
              <w:t>Directory</w:t>
            </w:r>
            <w:proofErr w:type="spellEnd"/>
            <w:r w:rsidRPr="008E2740">
              <w:t xml:space="preserve"> Access </w:t>
            </w:r>
            <w:proofErr w:type="spellStart"/>
            <w:r w:rsidRPr="008E2740">
              <w:t>Protocol</w:t>
            </w:r>
            <w:proofErr w:type="spellEnd"/>
            <w:r w:rsidRPr="008E2740">
              <w:t>) - protokol pro ukládání a přístup k datům na adresářovém serveru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ISDS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datových schránek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proofErr w:type="spellStart"/>
            <w:r w:rsidRPr="008E2740">
              <w:t>ISoSS</w:t>
            </w:r>
            <w:proofErr w:type="spellEnd"/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o státní službě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o platech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JVČ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Jiná výdělečná činnost a podnikání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KD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Kolektivní dohoda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KS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Kolektivní smlouva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MF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Ministerstvo financí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NV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Nařízení vlády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RPIS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Resortní personální informační systém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SP MV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Služební předpisy náměstka ministra vnitra pro státní službu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ZSS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 xml:space="preserve">Zákon č. 234/2014 Sb., o státní službě 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SPBS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Zákon č. 361/2003 Sb., o služebním poměru příslušníků bezpečnostních sborů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ZP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Zákon č. 262/2006 Sb., ve znění pozdějších předpisů (zákoník práce)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ÚZSVM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Úřad pro zastupování státu ve věcech majetkových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VŘ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Výběrové řízení</w:t>
            </w:r>
          </w:p>
        </w:tc>
      </w:tr>
    </w:tbl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>
      <w:pPr>
        <w:pStyle w:val="Styl2"/>
      </w:pPr>
      <w:bookmarkStart w:id="1" w:name="_Toc519060462"/>
      <w:r w:rsidRPr="001D2932">
        <w:t>Obsah</w:t>
      </w:r>
      <w:bookmarkEnd w:id="1"/>
    </w:p>
    <w:p w:rsidR="00742732" w:rsidRDefault="008E47A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1D2932">
        <w:fldChar w:fldCharType="begin"/>
      </w:r>
      <w:r w:rsidRPr="001D2932">
        <w:instrText xml:space="preserve"> TOC \o "1-3" \h \z \u </w:instrText>
      </w:r>
      <w:r w:rsidRPr="001D2932">
        <w:fldChar w:fldCharType="separate"/>
      </w:r>
      <w:hyperlink w:anchor="_Toc519060461" w:history="1">
        <w:r w:rsidR="00742732" w:rsidRPr="00DC1945">
          <w:rPr>
            <w:rStyle w:val="Hypertextovodkaz"/>
            <w:noProof/>
          </w:rPr>
          <w:t>Použité pojmy a zkratky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_Toc519060461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2" w:history="1">
        <w:r w:rsidR="00742732" w:rsidRPr="00DC1945">
          <w:rPr>
            <w:rStyle w:val="Hypertextovodkaz"/>
            <w:noProof/>
          </w:rPr>
          <w:t>Obsah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_Toc519060462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3" w:history="1">
        <w:r w:rsidR="00742732" w:rsidRPr="00DC1945">
          <w:rPr>
            <w:rStyle w:val="Hypertextovodkaz"/>
            <w:noProof/>
          </w:rPr>
          <w:t>1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Uživatelské požadavky na funkcionalitu RPIS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_Toc519060463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3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4" w:history="1">
        <w:r w:rsidR="00742732" w:rsidRPr="00DC1945">
          <w:rPr>
            <w:rStyle w:val="Hypertextovodkaz"/>
            <w:noProof/>
          </w:rPr>
          <w:t>2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Systemizace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_Toc519060464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3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5" w:history="1">
        <w:r w:rsidR="00742732" w:rsidRPr="00DC1945">
          <w:rPr>
            <w:rStyle w:val="Hypertextovodkaz"/>
            <w:noProof/>
          </w:rPr>
          <w:t>3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Platy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_Toc519060465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4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6" w:history="1">
        <w:r w:rsidR="00742732" w:rsidRPr="00DC1945">
          <w:rPr>
            <w:rStyle w:val="Hypertextovodkaz"/>
            <w:noProof/>
          </w:rPr>
          <w:t>4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Personalistika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_Toc519060466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7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7" w:history="1">
        <w:r w:rsidR="00742732" w:rsidRPr="00DC1945">
          <w:rPr>
            <w:rStyle w:val="Hypertextovodkaz"/>
            <w:noProof/>
          </w:rPr>
          <w:t>5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Vzdělávání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_Toc519060467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9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8" w:history="1">
        <w:r w:rsidR="00742732" w:rsidRPr="00DC1945">
          <w:rPr>
            <w:rStyle w:val="Hypertextovodkaz"/>
            <w:noProof/>
          </w:rPr>
          <w:t>6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Personální benefity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_Toc519060468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69" w:history="1">
        <w:r w:rsidR="00742732" w:rsidRPr="00DC1945">
          <w:rPr>
            <w:rStyle w:val="Hypertextovodkaz"/>
            <w:noProof/>
          </w:rPr>
          <w:t>7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Výběrová řízení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_Toc519060469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0" w:history="1">
        <w:r w:rsidR="00742732" w:rsidRPr="00DC1945">
          <w:rPr>
            <w:rStyle w:val="Hypertextovodkaz"/>
            <w:noProof/>
          </w:rPr>
          <w:t>8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Hodnocení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_Toc519060470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12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1" w:history="1">
        <w:r w:rsidR="00742732" w:rsidRPr="00DC1945">
          <w:rPr>
            <w:rStyle w:val="Hypertextovodkaz"/>
            <w:noProof/>
          </w:rPr>
          <w:t>9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Docházka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_Toc519060471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13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2" w:history="1">
        <w:r w:rsidR="00742732" w:rsidRPr="00DC1945">
          <w:rPr>
            <w:rStyle w:val="Hypertextovodkaz"/>
            <w:noProof/>
          </w:rPr>
          <w:t>10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Manažerské přehledy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_Toc519060472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14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3" w:history="1">
        <w:r w:rsidR="00742732" w:rsidRPr="00DC1945">
          <w:rPr>
            <w:rStyle w:val="Hypertextovodkaz"/>
            <w:noProof/>
          </w:rPr>
          <w:t>11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Funkčnost pro Aktivní uživatele a Pasivní uživatele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_Toc519060473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15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4" w:history="1">
        <w:r w:rsidR="00742732" w:rsidRPr="00DC1945">
          <w:rPr>
            <w:rStyle w:val="Hypertextovodkaz"/>
            <w:noProof/>
          </w:rPr>
          <w:t>12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Správa emailových adres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_Toc519060474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17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5" w:history="1">
        <w:r w:rsidR="00742732" w:rsidRPr="00DC1945">
          <w:rPr>
            <w:rStyle w:val="Hypertextovodkaz"/>
            <w:noProof/>
          </w:rPr>
          <w:t>13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Nemocenské pojištění příslušníků bezpečnostních sborů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_Toc519060475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17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6" w:history="1">
        <w:r w:rsidR="00742732" w:rsidRPr="00DC1945">
          <w:rPr>
            <w:rStyle w:val="Hypertextovodkaz"/>
            <w:noProof/>
          </w:rPr>
          <w:t>14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Výsluhové nároky příslušníků bezpečnostních sborů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_Toc519060476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18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7" w:history="1">
        <w:r w:rsidR="00742732" w:rsidRPr="00DC1945">
          <w:rPr>
            <w:rStyle w:val="Hypertextovodkaz"/>
            <w:noProof/>
          </w:rPr>
          <w:t>15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Jiná výdělečná činnost a podnikání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_Toc519060477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19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8" w:history="1">
        <w:r w:rsidR="00742732" w:rsidRPr="00DC1945">
          <w:rPr>
            <w:rStyle w:val="Hypertextovodkaz"/>
            <w:noProof/>
          </w:rPr>
          <w:t>16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E-learning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_Toc519060478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19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79" w:history="1">
        <w:r w:rsidR="00742732" w:rsidRPr="00DC1945">
          <w:rPr>
            <w:rStyle w:val="Hypertextovodkaz"/>
            <w:noProof/>
          </w:rPr>
          <w:t>17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Cestovní příkazy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_Toc519060479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20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0" w:history="1">
        <w:r w:rsidR="00742732" w:rsidRPr="00DC1945">
          <w:rPr>
            <w:rStyle w:val="Hypertextovodkaz"/>
            <w:noProof/>
          </w:rPr>
          <w:t>18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Dovolenky a další druhy nepřítomnosti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_Toc519060480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20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1" w:history="1">
        <w:r w:rsidR="00742732" w:rsidRPr="00DC1945">
          <w:rPr>
            <w:rStyle w:val="Hypertextovodkaz"/>
            <w:noProof/>
          </w:rPr>
          <w:t>19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Osobního spisu zaměstnance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_Toc519060481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20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2" w:history="1">
        <w:r w:rsidR="00742732" w:rsidRPr="00DC1945">
          <w:rPr>
            <w:rStyle w:val="Hypertextovodkaz"/>
            <w:noProof/>
          </w:rPr>
          <w:t>20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Talent Managementu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_Toc519060482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3" w:history="1">
        <w:r w:rsidR="00742732" w:rsidRPr="00DC1945">
          <w:rPr>
            <w:rStyle w:val="Hypertextovodkaz"/>
            <w:noProof/>
          </w:rPr>
          <w:t>21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Řízení se zaměstnancem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_Toc519060483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4" w:history="1">
        <w:r w:rsidR="00742732" w:rsidRPr="00DC1945">
          <w:rPr>
            <w:rStyle w:val="Hypertextovodkaz"/>
            <w:noProof/>
          </w:rPr>
          <w:t>22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Alerty/Notifikace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_Toc519060484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21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5" w:history="1">
        <w:r w:rsidR="00742732" w:rsidRPr="00DC1945">
          <w:rPr>
            <w:rStyle w:val="Hypertextovodkaz"/>
            <w:noProof/>
          </w:rPr>
          <w:t>23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Datového rozhraní (API)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_Toc519060485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22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6" w:history="1">
        <w:r w:rsidR="00742732" w:rsidRPr="00DC1945">
          <w:rPr>
            <w:rStyle w:val="Hypertextovodkaz"/>
            <w:noProof/>
          </w:rPr>
          <w:t>24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Oblast Výkaznictví/Reporting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_Toc519060486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22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7" w:history="1">
        <w:r w:rsidR="00742732" w:rsidRPr="00DC1945">
          <w:rPr>
            <w:rStyle w:val="Hypertextovodkaz"/>
            <w:noProof/>
          </w:rPr>
          <w:t>25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Požadavky na portálové řešení RPIS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_Toc519060487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23</w:t>
        </w:r>
        <w:r w:rsidR="00742732">
          <w:rPr>
            <w:noProof/>
            <w:webHidden/>
          </w:rPr>
          <w:fldChar w:fldCharType="end"/>
        </w:r>
      </w:hyperlink>
    </w:p>
    <w:p w:rsidR="00742732" w:rsidRDefault="00310B01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9060488" w:history="1">
        <w:r w:rsidR="00742732" w:rsidRPr="00DC1945">
          <w:rPr>
            <w:rStyle w:val="Hypertextovodkaz"/>
            <w:noProof/>
          </w:rPr>
          <w:t>26</w:t>
        </w:r>
        <w:r w:rsidR="0074273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742732" w:rsidRPr="00DC1945">
          <w:rPr>
            <w:rStyle w:val="Hypertextovodkaz"/>
            <w:noProof/>
          </w:rPr>
          <w:t>Přehled budoucích požadavků jednotlivých OSS</w:t>
        </w:r>
        <w:r w:rsidR="00742732">
          <w:rPr>
            <w:noProof/>
            <w:webHidden/>
          </w:rPr>
          <w:tab/>
        </w:r>
        <w:r w:rsidR="00742732">
          <w:rPr>
            <w:noProof/>
            <w:webHidden/>
          </w:rPr>
          <w:fldChar w:fldCharType="begin"/>
        </w:r>
        <w:r w:rsidR="00742732">
          <w:rPr>
            <w:noProof/>
            <w:webHidden/>
          </w:rPr>
          <w:instrText xml:space="preserve"> PAGEREF _Toc519060488 \h </w:instrText>
        </w:r>
        <w:r w:rsidR="00742732">
          <w:rPr>
            <w:noProof/>
            <w:webHidden/>
          </w:rPr>
        </w:r>
        <w:r w:rsidR="00742732">
          <w:rPr>
            <w:noProof/>
            <w:webHidden/>
          </w:rPr>
          <w:fldChar w:fldCharType="separate"/>
        </w:r>
        <w:r w:rsidR="00742732">
          <w:rPr>
            <w:noProof/>
            <w:webHidden/>
          </w:rPr>
          <w:t>24</w:t>
        </w:r>
        <w:r w:rsidR="00742732">
          <w:rPr>
            <w:noProof/>
            <w:webHidden/>
          </w:rPr>
          <w:fldChar w:fldCharType="end"/>
        </w:r>
      </w:hyperlink>
    </w:p>
    <w:p w:rsidR="008E47A0" w:rsidRPr="001D2932" w:rsidRDefault="008E47A0" w:rsidP="008E2740">
      <w:r w:rsidRPr="001D2932">
        <w:fldChar w:fldCharType="end"/>
      </w:r>
    </w:p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>
      <w:pPr>
        <w:pStyle w:val="Nadpis1"/>
      </w:pPr>
      <w:bookmarkStart w:id="2" w:name="_Toc519060463"/>
      <w:bookmarkStart w:id="3" w:name="_Toc464554458"/>
      <w:r w:rsidRPr="001D2932">
        <w:lastRenderedPageBreak/>
        <w:t>Uživatelské požadavky na funkcionalitu RPIS</w:t>
      </w:r>
      <w:bookmarkEnd w:id="2"/>
      <w:r w:rsidRPr="001D2932">
        <w:t xml:space="preserve"> </w:t>
      </w:r>
      <w:bookmarkEnd w:id="3"/>
    </w:p>
    <w:p w:rsidR="008E47A0" w:rsidRPr="008E2740" w:rsidRDefault="008E47A0" w:rsidP="008E2740">
      <w:r w:rsidRPr="008E2740">
        <w:t>Níže jsou uvedeny jednotlivé funkční požadavky na řešení RPIS členěné po jednotlivých oblastech, které pokrývají procesy agend řízení lidských zdrojů a z nich vyplývající potřeby a požadavky. Technické parametry minimální musí nabízený systém splňovat již při předkládání předběžné nabídky, technické parametry povinné musí systém splňovat v době implementace.</w:t>
      </w:r>
    </w:p>
    <w:p w:rsidR="003B7844" w:rsidRPr="008E2740" w:rsidRDefault="003B7844" w:rsidP="008E2740">
      <w:r w:rsidRPr="008E2740">
        <w:t>Dodaný RPIS musí pokrývat problematiku definovanou v těchto zákonných normách</w:t>
      </w:r>
      <w:r w:rsidR="00E8211A" w:rsidRPr="008E2740">
        <w:t xml:space="preserve"> v aktuálním znění</w:t>
      </w:r>
      <w:r w:rsidRPr="008E2740">
        <w:t>:</w:t>
      </w:r>
    </w:p>
    <w:p w:rsidR="003B7844" w:rsidRP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262/2006 Sb., zákoník práce</w:t>
      </w:r>
    </w:p>
    <w:p w:rsid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361/2003 Sb., o služebním poměru příslušníků bezpečnostních sborů</w:t>
      </w:r>
    </w:p>
    <w:p w:rsid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234/2014 Sb., o státní službě</w:t>
      </w:r>
    </w:p>
    <w:p w:rsidR="00F011B3" w:rsidRDefault="003B7844" w:rsidP="008E2740">
      <w:pPr>
        <w:pStyle w:val="Odstavecseseznamem"/>
        <w:numPr>
          <w:ilvl w:val="0"/>
          <w:numId w:val="5"/>
        </w:numPr>
      </w:pPr>
      <w:r w:rsidRPr="003B7844">
        <w:t>Zákon č. 187/2006 Sb., o nemocenském pojištění</w:t>
      </w:r>
    </w:p>
    <w:p w:rsidR="001B62A1" w:rsidRPr="00F011B3" w:rsidRDefault="001B62A1" w:rsidP="008E2740">
      <w:pPr>
        <w:pStyle w:val="Odstavecseseznamem"/>
        <w:numPr>
          <w:ilvl w:val="0"/>
          <w:numId w:val="5"/>
        </w:numPr>
      </w:pPr>
      <w:r w:rsidRPr="001B62A1">
        <w:t>Zákon č. 201/2002 Sb., o Úřadu pro zastupování státu ve věcech majetkových</w:t>
      </w:r>
    </w:p>
    <w:p w:rsidR="008E47A0" w:rsidRPr="008E2740" w:rsidRDefault="008E47A0" w:rsidP="008E2740">
      <w:pPr>
        <w:pStyle w:val="Nadpis1"/>
      </w:pPr>
      <w:bookmarkStart w:id="4" w:name="_Toc519060464"/>
      <w:bookmarkStart w:id="5" w:name="_Toc464554459"/>
      <w:r w:rsidRPr="008E2740">
        <w:t>Oblast Systemizace</w:t>
      </w:r>
      <w:bookmarkEnd w:id="4"/>
      <w:r w:rsidRPr="008E2740">
        <w:t xml:space="preserve"> </w:t>
      </w:r>
      <w:bookmarkEnd w:id="5"/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5657"/>
        <w:gridCol w:w="1222"/>
        <w:gridCol w:w="1009"/>
      </w:tblGrid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  <w:jc w:val="center"/>
              <w:rPr>
                <w:b/>
              </w:rPr>
            </w:pPr>
          </w:p>
        </w:tc>
        <w:tc>
          <w:tcPr>
            <w:tcW w:w="5804" w:type="dxa"/>
            <w:tcBorders>
              <w:top w:val="nil"/>
              <w:left w:val="nil"/>
            </w:tcBorders>
            <w:shd w:val="clear" w:color="auto" w:fill="auto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279" w:type="dxa"/>
            <w:gridSpan w:val="2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804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SY-01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definici organizační struktury (organizační útvary, nadřízenost, podřízenost).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SY-02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provádění změn organizační struktury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SY-03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modelování budoucí organizační struktury, včetně možnosti aplikace této modelace k určitému datu do ostrých dat.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SY-04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systemizaci služebních a pracovních míst dle všech atributů podle ZSS a prováděcích nařízení vlády, tj. atributy podle §17 a §2 ZSS, resp. podle SPBS (lokalizace místa, úhrada z EU/FM, charakteristika a kvalifikační požadavky, místa obsazená, místa uvolněná, rezervovaná místa, hlavní a vedlejší služební místa, vzory míst, charakteristiky vzorů, specifika vázaná na pracovní </w:t>
            </w:r>
            <w:proofErr w:type="gramStart"/>
            <w:r w:rsidRPr="008E2740">
              <w:t>místo,</w:t>
            </w:r>
            <w:proofErr w:type="gramEnd"/>
            <w:r w:rsidRPr="008E2740">
              <w:t xml:space="preserve"> apod.)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SY-05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obsazení systemizovaných míst.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SY-06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volných míst se všemi jejich atributy, minimálně však s možností rozlišení na služební a pracovní místa, obory služby a další požadavky dle §25 ZSS.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SY-07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specifikovaných v SY-05 a SY-06 ve formátu MS Excel s volitelnými atributy.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SY-08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změny systemizace služebních a pracovních míst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SY-09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změn organizační struktury služebních a pracovních míst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lastRenderedPageBreak/>
              <w:t>SY-10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schématu organizační struktury s volitelnými údaji zobrazenými za útvar, včetně přizpůsobení schématu a možnosti tisku schématu ve formátu A3 a A4.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SY-11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je v oblasti (modulu) Systemizace integrován s ostatními oblastmi (moduly) RPIS, popř. ekonomickými aplikacemi bez nutnosti ruční synchronizace dat, popř. jejich redundantního zadávání.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SY-12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stanovených výstupů, které je zaměstnavatel povinen předávat ostatním orgánům z titulu výkonu funkce zaměstnavatele, a to jak v „analogové“ (tiskové sestavy), tak elektronické (datové soubory) formě (např. hlášení volných služebních míst do evidence spravované Ministerstvem vnitra)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SY-13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umožňuje, kromě základních parametrů systemizovaných míst, stanovit další parametry, např. požadavky na zdravotní, fyzickou a osobnostní způsobilost, jazykové požadavky, školní vzdělání, obory a zaměření vzdělání, výstrojní normu, </w:t>
            </w:r>
            <w:proofErr w:type="gramStart"/>
            <w:r w:rsidRPr="008E2740">
              <w:t>a pod.</w:t>
            </w:r>
            <w:proofErr w:type="gramEnd"/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</w:t>
            </w:r>
            <w:r w:rsidR="001B62A1" w:rsidRPr="008E2740">
              <w:t>4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relevantní výše uvedené požadavky SY-1 až SY-13 a celou oblastí Systemizace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</w:t>
            </w:r>
            <w:r w:rsidR="001B62A1" w:rsidRPr="008E2740">
              <w:t>5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přenos dat organizace a systemizace (OSYS) bez nutnosti opakovaného zadávání dat.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6" w:name="_Toc519060465"/>
      <w:r w:rsidRPr="001D2932">
        <w:t>Oblast Platy</w:t>
      </w:r>
      <w:bookmarkEnd w:id="6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5065"/>
        <w:gridCol w:w="1472"/>
        <w:gridCol w:w="1308"/>
      </w:tblGrid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89" w:type="dxa"/>
            <w:tcBorders>
              <w:top w:val="nil"/>
              <w:left w:val="nil"/>
            </w:tcBorders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91" w:type="dxa"/>
            <w:gridSpan w:val="2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89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78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odměňování za výkon služby a práci a srážky z příjmů ze služebního i pracovněprávního vztahu.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překážek výkonu služby a překážek v práci.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výkon služby fyzickými osobami se zdravotním postižením i zaměstnávání fyzických osob se zdravotním postižením, včetně tvorby hlášení pro Úřad práce a výpočtu odvodové povinnosti.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služebních úrazů, pracovních úrazů a nemocí z povolání.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předchozích zaměstnání s výpočtem započitatelné praxe.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služebních, pracovních a životních jubileí s možností navázání na podmínky stanovené Kolektivní dohodou a Kolektivní smlouvou.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lastRenderedPageBreak/>
              <w:t>PL-07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výpočet platu a služebního příjmu v souladu s platnou legislativou, popř. platnými legislativními změnami.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výpočet limitů odměn státních zaměstnanců podle ZSS v návaznosti na již vyplacené odměny jak v rozsahu výpočtu ročního limitu na </w:t>
            </w:r>
            <w:proofErr w:type="gramStart"/>
            <w:r w:rsidRPr="008E2740">
              <w:t>odměnu</w:t>
            </w:r>
            <w:proofErr w:type="gramEnd"/>
            <w:r w:rsidRPr="008E2740">
              <w:t xml:space="preserve"> tak v rozsahu výpočtu „zůstatku“ limitu.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decentralizovaný výkon povinností, tj. více plátcových pokladen dle Daňového řádu, § 21.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opakovaný výpočet až do okamžiku měsíční uzávěrky.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parametrické nastavení výpočtu (zaměstnanec, </w:t>
            </w:r>
            <w:proofErr w:type="gramStart"/>
            <w:r w:rsidRPr="008E2740">
              <w:t>útvar,</w:t>
            </w:r>
            <w:proofErr w:type="gramEnd"/>
            <w:r w:rsidRPr="008E2740">
              <w:t xml:space="preserve"> apod.).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vytvoření reportu o průběhu výpočtu platů </w:t>
            </w:r>
            <w:proofErr w:type="spellStart"/>
            <w:r w:rsidRPr="008E2740">
              <w:t>platů</w:t>
            </w:r>
            <w:proofErr w:type="spellEnd"/>
            <w:r w:rsidRPr="008E2740">
              <w:t xml:space="preserve"> / služebních příjmů s jasnou specifikací chyb vzniklých při výpočtu.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čerpání nákladů a prostředků dle rozborových a nákladových středisek.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hromadné zadávání odměn, srážek pro vybrané zaměstnance, </w:t>
            </w:r>
            <w:proofErr w:type="gramStart"/>
            <w:r w:rsidRPr="008E2740">
              <w:t>útvary,</w:t>
            </w:r>
            <w:proofErr w:type="gramEnd"/>
            <w:r w:rsidRPr="008E2740">
              <w:t xml:space="preserve"> apod.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automatický výpočet částky odstupného, odchodného a odbytného.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automatický výpočet částek změn platů při změnách služebního poměru, včetně zařazení mimo službu a dopočet doplatků při zpětném zařazení do služby.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výpočet ročního zúčtování daní.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automatický výpočet výše zákonných srážek dle platné legislativy.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možnost zadání budoucích migrací zaměstnanců mezi plátcovými pokladnami bez ohledu na stav zpracovávaného období, přičemž výstupy RPIS musí obsahovat aktuálně platná data bez ohledu na stav zpracovávaného období.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výstupů, které je služební úřad nebo zaměstnavatel povinen předávat ostatním orgánům z titulu výkonu funkce služebního orgánu nebo zaměstnavatele, a to jak v </w:t>
            </w:r>
            <w:proofErr w:type="gramStart"/>
            <w:r w:rsidRPr="008E2740">
              <w:t>tištěné</w:t>
            </w:r>
            <w:proofErr w:type="gramEnd"/>
            <w:r w:rsidRPr="008E2740">
              <w:t xml:space="preserve"> tak elektronické formě (např. předávání dat do ISP, Výkaz o zaměstnanosti regulované vládou, statistická zjišťování, apod.)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highlight w:val="yellow"/>
              </w:rPr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  <w:rPr>
                <w:highlight w:val="yellow"/>
              </w:rPr>
            </w:pPr>
            <w:r w:rsidRPr="008E2740">
              <w:t>RPIS umožňuje elektronickou komunikaci s ČSSZ, nebo jiným orgánem důchodového zabezpečení, a zdravotními pojišťovnami v zákonem stanovených lhůtách bez omezení na stav zpracovávaného období.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elektronických platebních příkazů do banky (ČNB) na výplatu platů, služebních příjmů a výsluh s vazbou na státní pokladnu.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lastRenderedPageBreak/>
              <w:t>PL-23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výstupních sestav dle požadovaných, popř. volitelných kritérií (např. kategorie pohlaví, věk), včetně možností členění dle rozborových a nákladových hledisek.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varovná hlášení o důležitých evidenčních změnách zaměstnanců (např. platový postup, změna tarifního stupně, změna platového stupně na základě složení úřednické zkoušky, odborné </w:t>
            </w:r>
            <w:proofErr w:type="gramStart"/>
            <w:r w:rsidRPr="008E2740">
              <w:t>praxe,</w:t>
            </w:r>
            <w:proofErr w:type="gramEnd"/>
            <w:r w:rsidRPr="008E2740">
              <w:t xml:space="preserve"> apod.).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provázanost s ostatními agendami (moduly) RPIS bez nutnosti ruční synchronizace dat, případně jejich redundantního zadávání.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sledování nedoplatků u zaměstnanců z důvodu </w:t>
            </w:r>
            <w:proofErr w:type="gramStart"/>
            <w:r w:rsidRPr="008E2740">
              <w:t xml:space="preserve">provedených </w:t>
            </w:r>
            <w:ins w:id="7" w:author="Autor">
              <w:r w:rsidR="00502300">
                <w:t xml:space="preserve"> </w:t>
              </w:r>
            </w:ins>
            <w:r w:rsidRPr="008E2740">
              <w:t>srážek</w:t>
            </w:r>
            <w:proofErr w:type="gramEnd"/>
            <w:r w:rsidRPr="008E2740">
              <w:t>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exekucí, včetně automatického výpočtu dle platné legislativy a evidence dluhu.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určení povinných položek při nástupu, včetně upozornění na povinné údaje.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vedení osobních spisů státních zaměstnanců v souladu s platnou legislativou a služebními předpisy, včetně zajištění samostatné evidence dokumentů vedené v elektronické podobě dle § 8 odst. 2 vyhlášky č. 259/2012 Sb., o podrobnostech výkonu spisové služby, ve znění vyhlášky č. 283/2014 Sb. a zajištění propojení evidence dokumentů ve spisové službě, které jsou nebo budou součástí osobního spisu.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RPIS podporuje vedení řízení dle ZSS formou generování příslušných vzorů dokumentů s možností editace a řízení oběhu dokumentů při respektování pravidel pro výkon spisové služby (agendový informační systém).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navrhovat odměny představenými s následným importem do mezd včetně elektronického podpisu a propojením do EPD.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  <w:rPr>
                <w:b/>
                <w:color w:val="FF0000"/>
              </w:rPr>
            </w:pPr>
            <w:r w:rsidRPr="008E2740">
              <w:t xml:space="preserve">RPIS umožňuje relevantní výše uvedené požadavky PL-01 až PL-31 a celou oblast Platy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automatické zpracování dat z docházky zaměstnanců pro výpočet platů.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průběžnou kontrolu, </w:t>
            </w:r>
            <w:proofErr w:type="gramStart"/>
            <w:r w:rsidRPr="008E2740">
              <w:t>zda-</w:t>
            </w:r>
            <w:proofErr w:type="spellStart"/>
            <w:r w:rsidRPr="008E2740">
              <w:t>li</w:t>
            </w:r>
            <w:proofErr w:type="spellEnd"/>
            <w:proofErr w:type="gramEnd"/>
            <w:r w:rsidRPr="008E2740">
              <w:t xml:space="preserve"> není vedeno proti zaměstnanci insolvenční řízení a zda zaměstnavateli nevznikla povinnost hradit mzdu v rozsahu náležejícím do majetkové podstaty příslušnému insolvenčnímu správci.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zadání a sledování všech atributů (čerpání dovolené, </w:t>
            </w:r>
            <w:proofErr w:type="spellStart"/>
            <w:r w:rsidRPr="008E2740">
              <w:t>indispozičního</w:t>
            </w:r>
            <w:proofErr w:type="spellEnd"/>
            <w:r w:rsidRPr="008E2740">
              <w:t>, studijního volna a dalších složek) při přechodu státního zaměstnance mezi služebními úřady.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0E40AD" w:rsidRPr="008E2740" w:rsidTr="000D21DE">
        <w:trPr>
          <w:cantSplit/>
          <w:jc w:val="center"/>
        </w:trPr>
        <w:tc>
          <w:tcPr>
            <w:tcW w:w="1134" w:type="dxa"/>
          </w:tcPr>
          <w:p w:rsidR="000E40AD" w:rsidRPr="008E2740" w:rsidRDefault="000E40AD" w:rsidP="008E2740">
            <w:pPr>
              <w:spacing w:before="60" w:after="60" w:line="240" w:lineRule="auto"/>
            </w:pPr>
            <w:r w:rsidRPr="008E2740">
              <w:lastRenderedPageBreak/>
              <w:t>PL-36</w:t>
            </w:r>
          </w:p>
        </w:tc>
        <w:tc>
          <w:tcPr>
            <w:tcW w:w="5089" w:type="dxa"/>
          </w:tcPr>
          <w:p w:rsidR="000E40AD" w:rsidRPr="008E2740" w:rsidRDefault="000E40AD" w:rsidP="008E2740">
            <w:pPr>
              <w:spacing w:before="60" w:after="60" w:line="240" w:lineRule="auto"/>
            </w:pPr>
            <w:r w:rsidRPr="008E2740">
              <w:t>Systém musí být schopen spočítat on-line aktuální mzdu v aktuálním období na základě aktuálního stavu uložených podkladů pro výpočet mzdy. Při změně / doplnění podkladů pro výpočet mzdy musí systém spočtenou mzdu okamžitě přepočítat.</w:t>
            </w:r>
          </w:p>
        </w:tc>
        <w:tc>
          <w:tcPr>
            <w:tcW w:w="1478" w:type="dxa"/>
            <w:vAlign w:val="center"/>
          </w:tcPr>
          <w:p w:rsidR="000E40AD" w:rsidRPr="008E2740" w:rsidRDefault="000E40AD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0E40AD" w:rsidRPr="008E2740" w:rsidRDefault="000E40AD" w:rsidP="008E2740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8" w:name="_Toc519060466"/>
      <w:r w:rsidRPr="001D2932">
        <w:t>Oblast Personalistika</w:t>
      </w:r>
      <w:bookmarkEnd w:id="8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0"/>
        <w:gridCol w:w="5046"/>
        <w:gridCol w:w="1466"/>
        <w:gridCol w:w="1302"/>
      </w:tblGrid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933" w:type="dxa"/>
            <w:tcBorders>
              <w:top w:val="nil"/>
              <w:lef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933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vznik, změnu a skončení služebního i pracovního poměru.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bookmarkStart w:id="9" w:name="_Hlk518980622"/>
            <w:r w:rsidRPr="008E2740">
              <w:t>RPIS podporuje dohody o pracích konaných mimo pracovní poměr.</w:t>
            </w:r>
            <w:bookmarkEnd w:id="9"/>
            <w:ins w:id="10" w:author="Autor">
              <w:r w:rsidR="00502300">
                <w:t xml:space="preserve"> </w:t>
              </w:r>
            </w:ins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souběžné zpracování více pracovně-právních poměrů pod jedním osobním číslem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péče o zaměstnance (závodní preventivní péče), včetně sledování periodicity a plánování lékařských prohlídek a tisku formulářů.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automatický výpočet nároku na dovolenou a přepočet při změně relevantních údajů včetně informací o aktuálním stavu čerpání.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osobních údajů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 xml:space="preserve">RPIS umožňuje evidenci spojení (e-mail, mobilní telefon, telefon, kancelář), průkazů, zapůjčených pracovních </w:t>
            </w:r>
            <w:proofErr w:type="gramStart"/>
            <w:r w:rsidRPr="008E2740">
              <w:t>pomůcek,</w:t>
            </w:r>
            <w:proofErr w:type="gramEnd"/>
            <w:r w:rsidRPr="008E2740">
              <w:t xml:space="preserve"> apod.</w:t>
            </w:r>
            <w:ins w:id="11" w:author="Autor">
              <w:r w:rsidR="00502300">
                <w:t xml:space="preserve"> </w:t>
              </w:r>
              <w:r w:rsidR="00502300" w:rsidRPr="00502300">
                <w:t>RPIS umožňuje výstup údajů nutných pro tisk služebních průkazů (např.  osobní číslo, jméno, útva</w:t>
              </w:r>
              <w:del w:id="12" w:author="Autor">
                <w:r w:rsidR="00502300" w:rsidRPr="00502300" w:rsidDel="00C61B80">
                  <w:delText>t</w:delText>
                </w:r>
              </w:del>
              <w:r w:rsidR="00C61B80">
                <w:t>r</w:t>
              </w:r>
              <w:r w:rsidR="00502300" w:rsidRPr="00502300">
                <w:t>, lokalitu, fotku).</w:t>
              </w:r>
            </w:ins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automatický výpočet odchodu do důchodu.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sledování všech personálních změn v čase.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sledování stavu zaměstnanců ve struktuře fyzický, přepočtený, průměrný, </w:t>
            </w:r>
            <w:proofErr w:type="gramStart"/>
            <w:r w:rsidRPr="008E2740">
              <w:t>evidenční</w:t>
            </w:r>
            <w:proofErr w:type="gramEnd"/>
            <w:r w:rsidRPr="008E2740">
              <w:t xml:space="preserve"> a to v členění na služební a pracovní poměry.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 oblasti služebních a pracovních kalendářů vedení individuálního kalendáře pro každého zaměstnance samostatně, včetně možnosti individuálního rozvrhu a v případě kratšího úvazku s vazbou na automatický výpočet platového tarifu.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varovná hlášení o důležitých evidenčních změnách zaměstnanců (např. odchod do důchodu, hranice 70 let pro službu, konec zkušební doby, návrat z mateřské dovolené, platnost lékařské prohlídky).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PE-13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využití celostátně platných číselníků a rejstříků (CZ</w:t>
            </w:r>
            <w:r w:rsidRPr="008E2740">
              <w:noBreakHyphen/>
              <w:t xml:space="preserve">ISCO – klasifikace zaměstnání, PSČ, Rejstřík ekonomických subjektů ČSÚ, Živnostenský </w:t>
            </w:r>
            <w:proofErr w:type="gramStart"/>
            <w:r w:rsidRPr="008E2740">
              <w:t>rejstřík,</w:t>
            </w:r>
            <w:proofErr w:type="gramEnd"/>
            <w:r w:rsidRPr="008E2740">
              <w:t xml:space="preserve">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provázanost s ostatními agendami (moduly) RPIS a ekonomickými aplikacemi bez nutnosti ruční synchronizace dat, případně jejich redundantního zadávání.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bookmarkStart w:id="13" w:name="_Hlk518980686"/>
            <w:r w:rsidRPr="008E2740">
              <w:t xml:space="preserve">RPIS umožňuje sledování fluktuace za období, s přehledem konkrétních důvodů (např. nástupy, výstupy včetně důvodů, vynětí z evidenčního </w:t>
            </w:r>
            <w:proofErr w:type="gramStart"/>
            <w:r w:rsidRPr="008E2740">
              <w:t>počtu,</w:t>
            </w:r>
            <w:proofErr w:type="gramEnd"/>
            <w:r w:rsidRPr="008E2740">
              <w:t xml:space="preserve"> apod.)</w:t>
            </w:r>
            <w:ins w:id="14" w:author="Autor">
              <w:r w:rsidR="00502300">
                <w:t xml:space="preserve"> </w:t>
              </w:r>
            </w:ins>
            <w:bookmarkEnd w:id="13"/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kontrolu na rodné číslo tak, aby nedošlo k duplicitnímu zavedení zaměstnance (při opětovném nástupu pak zůstává stejné osobní číslo), včetně kontroly duplicit osobních čísel a evidenčních čísel státního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vedení osobních spisů státních zaměstnanců v souladu s platnou legislativou a služebními předpisy, včetně zajištění samostatné evidence dokumentů vedené v elektronické podobě dle § 8 odst. 2 vyhlášky č. 259/2012 Sb., o podrobnostech výkonu spisové služby, ve znění vyhlášky č. 283/2014 Sb. a zajištění propojení evidence dokumentů ve spisové službě, které jsou nebo budou součástí osobního spisu.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vedení všech potřebných řízení podle ZSS a zajištění komunikace s elektronickou spisovou službou, včetně správy vzájemných vazeb základních identifikátorů (číslo jednací podle spisové služby, osobní číslo zaměstnance (evidenční údaj přidělovaný služebním </w:t>
            </w:r>
            <w:r w:rsidR="008E2740" w:rsidRPr="008E2740">
              <w:t>úřadem).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vedení a odesílání do </w:t>
            </w:r>
            <w:proofErr w:type="spellStart"/>
            <w:r w:rsidRPr="008E2740">
              <w:t>ISoSSu</w:t>
            </w:r>
            <w:proofErr w:type="spellEnd"/>
            <w:r w:rsidRPr="008E2740">
              <w:t xml:space="preserve"> všech opatření dle matice MV u jednotlivých státních zaměstnanců spadajících do režimu ZSS bez nutnosti opakovaného zadávání dat.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pStyle w:val="Zkladntext3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RPIS podporuje vedení řízení dle ZSS formou generování příslušných vzorů dokumentů s možností editace a řízení oběhu dokumentů při respektování pravidel pro výkon spisové služby (agendový informační systém).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bookmarkStart w:id="15" w:name="_Hlk518980737"/>
            <w:r w:rsidRPr="008E2740">
              <w:t>RPIS umožňuje evidenci lokalit, včetně jejich změny v čase na úrovni osob.</w:t>
            </w:r>
            <w:bookmarkEnd w:id="15"/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umožnuje zjištění (výpočet odsloužené doby) nároku příslušníka na ozdravný pobyt včetně evidence (popřípadě plánování) absolvovaný ozdravných pobytů příslušníků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vedení naturálních náležitostí (služební výstroj) příslušníků – výstrojní norma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kázeňských odměn a kázeňských trestů příslušníků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PE-25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Evidence tzv. volných </w:t>
            </w:r>
            <w:proofErr w:type="gramStart"/>
            <w:r w:rsidRPr="008E2740">
              <w:t>příslušníků - RPIS</w:t>
            </w:r>
            <w:proofErr w:type="gramEnd"/>
            <w:r w:rsidRPr="008E2740">
              <w:t xml:space="preserve"> umožňuje tvorbu stanovených výstupů, které je zaměstnavatel povinen předávat ostatním orgánům z titulu výkonu funkce zaměstnavatele, a to jak v „analogové“ (tiskové sestavy), tak elektronické (datové soubory) formě (např. hlášení „volných příslušníků“ do evidence spravované Ministerstvem vnitra)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relevantní výše uvedené požadavky PE-01 až PE-24 a celou oblast Personalistika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16" w:name="_Toc475544141"/>
      <w:bookmarkStart w:id="17" w:name="_Toc519060467"/>
      <w:r w:rsidRPr="001D2932">
        <w:t>Oblast Vzdělávání</w:t>
      </w:r>
      <w:bookmarkEnd w:id="16"/>
      <w:bookmarkEnd w:id="1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0"/>
        <w:gridCol w:w="5046"/>
        <w:gridCol w:w="1466"/>
        <w:gridCol w:w="1302"/>
      </w:tblGrid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933" w:type="dxa"/>
            <w:tcBorders>
              <w:top w:val="nil"/>
              <w:lef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933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odborný rozvoj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všech vzdělávacích akcí.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dodavatelů školení.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evidenci interních a externích </w:t>
            </w:r>
            <w:r w:rsidR="008E2740" w:rsidRPr="008E2740">
              <w:t>lektorů.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přiřazování lektorů ke konkrétním vzdělávacím akcím.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evidenci odměňování a odbornosti lektorů, včetně automatického generování odučených hodin a jejich následné administraci k vyplacení do platu (tvorba rozhodnutí, následné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a přenos dat do agendy zpracování platů).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plánování vzdělávacích akcí a nákladů na vzdělávací akce, včetně následného sledování skutečně vynaložených nákladů.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plánování vzdělávání zaměstnanců dle charakteristiky pracovního zařazení, popř. služebního místa.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vyhodnocení účasti a nákladů vynaložených na školení za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vyhodnocení vzdělávacích akcí a lektorů.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pozvánek, včetně jejich zasílání e-mailem, prezenčních listin, osvědčení o absolvování školení.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podporuje provázanost s ostatními agendami RPIS bez nutnosti ruční synchronizace dat a jejich případného redundantního zadávání (např. agenda Hodnocení a plánů osobního rozvoje, agenda </w:t>
            </w:r>
            <w:proofErr w:type="gramStart"/>
            <w:r w:rsidRPr="008E2740">
              <w:t>Systemizace,</w:t>
            </w:r>
            <w:proofErr w:type="gramEnd"/>
            <w:r w:rsidRPr="008E2740">
              <w:t xml:space="preserve">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VZ-13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propojení s příslušnými moduly v </w:t>
            </w:r>
            <w:proofErr w:type="spellStart"/>
            <w:r w:rsidRPr="008E2740">
              <w:t>ISoSS</w:t>
            </w:r>
            <w:proofErr w:type="spellEnd"/>
            <w:r w:rsidRPr="008E2740">
              <w:t>, včetně nastavení vazeb mezi příslušnými identifikátory, a to především v oblasti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vyhodnocování individuálních plánů vzdělávání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distančních modulů vzdělávání a jejich správu, popř. propojení s jiným e-learningovým prostředím.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aktualizaci katalogu vzdělávacích akcí minimálně v rozsahu níže specifikovaných dílčích požadavků.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Zadání a základní definice vzdělávací akce do RPIS.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Vkládání jednotlivých položek pro akce podle katalogové stránky.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Sestavení textu katalogu (manuál, pravidla, pokyn a aktuální provozní řády, formuláře) formou vkládání dat.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Tisk katalogu.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Převod katalogu do formátu PDF.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Vystavení katalogu na portálu v podobě interaktivní verze a verze PDF.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Pro roli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možnost interaktivních změn v průběhu platnosti katalogu.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analýzu vzdělávacích potřeb.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rozdělení databáze vzdělávání na databázi státních zaměstnanců, zaměstnanců v pracovním poměru a zaměstnanců ve služebním poměru.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využití uživatelsky definovaných číselníků pro oblast vzdělávání.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r w:rsidR="002A4E10">
              <w:t xml:space="preserve">elektronické </w:t>
            </w:r>
            <w:proofErr w:type="spellStart"/>
            <w:r w:rsidR="002A4E10">
              <w:t>workflow</w:t>
            </w:r>
            <w:proofErr w:type="spellEnd"/>
            <w:r w:rsidRPr="008E2740">
              <w:t xml:space="preserve"> </w:t>
            </w:r>
            <w:ins w:id="18" w:author="Autor">
              <w:r w:rsidR="00DD095D">
                <w:t>rozhodnutí</w:t>
              </w:r>
            </w:ins>
            <w:r w:rsidRPr="008E2740">
              <w:t xml:space="preserve"> </w:t>
            </w:r>
            <w:ins w:id="19" w:author="Autor">
              <w:r w:rsidR="00DD095D">
                <w:t xml:space="preserve">o poskytování </w:t>
              </w:r>
            </w:ins>
            <w:r w:rsidRPr="008E2740">
              <w:t>individuálního studijního volna.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vzdělávání (schvalování vzdělávacích akcí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automatickou hromadnou korespondenci nad agendou vzdělávání a agendou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automatické generování dotazníků spokojenosti se vzdělávací akcí účastníkům a následné jejich vyhodnocení.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D21DE">
      <w:pPr>
        <w:pStyle w:val="Nadpis1"/>
      </w:pPr>
      <w:bookmarkStart w:id="20" w:name="_Toc475544142"/>
      <w:bookmarkStart w:id="21" w:name="_Toc519060468"/>
      <w:r w:rsidRPr="001D2932">
        <w:lastRenderedPageBreak/>
        <w:t>Oblast Personální benefity</w:t>
      </w:r>
      <w:bookmarkEnd w:id="20"/>
      <w:bookmarkEnd w:id="21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2"/>
        <w:gridCol w:w="5140"/>
        <w:gridCol w:w="1431"/>
        <w:gridCol w:w="1271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49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49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</w:pPr>
            <w:r w:rsidRPr="008E2740">
              <w:t>PB-01</w:t>
            </w:r>
          </w:p>
        </w:tc>
        <w:tc>
          <w:tcPr>
            <w:tcW w:w="5149" w:type="dxa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</w:pPr>
            <w:bookmarkStart w:id="22" w:name="_Hlk518980805"/>
            <w:r w:rsidRPr="008E2740">
              <w:t>RPIS umožňuje evidenci a zpracování benefitů zaměstnanců upravené kolektivní dohodou i kolektivní smlouvou (nárok na čerpání FKSP, dodatkové volno,</w:t>
            </w:r>
            <w:del w:id="23" w:author="Autor">
              <w:r w:rsidRPr="008E2740" w:rsidDel="00502300">
                <w:delText xml:space="preserve"> </w:delText>
              </w:r>
            </w:del>
            <w:r w:rsidRPr="008E2740">
              <w:t>…).</w:t>
            </w:r>
            <w:bookmarkEnd w:id="22"/>
          </w:p>
        </w:tc>
        <w:tc>
          <w:tcPr>
            <w:tcW w:w="1433" w:type="dxa"/>
            <w:vAlign w:val="center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PB-02</w:t>
            </w:r>
          </w:p>
        </w:tc>
        <w:tc>
          <w:tcPr>
            <w:tcW w:w="514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a přehled čerpání zaměstnaneckých benefitů s vazbou na platy.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PB-03</w:t>
            </w:r>
          </w:p>
        </w:tc>
        <w:tc>
          <w:tcPr>
            <w:tcW w:w="514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pro oblast stravování automaticky výpočet nároku na stravovací poukázky s následnou možností provedení srážky z platu.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24" w:name="_Toc475544143"/>
      <w:bookmarkStart w:id="25" w:name="_Toc519060469"/>
      <w:r w:rsidRPr="001D2932">
        <w:t>Oblast Výběrová řízení</w:t>
      </w:r>
      <w:bookmarkEnd w:id="24"/>
      <w:bookmarkEnd w:id="25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7"/>
        <w:gridCol w:w="5194"/>
        <w:gridCol w:w="1410"/>
        <w:gridCol w:w="1253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91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91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VŘ-01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přípravu a realizaci výběrových řízení příjmu nových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VŘ-02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vést evidenci uchazečů a vyhledání vhodných kandidátů na služební i pracovní místo, včetně propojení na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evidující volné státní zaměstnance s možností vyhledávání podle volitelných parametrů.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VŘ-03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podporuje návaznost (integrační vazba) v oblasti definované ve VŘ-02 na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za účelem automatického zveřejňování výběrového řízení v </w:t>
            </w:r>
            <w:proofErr w:type="spellStart"/>
            <w:r w:rsidRPr="008E2740">
              <w:t>ISoSS</w:t>
            </w:r>
            <w:proofErr w:type="spellEnd"/>
            <w:r w:rsidRPr="008E2740">
              <w:t>, včetně přenosu volných služebních míst, bez nutnosti opakovaného zadávání dat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VŘ-04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návaznost (integrační vazbu) na ISDS.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VŘ-05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vkládat a editovat průběžně šablony a vzory dokumentů a jejich kompletaci o údaje již založené v RPIS (adresa, složené zkoušky, obory služby), přičemž šablony mohou mít slučovací nebo editovatelná pole.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VŘ-06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připojování </w:t>
            </w:r>
            <w:proofErr w:type="spellStart"/>
            <w:r w:rsidRPr="008E2740">
              <w:t>scanových</w:t>
            </w:r>
            <w:proofErr w:type="spellEnd"/>
            <w:r w:rsidRPr="008E2740">
              <w:t xml:space="preserve"> kopií dokumentů?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VŘ-07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propojení na řešení spisové služby.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VŘ-08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dokumenty k výběrovému řízení.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VŘ-09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centrální komunikaci se členy výběrových komisí.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VŘ-10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automatické zasílání či hromadné generování korespondence uchazečům (pozvánky, dopisy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VŘ-11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export dat vybraného uchazeče pro ostatní funkční oblasti (moduly) RPIS (např. personalistika, platy, vzdělávání, úřednické zkoušky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VŘ-12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automatický přenos vypsaného výběrového řízení na úřední desku vyhlašovatele, popř. na jiné portály, včetně automatického přenosu do </w:t>
            </w:r>
            <w:proofErr w:type="spellStart"/>
            <w:r w:rsidRPr="008E2740">
              <w:t>ISoSS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  <w:shd w:val="clear" w:color="auto" w:fill="auto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VŘ-13</w:t>
            </w:r>
          </w:p>
        </w:tc>
        <w:tc>
          <w:tcPr>
            <w:tcW w:w="5291" w:type="dxa"/>
            <w:shd w:val="clear" w:color="auto" w:fill="auto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návaznost (integrační vazbu) na evidenci volných služebních míst (správcem je Ministerstvo vnitra).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26" w:name="_Toc475544144"/>
      <w:bookmarkStart w:id="27" w:name="_Toc519060470"/>
      <w:r w:rsidRPr="001D2932">
        <w:t>Oblast Hodnocení</w:t>
      </w:r>
      <w:bookmarkEnd w:id="26"/>
      <w:bookmarkEnd w:id="2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4"/>
        <w:gridCol w:w="5098"/>
        <w:gridCol w:w="33"/>
        <w:gridCol w:w="1416"/>
        <w:gridCol w:w="34"/>
        <w:gridCol w:w="1255"/>
        <w:gridCol w:w="34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303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818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303" w:type="dxa"/>
            <w:gridSpan w:val="2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92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HO-01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vytvoření hodnotící akce dle požadavku zaměstnavatele bez nutnosti dílčích programových úprav pro každou hodnotící akci.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HO-02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využití uživatelsky definovatelného číselníku hodnotících kritérií.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HO-03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využití uživatelsky definovatelné váhy hodnotících kritérií, přičemž musí být v souladu se ZSS, NV a SP MV.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HO-04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vlastní hodnocení zaměstnance s možností rozvojového plánu zaměstnance a v případě služebního poměru s vazbou na výpočet přiznávaného osobního příplatku a zavedení všech parametrů dle ZSS a příslušného nařízení vlády.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HO-05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vazbu na vzdělávání a plánování vzdělávacích akcí.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HO-06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výstupní sestavy s výsledkem hodnocení.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HO-07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 xml:space="preserve">RPIS umožňuje provázanost s ostatními agendami (moduly) RPIS bez nutnosti synchronizace dat a jejich případného redundantního zadávání (např. personalistika, platy, vzdělávání, úřednické zkoušky, spisová služba,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, osobní spis, portál) 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HO-08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relevantní výše uvedené požadavky HO-01 až HO-07 a celou oblast Hodnocení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D21DE">
      <w:pPr>
        <w:pStyle w:val="Nadpis1"/>
      </w:pPr>
      <w:bookmarkStart w:id="28" w:name="_Toc475544145"/>
      <w:bookmarkStart w:id="29" w:name="_Toc519060471"/>
      <w:r w:rsidRPr="001D2932">
        <w:lastRenderedPageBreak/>
        <w:t>Oblast Docházka</w:t>
      </w:r>
      <w:bookmarkEnd w:id="28"/>
      <w:bookmarkEnd w:id="29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7"/>
        <w:gridCol w:w="5194"/>
        <w:gridCol w:w="1410"/>
        <w:gridCol w:w="1253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91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91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DO-01</w:t>
            </w:r>
          </w:p>
        </w:tc>
        <w:tc>
          <w:tcPr>
            <w:tcW w:w="5291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RPIS umožňuje evidenci služební i pracovní doby a doby odpočinku.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DO-02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zpracování fyzických průchodů tak, jak byly zaznamenány na snímači, včetně evidence průchodu vnitřními zónami.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DO-03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editaci dat osobami s příslušným oprávněním.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trHeight w:val="542"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DO-04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odpracované doby, resp. doby výkonu služby.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DO-05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reportu okamžité přítomnosti včetně rozhodných dob (odpracovaná doba, nadpracovaný </w:t>
            </w:r>
            <w:proofErr w:type="gramStart"/>
            <w:r w:rsidRPr="008E2740">
              <w:t>čas,</w:t>
            </w:r>
            <w:proofErr w:type="gramEnd"/>
            <w:r w:rsidRPr="008E2740">
              <w:t xml:space="preserve"> apod.) s možností vytváření volitelných sestav.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DO-06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sledování docházky s přesností na minuty.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DO-07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plánování nepřítomnosti včetně vazby na definování zastupitelnosti v rámci nastavení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a promítnutí do ostré docházky.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DO-08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vyhodnocování a nastavení odpracované doby, resp. doby výkonu služby, v závislosti na druhu, včetně pružného rozvržení.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DO-09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převod dat do dalšího sledovaného období.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DO-10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provázanost s ostatními agendami (moduly) RPIS bez nutnosti synchronizace dat a jejich případného redundantního zadávání (např. personalistika, platy) včetně provázanosti s jednotným bezpečnostním systémem.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DO-11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evidenci všech důvodů </w:t>
            </w:r>
            <w:ins w:id="30" w:author="Autor">
              <w:r w:rsidR="00502300">
                <w:t xml:space="preserve">nepřítomnosti </w:t>
              </w:r>
            </w:ins>
            <w:r w:rsidRPr="008E2740">
              <w:t>dle ZP, ZSS a KD/KS v jednotlivých OSS (např. studijního volna podle zákoníku práce a §109, §109 ZSS, volna k zařízení služebních zále</w:t>
            </w:r>
            <w:r w:rsidR="00BD0955" w:rsidRPr="008E2740">
              <w:t>žitostí</w:t>
            </w:r>
            <w:r w:rsidRPr="008E2740">
              <w:t xml:space="preserve">, </w:t>
            </w:r>
            <w:proofErr w:type="spellStart"/>
            <w:r w:rsidRPr="008E2740">
              <w:t>indispozičního</w:t>
            </w:r>
            <w:proofErr w:type="spellEnd"/>
            <w:r w:rsidRPr="008E2740">
              <w:t xml:space="preserve"> volna </w:t>
            </w:r>
            <w:proofErr w:type="spellStart"/>
            <w:r w:rsidRPr="008E2740">
              <w:t>apod</w:t>
            </w:r>
            <w:proofErr w:type="spellEnd"/>
            <w:r w:rsidRPr="008E2740">
              <w:t>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DO-12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relevantní výše uvedené požadavky DO-01 až DO-11 a celou oblast Docházka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DO-13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vyhodnocení nároku na stravné s výstupem do excelu.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0D21DE">
      <w:pPr>
        <w:pStyle w:val="Nadpis1"/>
      </w:pPr>
      <w:bookmarkStart w:id="31" w:name="_Toc475544146"/>
      <w:bookmarkStart w:id="32" w:name="_Toc519060472"/>
      <w:r w:rsidRPr="001D2932">
        <w:lastRenderedPageBreak/>
        <w:t>Oblast Manažerské přehledy</w:t>
      </w:r>
      <w:bookmarkEnd w:id="31"/>
      <w:bookmarkEnd w:id="32"/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4981"/>
        <w:gridCol w:w="1567"/>
        <w:gridCol w:w="1392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11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3027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11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MP-01</w:t>
            </w:r>
          </w:p>
        </w:tc>
        <w:tc>
          <w:tcPr>
            <w:tcW w:w="5111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 xml:space="preserve">RPIS podporuje portálové řešení pro sledování přehledů o stavech zaměstnanců, pracovních míst a jejich obsazenosti, nákladech a dalších údajích důležitých pro řízení organizace dle požadovaných parametrů, zejména v členění dle organizační struktury a s možností výstupu do MS </w:t>
            </w:r>
            <w:proofErr w:type="gramStart"/>
            <w:r w:rsidRPr="008E2740">
              <w:t>Excel</w:t>
            </w:r>
            <w:proofErr w:type="gramEnd"/>
            <w:r w:rsidRPr="008E2740">
              <w:t xml:space="preserve"> a to s následujícími parametry?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Počet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Přehled </w:t>
            </w:r>
            <w:ins w:id="33" w:author="Autor">
              <w:r w:rsidR="00502300" w:rsidRPr="00502300">
                <w:t>přiznaných a vyplacených</w:t>
              </w:r>
              <w:r w:rsidR="00502300">
                <w:t xml:space="preserve"> </w:t>
              </w:r>
            </w:ins>
            <w:r w:rsidRPr="008E2740">
              <w:t>platů po složkách platu.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Platový vývoj.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MP-01.04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Vývoj zaměstnanosti.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MP-01.05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Systemizace včetně všech přehledů potřebných pro zpracování systemizace podle ZSS, přehledy systemizovaných míst podle </w:t>
            </w:r>
            <w:proofErr w:type="gramStart"/>
            <w:r w:rsidRPr="008E2740">
              <w:t>atributů,</w:t>
            </w:r>
            <w:proofErr w:type="gramEnd"/>
            <w:r w:rsidRPr="008E2740">
              <w:t xml:space="preserve"> apod.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MP-01.06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zaměstnanců a činností.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MP-01.07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MP-01.08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Nástupy a výstupy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MP-01.09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Životní jubilea (při zajištění vazby na KD a KS).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MP-01.10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Pracovní výročí (při zajištění vazby na KD a KS).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Plánování prostředků na platy.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o složených úřednických zkouškách.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provázanost s ostatními agendami (moduly) RPIS, ekonomickými aplikacemi 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bez nutnosti synchronizace dat a jejich případného redundantního zadávání.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uživatelsky komfortní tvorbu sestav dle volitelných kritérií, popř. uživatelské konfigurace přednastavených sestav.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MP-04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využití nástrojů třetích stran pro generování manažerských přehledů, vytváření různých sestav a třídění exportovaných dat.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MP-05  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generování roční hodnotící tabulky do každoroční zprávy podle usnesení vlády </w:t>
            </w:r>
          </w:p>
          <w:p w:rsidR="00862979" w:rsidRPr="008E2740" w:rsidRDefault="00862979" w:rsidP="008E2740">
            <w:pPr>
              <w:spacing w:before="60" w:after="60" w:line="240" w:lineRule="auto"/>
              <w:rPr>
                <w:b/>
              </w:rPr>
            </w:pPr>
            <w:r w:rsidRPr="008E2740">
              <w:t>č. 865/2015 v souladu s požadavky Ministerstva vnitra.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MP-06</w:t>
            </w:r>
          </w:p>
          <w:p w:rsidR="00862979" w:rsidRPr="008E2740" w:rsidRDefault="00862979" w:rsidP="008E2740">
            <w:pPr>
              <w:spacing w:before="60" w:after="60" w:line="240" w:lineRule="auto"/>
            </w:pPr>
          </w:p>
        </w:tc>
        <w:tc>
          <w:tcPr>
            <w:tcW w:w="5111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 xml:space="preserve">RPIS umožňuje generování tabulky zaměstnanců podle genderového </w:t>
            </w:r>
            <w:proofErr w:type="gramStart"/>
            <w:r w:rsidRPr="008E2740">
              <w:t>hlediska  -</w:t>
            </w:r>
            <w:proofErr w:type="gramEnd"/>
            <w:r w:rsidRPr="008E2740">
              <w:t xml:space="preserve"> např. platové zařazení, funkční řazení, věk a další parametry, vyplývající z úkolů Vládní strategie pro rovnost mužů a žen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MP-07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generování manažerských přehledů a statistik, ve smyslu počtu vyhlášených VŘ na volná služební místa, třídění na volná služební místa představených, nadřízených, opakovaně vyhlašovaná VŘ, vytváření volitelných sestav dle zadaných kritérií a třídění exportovaných dat.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MP-08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tvorbu přehledu (jak pro vedoucí </w:t>
            </w:r>
            <w:proofErr w:type="gramStart"/>
            <w:r w:rsidRPr="008E2740">
              <w:t>zaměstnance</w:t>
            </w:r>
            <w:proofErr w:type="gramEnd"/>
            <w:r w:rsidRPr="008E2740">
              <w:t xml:space="preserve"> tak pro mzdové účetní) nároků zaměstnanců na čerpání dovolené, individuálního volna, studijního volna k individuálním studijním účelům, služebního volna dle NV č. 135/2015 Sb.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MP-09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automatické generování zpráv pro nejbližšího nadřízeného, popř. ředitele odboru, o povolení, popř. zamítnutí žádosti zaměstnance služebním orgánem k jiné výdělečné činnosti.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MP-10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přístup k manažerským přehledům z jiného místa či zařízení (mobilní telefon, mobilní aplikace apod.).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libovolných sestav uživatelem v rozsahu přidělených </w:t>
            </w:r>
            <w:proofErr w:type="gramStart"/>
            <w:r w:rsidRPr="008E2740">
              <w:t>oprávnění</w:t>
            </w:r>
            <w:proofErr w:type="gramEnd"/>
            <w:r w:rsidRPr="008E2740">
              <w:t xml:space="preserve"> a to výběrem nad všemi zadanými daty a číselníky s možností při tvorbě sestav měnit pořadí sloupců, s možností uložení vlastní sestavy pro její opakované využití a možností exportu sestavy do MS Excel.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volitelných sestav uživatelem z pohledu budoucích nákladů ve vztahu na možnou úpravu stávajících pravidel pro výpočet platů, odměn, osobního ohodnocení ve variantách (např. zvýšení odměny o </w:t>
            </w:r>
            <w:proofErr w:type="gramStart"/>
            <w:r w:rsidRPr="008E2740">
              <w:t>10%</w:t>
            </w:r>
            <w:proofErr w:type="gramEnd"/>
            <w:r w:rsidRPr="008E2740">
              <w:t>, 20% nebo 30%).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přehledu zaúčtování mezd z různých pohledů (např. zdroje </w:t>
            </w:r>
            <w:proofErr w:type="gramStart"/>
            <w:r w:rsidRPr="008E2740">
              <w:t>financování</w:t>
            </w:r>
            <w:ins w:id="34" w:author="Autor">
              <w:r w:rsidR="00502300">
                <w:t xml:space="preserve">,  </w:t>
              </w:r>
              <w:r w:rsidR="00502300" w:rsidRPr="00502300">
                <w:t>rozpočtových</w:t>
              </w:r>
              <w:proofErr w:type="gramEnd"/>
              <w:r w:rsidR="00502300" w:rsidRPr="00502300">
                <w:t xml:space="preserve"> položek, druhu pracovně právního vztahu</w:t>
              </w:r>
            </w:ins>
            <w:r w:rsidRPr="008E2740">
              <w:t>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35" w:name="_Toc465323533"/>
      <w:bookmarkStart w:id="36" w:name="_Toc465857405"/>
      <w:bookmarkStart w:id="37" w:name="_Toc475544147"/>
      <w:bookmarkStart w:id="38" w:name="_Toc519060473"/>
      <w:r w:rsidRPr="001D2932">
        <w:t xml:space="preserve">Oblast Funkčnost pro </w:t>
      </w:r>
      <w:bookmarkEnd w:id="35"/>
      <w:bookmarkEnd w:id="36"/>
      <w:bookmarkEnd w:id="37"/>
      <w:r w:rsidRPr="001D2932">
        <w:t>Aktivní uživatele a Pasivní uživatele</w:t>
      </w:r>
      <w:bookmarkEnd w:id="38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4882"/>
        <w:gridCol w:w="1527"/>
        <w:gridCol w:w="1356"/>
      </w:tblGrid>
      <w:tr w:rsidR="00C70525" w:rsidRPr="008E2740" w:rsidTr="000D21DE">
        <w:trPr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582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582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Aktivní a Pasivní uživatele minimálně v rozsahu dále specifikovaných dílčích požadavků.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Zobrazení informací z vlastního záznamu přihlášeného zaměstnance (personální přehledy a odměňování, informace o vzdělávání, hodnocení, výplatní </w:t>
            </w:r>
            <w:proofErr w:type="gramStart"/>
            <w:r w:rsidRPr="008E2740">
              <w:t>lístek,</w:t>
            </w:r>
            <w:proofErr w:type="gramEnd"/>
            <w:r w:rsidRPr="008E2740">
              <w:t xml:space="preserve"> atd.) včetně možnosti tisku relevantních informací (např. výplatní lístek).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Plánování vlastní nepřítomnosti na definované období (např. kalendářní rok).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ZA-01.03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o naplánované nepřítomnosti kolegů (pracovníků téhož útvaru).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plánovaných vzdělávacích akcí pro zaměstnance.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Možnost přihlášení se na vzdělávací akci.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Možnost hodnocení vzdělávacích akcí, kterých se zaměstnanec zúčastnil a jejich lektorů.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ZA-01.07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Dostupnost veškerých personálních formulářů žádostí.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zaměstnance se specifickou rolí Aktivní uživatel.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Provádění změn v kontaktních údajích (mobil, telefon, kancelář).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Zadávání srážek z příjmů (telefony, mobily, stravenky, cestovné).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zaměstnance se specifickou rolí Aktivní uživatel v rozsahu přehledové sestavy, návrhy odměn, hodnocení, schvalování plánu dovolených, tisky výplatních lístků vedoucím.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Aktivní uživatele minimálně v níže specifikovaném rozsahu.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Zobrazení požadovaných informací o svých podřízených zaměstnancích.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Koordinace plánované nepřítomnosti svých podřízených zaměstnanců.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Provádění relevantních změn u svých podřízených zaměstnanců (např. platové zařazení, charakteristika systemizovaného místa, charakteristika pracovního místa, změna služebního předpisu a požadavků na služební místo apod.).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Hodnocení svých podřízených zaměstnanců.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Navrhování odměn svým podřízeným zaměstnancům a jejich promítnutí do zpracování mezd.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Elektronické podpisy pro vybrané relevantní úkony.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funkčnost pro Aktivní a Pasivní uživatele portálového řešení.</w:t>
            </w:r>
            <w:r w:rsidRPr="008E2740">
              <w:rPr>
                <w:b/>
              </w:rPr>
              <w:t xml:space="preserve"> 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virtuální terminál pro zaměstnance na detašovaných pracovištích.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>RPIS umožňuje všem uživatelským rolím přístup k personálním formulářům a jejich interaktivnímu vyplnění.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ZA-07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 xml:space="preserve">RPIS umožňuje relevantní výše uvedené požadavky ZA-01 až ZA-06 a celou oblast pro Aktivní uživatele </w:t>
            </w:r>
            <w:r w:rsidRPr="008E2740">
              <w:lastRenderedPageBreak/>
              <w:t xml:space="preserve">a Pasivní uživatele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310B01" w:rsidRPr="008E2740" w:rsidTr="000D21DE">
        <w:trPr>
          <w:jc w:val="center"/>
          <w:ins w:id="39" w:author="Autor"/>
        </w:trPr>
        <w:tc>
          <w:tcPr>
            <w:tcW w:w="1134" w:type="dxa"/>
          </w:tcPr>
          <w:p w:rsidR="00310B01" w:rsidRPr="008E2740" w:rsidRDefault="00310B01" w:rsidP="008E2740">
            <w:pPr>
              <w:spacing w:before="60" w:after="60" w:line="240" w:lineRule="auto"/>
              <w:rPr>
                <w:ins w:id="40" w:author="Autor"/>
              </w:rPr>
            </w:pPr>
            <w:ins w:id="41" w:author="Autor">
              <w:r w:rsidRPr="008E2740">
                <w:t>ZA-0</w:t>
              </w:r>
              <w:r>
                <w:t>8</w:t>
              </w:r>
            </w:ins>
          </w:p>
        </w:tc>
        <w:tc>
          <w:tcPr>
            <w:tcW w:w="4582" w:type="dxa"/>
          </w:tcPr>
          <w:p w:rsidR="00310B01" w:rsidRDefault="00310B01" w:rsidP="00310B01">
            <w:pPr>
              <w:pStyle w:val="Zkladntext"/>
              <w:spacing w:before="60" w:after="60" w:line="240" w:lineRule="auto"/>
              <w:rPr>
                <w:ins w:id="42" w:author="Autor"/>
              </w:rPr>
            </w:pPr>
            <w:ins w:id="43" w:author="Autor">
              <w:r>
                <w:t xml:space="preserve">RPIS umožňuje dočasné přidělení uživatelských oprávnění jednoho uživatele uživateli druhému pro případ zastupování. </w:t>
              </w:r>
            </w:ins>
          </w:p>
          <w:p w:rsidR="00310B01" w:rsidRDefault="00310B01" w:rsidP="00310B01">
            <w:pPr>
              <w:pStyle w:val="Zkladntext"/>
              <w:spacing w:before="60" w:after="60" w:line="240" w:lineRule="auto"/>
              <w:rPr>
                <w:ins w:id="44" w:author="Autor"/>
              </w:rPr>
            </w:pPr>
            <w:ins w:id="45" w:author="Autor">
              <w:r>
                <w:t>Toto oprávnění může být předáno pouze uživateli se stejnou rolí.</w:t>
              </w:r>
            </w:ins>
          </w:p>
          <w:p w:rsidR="00310B01" w:rsidRPr="008E2740" w:rsidRDefault="00310B01" w:rsidP="00310B01">
            <w:pPr>
              <w:pStyle w:val="Zkladntext"/>
              <w:spacing w:before="60" w:after="60" w:line="240" w:lineRule="auto"/>
              <w:rPr>
                <w:ins w:id="46" w:author="Autor"/>
              </w:rPr>
            </w:pPr>
            <w:ins w:id="47" w:author="Autor">
              <w:r>
                <w:t>Při dočasném přidělení uživatelských oprávnění uživatel nesmí přijít o svá běžná uživatelská oprávnění.</w:t>
              </w:r>
            </w:ins>
          </w:p>
        </w:tc>
        <w:tc>
          <w:tcPr>
            <w:tcW w:w="1433" w:type="dxa"/>
            <w:vAlign w:val="center"/>
          </w:tcPr>
          <w:p w:rsidR="00310B01" w:rsidRPr="008E2740" w:rsidRDefault="00310B01" w:rsidP="00C70525">
            <w:pPr>
              <w:pStyle w:val="Zkladntext"/>
              <w:spacing w:before="60" w:after="60" w:line="240" w:lineRule="auto"/>
              <w:jc w:val="center"/>
              <w:rPr>
                <w:ins w:id="48" w:author="Autor"/>
              </w:rPr>
            </w:pPr>
          </w:p>
        </w:tc>
        <w:tc>
          <w:tcPr>
            <w:tcW w:w="1273" w:type="dxa"/>
            <w:vAlign w:val="center"/>
          </w:tcPr>
          <w:p w:rsidR="00310B01" w:rsidRPr="008E2740" w:rsidRDefault="00310B01" w:rsidP="00C70525">
            <w:pPr>
              <w:pStyle w:val="Zkladntext"/>
              <w:spacing w:before="60" w:after="60" w:line="240" w:lineRule="auto"/>
              <w:jc w:val="center"/>
              <w:rPr>
                <w:ins w:id="49" w:author="Autor"/>
              </w:rPr>
            </w:pPr>
            <w:ins w:id="50" w:author="Autor">
              <w:r>
                <w:t>X</w:t>
              </w:r>
              <w:bookmarkStart w:id="51" w:name="_GoBack"/>
              <w:bookmarkEnd w:id="51"/>
            </w:ins>
          </w:p>
        </w:tc>
      </w:tr>
    </w:tbl>
    <w:p w:rsidR="008E47A0" w:rsidRPr="001D2932" w:rsidRDefault="008E47A0" w:rsidP="008E2740">
      <w:pPr>
        <w:pStyle w:val="Nadpis1"/>
      </w:pPr>
      <w:bookmarkStart w:id="52" w:name="_Toc519060474"/>
      <w:r w:rsidRPr="001D2932">
        <w:t>Oblast Správa emailových adres</w:t>
      </w:r>
      <w:bookmarkEnd w:id="52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2"/>
        <w:gridCol w:w="5216"/>
        <w:gridCol w:w="1412"/>
        <w:gridCol w:w="1164"/>
      </w:tblGrid>
      <w:tr w:rsidR="00C70525" w:rsidRPr="008E2740" w:rsidTr="000D21DE">
        <w:trPr>
          <w:cantSplit/>
          <w:tblHeader/>
          <w:jc w:val="center"/>
        </w:trPr>
        <w:tc>
          <w:tcPr>
            <w:tcW w:w="1173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73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554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73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73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00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podporuje správu e-mailových adres minimálně v rozsahu níže uvedených dílčích požadavků.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Automatické přidělení (vygenerování) e-mailové adresy z údajů nového zaměstnance (zejm. jméno a příjmení) a definovaných pravidel. 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Parametrické nastavení pravidel pro generování e-mailové adresy – maska a doména, příp. doména v závislosti na zařazení do organizační struktury.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EA-01.03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Řešení vícenásobných jmen a příjmení (oddělení mezerou nebo spojovníkem / pomlčkou).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podporuje unikátnost e-mailových adres minimálně v rozsahu níže uvedených požadavků.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Hlídání a řešení duplicitních výskytů jména a příjmení při přidělování e-mailové adresy (např. doplnění čísla v případě řešení duplicit).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zaručuje unikátnost e-mailových adres v rámci všech záznamů zaměstnanců včetně historických / archivních.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EA-02.03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zaručuje, že jedná přidělená e-mailová adresa již nikdy nebude přidělena jinému zaměstnanci.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EA-02.04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zajišťuje, aby zaměstnanci, který v minulosti ukončil pracovně právní vztah, byla při opětovném nástupu přidělena jeho původní dříve vygenerovaná e-mailová adresa.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53" w:name="_Toc465323536"/>
      <w:bookmarkStart w:id="54" w:name="_Toc465857408"/>
      <w:bookmarkStart w:id="55" w:name="_Toc519060475"/>
      <w:r w:rsidRPr="001D2932">
        <w:lastRenderedPageBreak/>
        <w:t>Oblast Nemocenské pojištění příslušníků</w:t>
      </w:r>
      <w:bookmarkEnd w:id="53"/>
      <w:bookmarkEnd w:id="54"/>
      <w:r w:rsidRPr="001D2932">
        <w:t xml:space="preserve"> bezpečnostních sborů</w:t>
      </w:r>
      <w:bookmarkEnd w:id="55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4803"/>
        <w:gridCol w:w="17"/>
        <w:gridCol w:w="1533"/>
        <w:gridCol w:w="17"/>
        <w:gridCol w:w="1360"/>
        <w:gridCol w:w="17"/>
      </w:tblGrid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440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44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  <w:rPr>
                <w:i/>
              </w:rPr>
            </w:pPr>
            <w:r w:rsidRPr="008E2740">
              <w:t>RPIS umožňuje výpočet dávek nemocenského pojištění podle zákona č. 187/2006 Sb., o nemocenském pojištění, ve znění pozdějších předpisů minimálně v rozsahu níže uvedené specifikace.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Nemocenská.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dávky.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Peněžitá pomoc v mateřství.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dávky.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automatické stanovené podpůrčí doby.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Vyrovnávací příspěvek v těhotenství a mateřství.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NP-01.03.01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podpůrčí doby u jednotlivých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  <w:rPr>
                <w:i/>
              </w:rPr>
            </w:pPr>
            <w:r w:rsidRPr="008E2740">
              <w:t>RPIS umožňuje vedení Registru pojištěnců.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NP-04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vedení Registru služebních útvarů.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56" w:name="_Toc465323537"/>
      <w:bookmarkStart w:id="57" w:name="_Toc465857409"/>
      <w:bookmarkStart w:id="58" w:name="_Toc519060476"/>
      <w:r w:rsidRPr="001D2932">
        <w:t>Oblast Výsluhové nároky příslušníků bezpečnostních sborů</w:t>
      </w:r>
      <w:bookmarkEnd w:id="56"/>
      <w:bookmarkEnd w:id="57"/>
      <w:bookmarkEnd w:id="58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4803"/>
        <w:gridCol w:w="17"/>
        <w:gridCol w:w="1533"/>
        <w:gridCol w:w="17"/>
        <w:gridCol w:w="1360"/>
        <w:gridCol w:w="17"/>
      </w:tblGrid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440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44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výsluhových nároků příslušníků bezpečnostních sborů podle zákona č. 361/2003 Sb., o služebním poměru příslušníků bezpečnostních sborů, ve znění pozdějších předpisů minimálně v rozsahu níže uvedené specifikace.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Odchodné.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odchodného.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Výsluhový příspěvek.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výsluhového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dávek, včetně sledování změn v čase.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VN-01.02.03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zákonných srážek z výsluhového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Úmrtné a příspěvek na pohřeb příslušníka.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VN-01.03.01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ostatních srážek z výsluhových nároků.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59" w:name="_Toc519060477"/>
      <w:r w:rsidRPr="001D2932">
        <w:t>Oblast Jiná výdělečná činnost a podnikání</w:t>
      </w:r>
      <w:bookmarkEnd w:id="59"/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2"/>
        <w:gridCol w:w="5058"/>
        <w:gridCol w:w="26"/>
        <w:gridCol w:w="1401"/>
        <w:gridCol w:w="124"/>
        <w:gridCol w:w="1358"/>
        <w:gridCol w:w="19"/>
      </w:tblGrid>
      <w:tr w:rsidR="00C70525" w:rsidRPr="008E2740" w:rsidTr="000D21DE">
        <w:trPr>
          <w:cantSplit/>
          <w:tblHeader/>
          <w:jc w:val="center"/>
        </w:trPr>
        <w:tc>
          <w:tcPr>
            <w:tcW w:w="1156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16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968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56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16" w:type="dxa"/>
            <w:gridSpan w:val="2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408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VČ-01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provázanost s externími rejstříky pro účely agendy Jiné výdělečné činnosti a podnikání (např. ARES, Živnostenský </w:t>
            </w:r>
            <w:proofErr w:type="gramStart"/>
            <w:r w:rsidRPr="008E2740">
              <w:t>rejstřík,</w:t>
            </w:r>
            <w:proofErr w:type="gramEnd"/>
            <w:r w:rsidRPr="008E2740">
              <w:t xml:space="preserve"> apod.).</w:t>
            </w:r>
          </w:p>
        </w:tc>
        <w:tc>
          <w:tcPr>
            <w:tcW w:w="1587" w:type="dxa"/>
            <w:gridSpan w:val="3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408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VČ-02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tvorbu reportu o ukončení doby povolení JVČ.</w:t>
            </w:r>
          </w:p>
        </w:tc>
        <w:tc>
          <w:tcPr>
            <w:tcW w:w="1587" w:type="dxa"/>
            <w:gridSpan w:val="3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408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VČ-03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tvorbu sestav k agendě JVČ a podnikání dle volitelných kritérií (zejména okruh státních zaměstnanců/zaměstnanců s nepovolením JVČ nebo zaměstnanců s nepovolením podnikání, druhy a počty povolených JVČ a podnikání).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VČ-04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nastavení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Jiná výdělečná činnost a podnikání.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VČ-05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automatické zpracování hromadné korespondence účastníků řízení.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60" w:name="_Toc475544152"/>
      <w:bookmarkStart w:id="61" w:name="_Toc519060478"/>
      <w:r w:rsidRPr="001D2932">
        <w:t>Oblast E-learning</w:t>
      </w:r>
      <w:bookmarkEnd w:id="60"/>
      <w:bookmarkEnd w:id="61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7"/>
        <w:gridCol w:w="4816"/>
        <w:gridCol w:w="1398"/>
        <w:gridCol w:w="1243"/>
      </w:tblGrid>
      <w:tr w:rsidR="00C70525" w:rsidRPr="008E2740" w:rsidTr="000D21DE">
        <w:trPr>
          <w:cantSplit/>
          <w:tblHeader/>
          <w:jc w:val="center"/>
        </w:trPr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38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distribuované vzdělávání minimálně v rozsahu níže uvedených dílčích požadavků.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Zadání a definice vzdělávací akce do RPIS.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Sestavení a vložení studijního textu.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EL-01.03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Vložení sady otázek.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EL-01.04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Analýza a zadání povinného okruhu studujících (cílová skupina).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EL-01.05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Generování a automatická distribuce emailu s výzvou ke studiu účastníkům.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EL-01.06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Monitoring studia z pohledu </w:t>
            </w:r>
            <w:proofErr w:type="spellStart"/>
            <w:r w:rsidRPr="008E2740">
              <w:t>vzdělávače</w:t>
            </w:r>
            <w:proofErr w:type="spellEnd"/>
            <w:r w:rsidRPr="008E2740">
              <w:t>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lastRenderedPageBreak/>
              <w:t>EL-01.07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Náhodné vygenerování zkušebních otázek na konci studia a jejich distribuce účastníkům.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EL-01.08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Automatické vyhodnocení testu.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EL-01.09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Vytvoření reportu (sestavy) pro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i studujícího (zpětná vazba pro účastníky) včetně možnosti zaslání emailem.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EL-01.10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Možnost záznamu do RPIS o absolvování vzdělávací akce s následným automatickým tiskem osvědčení.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roli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nastavování jednotlivých parametrů vzdělávací akce (např. úspěšnost, změna základní sady </w:t>
            </w:r>
            <w:proofErr w:type="gramStart"/>
            <w:r w:rsidRPr="008E2740">
              <w:t>otázek,</w:t>
            </w:r>
            <w:proofErr w:type="gramEnd"/>
            <w:r w:rsidRPr="008E2740">
              <w:t xml:space="preserve"> apod.)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546DA">
      <w:pPr>
        <w:pStyle w:val="Nadpis1"/>
      </w:pPr>
      <w:bookmarkStart w:id="62" w:name="_Toc519060479"/>
      <w:r w:rsidRPr="001D2932">
        <w:t>Oblast Cestovní příkazy</w:t>
      </w:r>
      <w:bookmarkEnd w:id="62"/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5282"/>
        <w:gridCol w:w="12"/>
        <w:gridCol w:w="1389"/>
        <w:gridCol w:w="12"/>
        <w:gridCol w:w="1233"/>
        <w:gridCol w:w="12"/>
      </w:tblGrid>
      <w:tr w:rsidR="00C70525" w:rsidRPr="008E2740" w:rsidTr="000546DA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432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432" w:type="dxa"/>
            <w:gridSpan w:val="2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CP-01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 xml:space="preserve">RPIS umožňuje elektronické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procesu služebních a pracovních cest minimálně v rozsahu vyslání na služební/pracovní cestu (určení účelu a podmínek cesty, finanční zajištění, způsobu dopravy, spolucestujících, ubytování), přerušení cesty, poskytnutí zálohy a schválení cesty, podání zprávy o výsledku služební cesty.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CP-02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RPIS umožňuje vyúčtování služební cesty a výplatu cestovních náhrad.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CP-03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RPIS umožňuje vazbu na funkční oblast Personalistika z důvodu §44 písm. a ZSS (služební cesta je změnou služebního poměru).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CP-04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Docházka, popř. docházkový systém.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63" w:name="_Toc519060480"/>
      <w:r w:rsidRPr="001D2932">
        <w:t>Oblast Dovolenky a další druhy nepřítomnosti</w:t>
      </w:r>
      <w:bookmarkEnd w:id="63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D3793C">
            <w:pPr>
              <w:spacing w:before="60" w:after="60" w:line="240" w:lineRule="auto"/>
              <w:ind w:right="176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D3793C">
            <w:pPr>
              <w:spacing w:before="60" w:after="60" w:line="240" w:lineRule="auto"/>
              <w:ind w:right="176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elektronické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procesu povolování/nařizování nepřítomnosti z důvodu čerpání dovolené na zotavenou a dalších druhů nepřítomnosti podle ZP, NV č. 590/2006 Sb., ZSS, NV č. 135/2015 Sb., §66, §70, §71 SPBS.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Platy.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DN-03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Personalistika.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DN-04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Docházka.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701BCC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701BCC" w:rsidRPr="008E2740" w:rsidRDefault="00701BCC" w:rsidP="00D3793C">
            <w:pPr>
              <w:spacing w:before="60" w:after="60" w:line="240" w:lineRule="auto"/>
              <w:ind w:right="176"/>
            </w:pPr>
            <w:r>
              <w:lastRenderedPageBreak/>
              <w:t>DN-05</w:t>
            </w:r>
          </w:p>
        </w:tc>
        <w:tc>
          <w:tcPr>
            <w:tcW w:w="5007" w:type="dxa"/>
            <w:shd w:val="clear" w:color="auto" w:fill="auto"/>
          </w:tcPr>
          <w:p w:rsidR="00701BCC" w:rsidRPr="008E2740" w:rsidRDefault="00701BCC" w:rsidP="008E2740">
            <w:pPr>
              <w:spacing w:before="60" w:after="60" w:line="240" w:lineRule="auto"/>
            </w:pPr>
            <w:r w:rsidRPr="00701BCC">
              <w:t>RPIS umožňuje vazbu na docházkový systém.</w:t>
            </w:r>
          </w:p>
        </w:tc>
        <w:tc>
          <w:tcPr>
            <w:tcW w:w="1433" w:type="dxa"/>
            <w:vAlign w:val="center"/>
          </w:tcPr>
          <w:p w:rsidR="00701BCC" w:rsidRPr="008E2740" w:rsidRDefault="00701BC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701BCC" w:rsidRPr="008E2740" w:rsidRDefault="00701BCC" w:rsidP="00C70525">
            <w:pPr>
              <w:spacing w:before="60" w:after="60" w:line="240" w:lineRule="auto"/>
              <w:jc w:val="center"/>
            </w:pPr>
            <w:r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64" w:name="_Toc519060481"/>
      <w:r w:rsidRPr="001D2932">
        <w:t>Oblast Osobního spisu zaměstnance</w:t>
      </w:r>
      <w:bookmarkEnd w:id="64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OS-01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vedení osobního spisu zaměstnance dle §153 ZSS v rozsahu písemností nezbytných pro služební poměr a hodnocení státního zaměstnance.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OS-02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ins w:id="65" w:author="Autor">
              <w:r w:rsidR="002A4E10">
                <w:t xml:space="preserve">komunikaci </w:t>
              </w:r>
            </w:ins>
            <w:r w:rsidRPr="008E2740">
              <w:t xml:space="preserve">v souladu s Národním standardem pro elektronické systémy spisové služby </w:t>
            </w:r>
            <w:ins w:id="66" w:author="Autor">
              <w:r w:rsidR="002A4E10">
                <w:t>dle</w:t>
              </w:r>
            </w:ins>
            <w:del w:id="67" w:author="Autor">
              <w:r w:rsidRPr="008E2740" w:rsidDel="002A4E10">
                <w:delText>uveřejněném ve</w:delText>
              </w:r>
            </w:del>
            <w:r w:rsidRPr="008E2740">
              <w:t xml:space="preserve"> Věstníku Ministerstva vnitra</w:t>
            </w:r>
            <w:ins w:id="68" w:author="Autor">
              <w:r w:rsidR="002A4E10">
                <w:t>,</w:t>
              </w:r>
            </w:ins>
            <w:del w:id="69" w:author="Autor">
              <w:r w:rsidRPr="008E2740" w:rsidDel="002A4E10">
                <w:delText>,</w:delText>
              </w:r>
            </w:del>
            <w:r w:rsidRPr="008E2740">
              <w:t xml:space="preserve"> část</w:t>
            </w:r>
            <w:ins w:id="70" w:author="Autor">
              <w:r w:rsidR="002A4E10">
                <w:t>ka</w:t>
              </w:r>
            </w:ins>
            <w:del w:id="71" w:author="Autor">
              <w:r w:rsidRPr="008E2740" w:rsidDel="002A4E10">
                <w:delText>ce</w:delText>
              </w:r>
            </w:del>
            <w:r w:rsidRPr="008E2740">
              <w:t xml:space="preserve"> 64/2012.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72" w:name="_Toc475544156"/>
      <w:bookmarkStart w:id="73" w:name="_Toc519060482"/>
      <w:r w:rsidRPr="001D2932">
        <w:t>Oblast Talent Managementu</w:t>
      </w:r>
      <w:bookmarkEnd w:id="72"/>
      <w:bookmarkEnd w:id="73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7"/>
        <w:gridCol w:w="4816"/>
        <w:gridCol w:w="1398"/>
        <w:gridCol w:w="1243"/>
      </w:tblGrid>
      <w:tr w:rsidR="00C70525" w:rsidRPr="008E2740" w:rsidTr="000546DA">
        <w:trPr>
          <w:cantSplit/>
          <w:tblHeader/>
          <w:jc w:val="center"/>
        </w:trPr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38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podporuje procesy z oblasti Talent Managementu minimálně v rozsahu zavedení kompetenčního modelu organizace v </w:t>
            </w:r>
            <w:proofErr w:type="spellStart"/>
            <w:r w:rsidRPr="008E2740">
              <w:t>granularitě</w:t>
            </w:r>
            <w:proofErr w:type="spellEnd"/>
            <w:r w:rsidRPr="008E2740">
              <w:t xml:space="preserve"> popisu konkrétních pracovních pozic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ve vazbě na oblast Vzdělávání umožňuje směřování a plánování rozvoje kompetencí zaměstnanců.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TM-03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ve vazbě na oblast Výběrová řízení podporuje plánování náboru nových pracovníků v souladu s potřebami organizace, popř. podporuje identifikaci vhodných pracovníků z řad stávajících zaměstnanců na konkrétní pracovní pozici dle jejich stávajících nebo budoucích kompetencí.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74" w:name="_Toc519060483"/>
      <w:r w:rsidRPr="001D2932">
        <w:t>Oblast Řízení se zaměstnancem</w:t>
      </w:r>
      <w:bookmarkEnd w:id="74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rHeight w:val="363"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ŘZ-01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podporuje procesy z oblasti Řízení se zaměstnancem minimálně v rozsahu zahájení řízení, důkazy, Rozhodnutí, doručení Rozhodnutí a odvolání.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ŘZ-02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splnění náležitostí z oblasti Řízení se zaměstnancem tak, jak je specifikuje zákon č. 361/20003 Sb., o služebním poměru příslušníků bezpečnostních sborů.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lastRenderedPageBreak/>
              <w:t>ŘZ-03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příjem a zpracování podkladů v elektronické podobě pro procesy z oblasti Řízení se zaměstnancem.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75" w:name="_Toc475544158"/>
      <w:bookmarkStart w:id="76" w:name="_Toc519060484"/>
      <w:r w:rsidRPr="001D2932">
        <w:t xml:space="preserve">Oblast </w:t>
      </w:r>
      <w:proofErr w:type="spellStart"/>
      <w:r w:rsidRPr="001D2932">
        <w:t>Alerty</w:t>
      </w:r>
      <w:proofErr w:type="spellEnd"/>
      <w:r w:rsidRPr="001D2932">
        <w:t>/Notifikace</w:t>
      </w:r>
      <w:bookmarkEnd w:id="75"/>
      <w:bookmarkEnd w:id="76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definici konkrétních skutečností/ stavů, přičemž v </w:t>
            </w:r>
            <w:proofErr w:type="gramStart"/>
            <w:r w:rsidRPr="008E2740">
              <w:t>okamžiku</w:t>
            </w:r>
            <w:proofErr w:type="gramEnd"/>
            <w:r w:rsidRPr="008E2740">
              <w:t xml:space="preserve"> kdy nastane změna takovéto skutečnosti nebo stavu RPIS automaticky odešle </w:t>
            </w:r>
            <w:proofErr w:type="spellStart"/>
            <w:r w:rsidRPr="008E2740">
              <w:t>alert</w:t>
            </w:r>
            <w:proofErr w:type="spellEnd"/>
            <w:r w:rsidRPr="008E2740">
              <w:t>/notifikaci dle předem určených pravidel.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kaskádovité odesílání </w:t>
            </w:r>
            <w:proofErr w:type="spellStart"/>
            <w:r w:rsidRPr="008E2740">
              <w:t>alertů</w:t>
            </w:r>
            <w:proofErr w:type="spellEnd"/>
            <w:r w:rsidRPr="008E2740">
              <w:t>/notifikací.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546DA">
      <w:pPr>
        <w:pStyle w:val="Nadpis1"/>
      </w:pPr>
      <w:bookmarkStart w:id="77" w:name="_Toc519060485"/>
      <w:r w:rsidRPr="001D2932">
        <w:t>Oblast Datového rozhraní (API)</w:t>
      </w:r>
      <w:bookmarkEnd w:id="7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D3793C">
        <w:trPr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D3793C">
        <w:trPr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D3793C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API-01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REST API rozhraní k získání veškerých dat ze systému, s řízeným přístupem k datům podle citlivosti dat.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D3793C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AN-02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REST API rozhraní do vložení a modifikaci dat v systému s řízeným přístupem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416D2F" w:rsidRDefault="008E47A0" w:rsidP="008E2740">
      <w:pPr>
        <w:pStyle w:val="Nadpis1"/>
      </w:pPr>
      <w:bookmarkStart w:id="78" w:name="_Toc475544159"/>
      <w:bookmarkStart w:id="79" w:name="_Toc519060486"/>
      <w:r w:rsidRPr="00416D2F">
        <w:t>Oblast Výkaznictví/Reporting</w:t>
      </w:r>
      <w:bookmarkEnd w:id="78"/>
      <w:bookmarkEnd w:id="79"/>
    </w:p>
    <w:p w:rsidR="00D016E6" w:rsidRDefault="008E47A0" w:rsidP="00D016E6">
      <w:pPr>
        <w:rPr>
          <w:ins w:id="80" w:author="Autor"/>
        </w:rPr>
      </w:pPr>
      <w:r w:rsidRPr="001D2932">
        <w:t>Níže je specifikovaný výčet v současnosti známých sestav, které jsou minimálním technickým požadavkem na sestavy nového řešení RPIS.</w:t>
      </w:r>
      <w:ins w:id="81" w:author="Autor">
        <w:r w:rsidR="00D11827">
          <w:t xml:space="preserve"> </w:t>
        </w:r>
      </w:ins>
    </w:p>
    <w:p w:rsidR="008E47A0" w:rsidRPr="001D2932" w:rsidRDefault="008E47A0" w:rsidP="00D016E6">
      <w:pPr>
        <w:pStyle w:val="Odstavecseseznamem"/>
        <w:numPr>
          <w:ilvl w:val="0"/>
          <w:numId w:val="4"/>
        </w:numPr>
      </w:pPr>
      <w:r w:rsidRPr="001D2932">
        <w:t>S27 – Vzdělávací listy zaměstnanců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S28 – Přehled vzdělávacích akcí 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S47 – Výkony vzdělávání (člověkodny, člověkohodiny)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S48 – Průměrná doba na vzdělávací akci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S49 – Průměrné náklady na den vzdělávání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Věková struktura zaměstnanců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Sestavy týkající se výběrových řízení – otevřená výběrová řízení, ukončená výběrová řízení, výsledek výběrového řízení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docházky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S170 – mimořádné zálohy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zaměstnanců dle pohlaví a průměrného platu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zaměstnanců dle průměrných platů dle odborů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lastRenderedPageBreak/>
        <w:t>S1525 – Kontrolní seznam vybraných ukazatelů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S1500 – Sestava platové postupy v následujícím měsíci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S1522 – Sestava zaměstnanců dle funkce a třídy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Přehledy o dohodách konaných mimo pracovní poměr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 1702 – Rekapitulace vyplacených mezd (státní zaměstnanci, zaměstnanci v pracovním poměru, kuchyně, zaměstnanci </w:t>
      </w:r>
      <w:proofErr w:type="gramStart"/>
      <w:r w:rsidRPr="001D2932">
        <w:t>OP,…</w:t>
      </w:r>
      <w:proofErr w:type="gramEnd"/>
      <w:r w:rsidRPr="001D2932">
        <w:t>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S1524 – Průměrný plat a věk dle odboru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S1525 – Kontrolní seznam vybraných ukazatelů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práce 204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ZAM 104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UNV 104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Výkaz – plnění povinného podílu osob se zdravotním postižením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S05 – systemizace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Sestava nástupy/výstupy, </w:t>
      </w:r>
      <w:proofErr w:type="spellStart"/>
      <w:r w:rsidRPr="001D2932">
        <w:t>mimoevidenční</w:t>
      </w:r>
      <w:proofErr w:type="spellEnd"/>
      <w:r w:rsidRPr="001D2932">
        <w:t xml:space="preserve"> stavy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živých zaměstnanců v členění zaměstnanci v pracovním/služebním poměru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Sestava zaměstnanců na </w:t>
      </w:r>
      <w:proofErr w:type="spellStart"/>
      <w:r w:rsidRPr="001D2932">
        <w:t>home</w:t>
      </w:r>
      <w:proofErr w:type="spellEnd"/>
      <w:r w:rsidRPr="001D2932">
        <w:t xml:space="preserve"> </w:t>
      </w:r>
      <w:proofErr w:type="spellStart"/>
      <w:r w:rsidRPr="001D2932">
        <w:t>office</w:t>
      </w:r>
      <w:proofErr w:type="spellEnd"/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zaměstnanci dle budov (pracoviště)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zaměstnanci se změnou služební/pracovní doby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„</w:t>
      </w:r>
      <w:proofErr w:type="spellStart"/>
      <w:r w:rsidRPr="001D2932">
        <w:t>Stavovka</w:t>
      </w:r>
      <w:proofErr w:type="spellEnd"/>
      <w:r w:rsidRPr="001D2932">
        <w:t xml:space="preserve">“ – měsíční stavy podle odborů (údaje plánovaný počet míst, fyzický stav vždy </w:t>
      </w:r>
      <w:r w:rsidRPr="001D2932">
        <w:br/>
        <w:t xml:space="preserve">k 1. v kalendářním měsíci, přepočtený stav, rozdíl proti plánu, doby určité, končící, nástupy, výstupy a převody mezi odbory) 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Rekapitulace platů v členění zaměstnanci v pracovním poměru, služebním poměru, zaměstnanci závodní jídelny, zaměstnanci placení z OP, norských fondů atd.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pracovní, životní výročí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fluktuace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personálních událostí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stáží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dohod o odpovědnosti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lékařských prohlídek podle platnosti – vstupní/periodické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pozvaných na lékařskou prohlídku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zaměstnanců a státních zaměstnanců končících v aktuálním měsíci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důchodců podle druhu pobíraného důchodu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o čerpání dovolené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Potvrzení o zaměstnání/službě – zápočtový list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zaměstnanců/státních zaměstnanců</w:t>
      </w:r>
    </w:p>
    <w:p w:rsidR="007064FF" w:rsidRPr="007064FF" w:rsidRDefault="008E47A0" w:rsidP="007064FF">
      <w:pPr>
        <w:pStyle w:val="Odstavecseseznamem"/>
        <w:numPr>
          <w:ilvl w:val="0"/>
          <w:numId w:val="4"/>
        </w:numPr>
      </w:pPr>
      <w:r w:rsidRPr="001D2932">
        <w:t xml:space="preserve">Mzdové listy, evidenční </w:t>
      </w:r>
      <w:proofErr w:type="gramStart"/>
      <w:r w:rsidRPr="001D2932">
        <w:t>listy,…</w:t>
      </w:r>
      <w:proofErr w:type="gramEnd"/>
    </w:p>
    <w:p w:rsidR="008E47A0" w:rsidRDefault="007064FF" w:rsidP="008E2740">
      <w:pPr>
        <w:pStyle w:val="Nadpis1"/>
        <w:rPr>
          <w:ins w:id="82" w:author="Autor"/>
        </w:rPr>
      </w:pPr>
      <w:bookmarkStart w:id="83" w:name="_Toc519060487"/>
      <w:ins w:id="84" w:author="Autor">
        <w:r>
          <w:t>Požadavky na portálové řešení RPIS</w:t>
        </w:r>
        <w:bookmarkEnd w:id="83"/>
      </w:ins>
    </w:p>
    <w:p w:rsidR="007064FF" w:rsidRDefault="007064FF" w:rsidP="007064FF">
      <w:pPr>
        <w:rPr>
          <w:ins w:id="85" w:author="Autor"/>
        </w:rPr>
      </w:pPr>
      <w:ins w:id="86" w:author="Autor">
        <w:r>
          <w:t>Zadavatel požaduje, aby funkcionality RPIS popsané zde uvedenými</w:t>
        </w:r>
        <w:r w:rsidR="00A60F37">
          <w:t xml:space="preserve"> funkčními požadavky byly při implementaci systému uživatelům (Aktivním i Pasivním) přístupné prostřednictvím portálu:</w:t>
        </w:r>
      </w:ins>
    </w:p>
    <w:p w:rsidR="007064FF" w:rsidRDefault="007064FF" w:rsidP="007064FF">
      <w:pPr>
        <w:rPr>
          <w:ins w:id="87" w:author="Autor"/>
        </w:rPr>
      </w:pPr>
      <w:ins w:id="88" w:author="Autor">
        <w:r>
          <w:lastRenderedPageBreak/>
          <w:t>1 Oblast Systemizace: SY – 04, 05, 06, 07, 10, 13</w:t>
        </w:r>
      </w:ins>
    </w:p>
    <w:p w:rsidR="007064FF" w:rsidRDefault="007064FF" w:rsidP="007064FF">
      <w:pPr>
        <w:rPr>
          <w:ins w:id="89" w:author="Autor"/>
        </w:rPr>
      </w:pPr>
      <w:ins w:id="90" w:author="Autor">
        <w:r>
          <w:t>2 Oblast Platy: PL – 06, 08, 17(</w:t>
        </w:r>
        <w:r w:rsidRPr="00A80389">
          <w:t>s prezentací výsledku výpočtu na portálu</w:t>
        </w:r>
        <w:r>
          <w:t>), 31</w:t>
        </w:r>
      </w:ins>
    </w:p>
    <w:p w:rsidR="007064FF" w:rsidRDefault="007064FF" w:rsidP="007064FF">
      <w:pPr>
        <w:rPr>
          <w:ins w:id="91" w:author="Autor"/>
        </w:rPr>
      </w:pPr>
      <w:ins w:id="92" w:author="Autor">
        <w:r>
          <w:t>3 Oblast Personalistika: PE – 01, 02, 03, 04, 05, 06, 07, 08, 12, 15</w:t>
        </w:r>
      </w:ins>
    </w:p>
    <w:p w:rsidR="007064FF" w:rsidRDefault="007064FF" w:rsidP="007064FF">
      <w:pPr>
        <w:rPr>
          <w:ins w:id="93" w:author="Autor"/>
        </w:rPr>
      </w:pPr>
      <w:ins w:id="94" w:author="Autor">
        <w:r>
          <w:t>4 Oblast Vzdělávání: VZ – 02, 07, 08, 09, 10, 14, 16.01, 16.06, 24</w:t>
        </w:r>
      </w:ins>
    </w:p>
    <w:p w:rsidR="007064FF" w:rsidRDefault="007064FF" w:rsidP="007064FF">
      <w:pPr>
        <w:rPr>
          <w:ins w:id="95" w:author="Autor"/>
        </w:rPr>
      </w:pPr>
      <w:ins w:id="96" w:author="Autor">
        <w:r>
          <w:t>5 Oblast Personální benefity: PB – 01, 02, 03</w:t>
        </w:r>
      </w:ins>
    </w:p>
    <w:p w:rsidR="007064FF" w:rsidRDefault="007064FF" w:rsidP="007064FF">
      <w:pPr>
        <w:rPr>
          <w:ins w:id="97" w:author="Autor"/>
        </w:rPr>
      </w:pPr>
      <w:ins w:id="98" w:author="Autor">
        <w:r>
          <w:t>6 Oblast Výběrová řízení: VŘ – 02</w:t>
        </w:r>
      </w:ins>
    </w:p>
    <w:p w:rsidR="007064FF" w:rsidRDefault="007064FF" w:rsidP="007064FF">
      <w:pPr>
        <w:rPr>
          <w:ins w:id="99" w:author="Autor"/>
        </w:rPr>
      </w:pPr>
      <w:ins w:id="100" w:author="Autor">
        <w:r>
          <w:t>7 Oblast Hodnocení: HO – 01, 02, 03, 04, 05, 06</w:t>
        </w:r>
      </w:ins>
    </w:p>
    <w:p w:rsidR="007064FF" w:rsidRDefault="007064FF" w:rsidP="007064FF">
      <w:pPr>
        <w:rPr>
          <w:ins w:id="101" w:author="Autor"/>
        </w:rPr>
      </w:pPr>
      <w:ins w:id="102" w:author="Autor">
        <w:r>
          <w:t>8 Oblast Docházka: DO – 01, 03, 04, 05, 07, 09, 11</w:t>
        </w:r>
      </w:ins>
    </w:p>
    <w:p w:rsidR="007064FF" w:rsidRDefault="007064FF" w:rsidP="007064FF">
      <w:pPr>
        <w:rPr>
          <w:ins w:id="103" w:author="Autor"/>
        </w:rPr>
      </w:pPr>
      <w:ins w:id="104" w:author="Autor">
        <w:r>
          <w:t>9 Oblast Manažerské přehledy: MP – 01, 01.01, 01.02, 01.03, 01.04, 01.05, 01.06, 01.07, 01.08, 01.09, 01.10, 01.11, 01.12, 03, 04, 05, 06, 07, 08, 09, 10, 11, 12, 13</w:t>
        </w:r>
      </w:ins>
    </w:p>
    <w:p w:rsidR="007064FF" w:rsidRDefault="007064FF" w:rsidP="007064FF">
      <w:pPr>
        <w:rPr>
          <w:ins w:id="105" w:author="Autor"/>
        </w:rPr>
      </w:pPr>
      <w:ins w:id="106" w:author="Autor">
        <w:r>
          <w:t>10 Oblast Funkčnost pro aktivní a pasivní uživatele: vše</w:t>
        </w:r>
      </w:ins>
    </w:p>
    <w:p w:rsidR="007064FF" w:rsidRDefault="007064FF" w:rsidP="007064FF">
      <w:pPr>
        <w:rPr>
          <w:ins w:id="107" w:author="Autor"/>
        </w:rPr>
      </w:pPr>
      <w:ins w:id="108" w:author="Autor">
        <w:r>
          <w:t>14 Oblast Jiná výděleční činnost: VČ – 03</w:t>
        </w:r>
      </w:ins>
    </w:p>
    <w:p w:rsidR="007064FF" w:rsidRDefault="007064FF" w:rsidP="007064FF">
      <w:pPr>
        <w:rPr>
          <w:ins w:id="109" w:author="Autor"/>
        </w:rPr>
      </w:pPr>
      <w:ins w:id="110" w:author="Autor">
        <w:r>
          <w:t>15 Oblast E-learning: vše</w:t>
        </w:r>
      </w:ins>
    </w:p>
    <w:p w:rsidR="007064FF" w:rsidRDefault="007064FF" w:rsidP="007064FF">
      <w:pPr>
        <w:rPr>
          <w:ins w:id="111" w:author="Autor"/>
        </w:rPr>
      </w:pPr>
      <w:ins w:id="112" w:author="Autor">
        <w:r>
          <w:t>16 Oblast Cestovní příkazy: vše</w:t>
        </w:r>
      </w:ins>
    </w:p>
    <w:p w:rsidR="007064FF" w:rsidRDefault="007064FF" w:rsidP="007064FF">
      <w:pPr>
        <w:rPr>
          <w:ins w:id="113" w:author="Autor"/>
        </w:rPr>
      </w:pPr>
      <w:ins w:id="114" w:author="Autor">
        <w:r>
          <w:t>17 Oblast Dovolenky: vše</w:t>
        </w:r>
      </w:ins>
    </w:p>
    <w:p w:rsidR="00D016E6" w:rsidRDefault="00D016E6" w:rsidP="007064FF">
      <w:pPr>
        <w:rPr>
          <w:ins w:id="115" w:author="Autor"/>
        </w:rPr>
      </w:pPr>
      <w:ins w:id="116" w:author="Autor">
        <w:r>
          <w:t>24 Oblast Výkaznictví/reporting: vše</w:t>
        </w:r>
      </w:ins>
    </w:p>
    <w:p w:rsidR="007064FF" w:rsidRPr="007064FF" w:rsidRDefault="007064FF" w:rsidP="007064FF"/>
    <w:p w:rsidR="007064FF" w:rsidRPr="00416D2F" w:rsidRDefault="007064FF" w:rsidP="007064FF">
      <w:pPr>
        <w:pStyle w:val="Nadpis1"/>
        <w:rPr>
          <w:ins w:id="117" w:author="Autor"/>
        </w:rPr>
      </w:pPr>
      <w:bookmarkStart w:id="118" w:name="_Toc519060488"/>
      <w:ins w:id="119" w:author="Autor">
        <w:r w:rsidRPr="00416D2F">
          <w:t>Přehled budoucích požadavků jednotlivých OSS</w:t>
        </w:r>
        <w:bookmarkEnd w:id="118"/>
      </w:ins>
    </w:p>
    <w:p w:rsidR="00724A15" w:rsidRPr="00724A15" w:rsidRDefault="00724A15" w:rsidP="008E2740">
      <w:r w:rsidRPr="00724A15">
        <w:t>Dodávka, implementace a následná technická podpora RPIS bude realizována pro jednotlivé OSS v</w:t>
      </w:r>
      <w:r w:rsidR="00C70525">
        <w:t> </w:t>
      </w:r>
      <w:proofErr w:type="gramStart"/>
      <w:r w:rsidRPr="00724A15">
        <w:t>rozsahu  jádrových</w:t>
      </w:r>
      <w:proofErr w:type="gramEnd"/>
      <w:r w:rsidRPr="00724A15">
        <w:t xml:space="preserve"> funkcí a volitelných modulů zaškrtnutých pro jednotlivé OSS v níže uvedené tabulce (dále jen „Základní specifikace“).</w:t>
      </w:r>
    </w:p>
    <w:p w:rsidR="00724A15" w:rsidRDefault="00F64573" w:rsidP="008E2740">
      <w:r>
        <w:t>Zadavate</w:t>
      </w:r>
      <w:r w:rsidR="00CD6E94">
        <w:t>le</w:t>
      </w:r>
      <w:r w:rsidR="00724A15" w:rsidRPr="00724A15">
        <w:t xml:space="preserve"> si současně vyhrazuje možnost rozšířit Základní specifikaci pro jednotlivé OSS o další Volitelné moduly, kterými jsou žlutě zvýrazněná pole v tabulce (dále jen „Vyhrazená specifikace“ nebo „Volitelné moduly nad rámec Základní specifikace“).</w:t>
      </w:r>
    </w:p>
    <w:p w:rsidR="008E47A0" w:rsidRPr="001D2932" w:rsidRDefault="008E47A0" w:rsidP="008E2740"/>
    <w:tbl>
      <w:tblPr>
        <w:tblW w:w="504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4095"/>
        <w:gridCol w:w="814"/>
        <w:gridCol w:w="815"/>
        <w:gridCol w:w="814"/>
        <w:gridCol w:w="949"/>
        <w:gridCol w:w="753"/>
      </w:tblGrid>
      <w:tr w:rsidR="0037261C" w:rsidTr="00D3793C">
        <w:trPr>
          <w:cantSplit/>
          <w:trHeight w:val="300"/>
          <w:tblHeader/>
          <w:jc w:val="center"/>
        </w:trPr>
        <w:tc>
          <w:tcPr>
            <w:tcW w:w="1044" w:type="dxa"/>
            <w:noWrap/>
            <w:vAlign w:val="bottom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4095" w:type="dxa"/>
            <w:noWrap/>
            <w:vAlign w:val="bottom"/>
            <w:hideMark/>
          </w:tcPr>
          <w:p w:rsidR="0037261C" w:rsidRDefault="0037261C" w:rsidP="00D3793C">
            <w:pPr>
              <w:spacing w:before="60" w:after="60" w:line="240" w:lineRule="auto"/>
            </w:pP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MF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GFŘ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GŘC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ÚZSVM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FAÚ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Jádro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Personalistika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Systemizace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Platy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Datové rozhraní (API)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Manažerské přehledy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Vzdělávání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Funkčnost pro zaměstnance a vedoucí zaměstnance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Reporting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C61B80">
        <w:trPr>
          <w:cantSplit/>
          <w:trHeight w:val="300"/>
          <w:jc w:val="center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lastRenderedPageBreak/>
              <w:t>Volitelné moduly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BD0955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 xml:space="preserve">Výběrová řízení 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61C" w:rsidRPr="002A4E10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 w:rsidRPr="002A4E10"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BD0955" w:rsidTr="00C61B80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0955" w:rsidRPr="00C70525" w:rsidRDefault="00BD0955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D0955" w:rsidRDefault="00BD0955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Hodnocení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955" w:rsidRPr="00C61B80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 w:rsidRPr="002A4E10"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Personální benefity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Alerty</w:t>
            </w:r>
            <w:proofErr w:type="spellEnd"/>
            <w:r>
              <w:rPr>
                <w:lang w:eastAsia="cs-CZ"/>
              </w:rPr>
              <w:t xml:space="preserve"> / Notifikace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Osobní spis zaměstnance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Řízení se zaměstnancem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Dovolenky a další druhy nepřítomnosti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Cestovní příkazy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Nemocenské pojištění příslušníků bezpečnostních sborů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Výsluhové nároky příslušníků bezpečnostních sborů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Jiná výdělečná činnost a podnikání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Docházka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E-learning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35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Talent Management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Správa e-mailových adres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</w:tbl>
    <w:p w:rsidR="006E3413" w:rsidRPr="001D2932" w:rsidRDefault="006E3413" w:rsidP="008E2740"/>
    <w:sectPr w:rsidR="006E3413" w:rsidRPr="001D2932" w:rsidSect="008E2740">
      <w:headerReference w:type="default" r:id="rId9"/>
      <w:footerReference w:type="default" r:id="rId10"/>
      <w:pgSz w:w="11906" w:h="16838"/>
      <w:pgMar w:top="226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95D" w:rsidRDefault="00DD095D" w:rsidP="008E2740">
      <w:r>
        <w:separator/>
      </w:r>
    </w:p>
  </w:endnote>
  <w:endnote w:type="continuationSeparator" w:id="0">
    <w:p w:rsidR="00DD095D" w:rsidRDefault="00DD095D" w:rsidP="008E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95D" w:rsidRDefault="00DD095D" w:rsidP="00D3793C">
    <w:pPr>
      <w:pStyle w:val="Zpat"/>
      <w:jc w:val="center"/>
    </w:pPr>
    <w:r w:rsidRPr="00797DC3">
      <w:rPr>
        <w:color w:val="215868" w:themeColor="accent5" w:themeShade="80"/>
      </w:rPr>
      <w:fldChar w:fldCharType="begin"/>
    </w:r>
    <w:r w:rsidRPr="00797DC3">
      <w:rPr>
        <w:color w:val="215868" w:themeColor="accent5" w:themeShade="80"/>
      </w:rPr>
      <w:instrText xml:space="preserve"> PAGE  \* Arabic  \* MERGEFORMAT </w:instrText>
    </w:r>
    <w:r w:rsidRPr="00797DC3">
      <w:rPr>
        <w:color w:val="215868" w:themeColor="accent5" w:themeShade="80"/>
      </w:rPr>
      <w:fldChar w:fldCharType="separate"/>
    </w:r>
    <w:r>
      <w:rPr>
        <w:noProof/>
        <w:color w:val="215868" w:themeColor="accent5" w:themeShade="80"/>
      </w:rPr>
      <w:t>21</w:t>
    </w:r>
    <w:r w:rsidRPr="00797DC3">
      <w:rPr>
        <w:color w:val="215868" w:themeColor="accent5" w:themeShade="80"/>
      </w:rPr>
      <w:fldChar w:fldCharType="end"/>
    </w:r>
    <w:r w:rsidRPr="00797DC3">
      <w:rPr>
        <w:color w:val="215868" w:themeColor="accent5" w:themeShade="80"/>
      </w:rPr>
      <w:t>/</w:t>
    </w:r>
    <w:r w:rsidRPr="00797DC3">
      <w:rPr>
        <w:color w:val="215868" w:themeColor="accent5" w:themeShade="80"/>
      </w:rPr>
      <w:fldChar w:fldCharType="begin"/>
    </w:r>
    <w:r w:rsidRPr="00797DC3">
      <w:rPr>
        <w:color w:val="215868" w:themeColor="accent5" w:themeShade="80"/>
      </w:rPr>
      <w:instrText xml:space="preserve"> NUMPAGES   \* MERGEFORMAT </w:instrText>
    </w:r>
    <w:r w:rsidRPr="00797DC3">
      <w:rPr>
        <w:color w:val="215868" w:themeColor="accent5" w:themeShade="80"/>
      </w:rPr>
      <w:fldChar w:fldCharType="separate"/>
    </w:r>
    <w:r>
      <w:rPr>
        <w:noProof/>
        <w:color w:val="215868" w:themeColor="accent5" w:themeShade="80"/>
      </w:rPr>
      <w:t>24</w:t>
    </w:r>
    <w:r w:rsidRPr="00797DC3">
      <w:rPr>
        <w:color w:val="215868" w:themeColor="accent5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95D" w:rsidRDefault="00DD095D" w:rsidP="008E2740">
      <w:r>
        <w:separator/>
      </w:r>
    </w:p>
  </w:footnote>
  <w:footnote w:type="continuationSeparator" w:id="0">
    <w:p w:rsidR="00DD095D" w:rsidRDefault="00DD095D" w:rsidP="008E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2" w:space="0" w:color="004666"/>
      </w:tblBorders>
      <w:tblLook w:val="04A0" w:firstRow="1" w:lastRow="0" w:firstColumn="1" w:lastColumn="0" w:noHBand="0" w:noVBand="1"/>
    </w:tblPr>
    <w:tblGrid>
      <w:gridCol w:w="2355"/>
      <w:gridCol w:w="4957"/>
      <w:gridCol w:w="1758"/>
    </w:tblGrid>
    <w:tr w:rsidR="00DD095D" w:rsidRPr="00D10A6F" w:rsidTr="005B19C5">
      <w:trPr>
        <w:trHeight w:val="555"/>
      </w:trPr>
      <w:tc>
        <w:tcPr>
          <w:tcW w:w="2361" w:type="dxa"/>
          <w:vMerge w:val="restart"/>
          <w:vAlign w:val="center"/>
        </w:tcPr>
        <w:p w:rsidR="00DD095D" w:rsidRPr="00D10A6F" w:rsidRDefault="00DD095D" w:rsidP="005B19C5">
          <w:pPr>
            <w:pStyle w:val="ZKLADN"/>
            <w:jc w:val="center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D10A6F">
            <w:rPr>
              <w:noProof/>
              <w:sz w:val="18"/>
              <w:szCs w:val="18"/>
              <w:lang w:eastAsia="cs-CZ"/>
            </w:rPr>
            <w:drawing>
              <wp:inline distT="0" distB="0" distL="0" distR="0" wp14:anchorId="655053C6" wp14:editId="55AACD70">
                <wp:extent cx="1304925" cy="545459"/>
                <wp:effectExtent l="0" t="0" r="0" b="7620"/>
                <wp:docPr id="15" name="Obrázek 15" descr="C:\Users\hana.zaludova\AppData\Local\Microsoft\Windows\Temporary Internet Files\Content.Outlook\KZXSZ69G\rgb_logo_spcss_zaklad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ana.zaludova\AppData\Local\Microsoft\Windows\Temporary Internet Files\Content.Outlook\KZXSZ69G\rgb_logo_spcss_zaklad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5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9" w:type="dxa"/>
          <w:vAlign w:val="center"/>
        </w:tcPr>
        <w:p w:rsidR="00DD095D" w:rsidRDefault="00DD095D" w:rsidP="005B19C5">
          <w:pPr>
            <w:spacing w:line="240" w:lineRule="auto"/>
            <w:ind w:left="454"/>
            <w:jc w:val="left"/>
            <w:rPr>
              <w:rFonts w:cs="Calibri"/>
              <w:b/>
              <w:bCs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Zadávací dokumentace</w:t>
          </w:r>
        </w:p>
        <w:p w:rsidR="00DD095D" w:rsidRPr="00D10A6F" w:rsidRDefault="00DD095D" w:rsidP="005B19C5">
          <w:pPr>
            <w:spacing w:line="240" w:lineRule="auto"/>
            <w:ind w:left="454"/>
            <w:jc w:val="left"/>
            <w:rPr>
              <w:b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Příloha č. 2 – Funkční požadavky</w:t>
          </w:r>
        </w:p>
      </w:tc>
      <w:tc>
        <w:tcPr>
          <w:tcW w:w="1758" w:type="dxa"/>
          <w:vMerge w:val="restart"/>
          <w:vAlign w:val="center"/>
        </w:tcPr>
        <w:p w:rsidR="00DD095D" w:rsidRPr="00885DF2" w:rsidRDefault="00DD095D" w:rsidP="005B19C5">
          <w:pPr>
            <w:spacing w:line="240" w:lineRule="auto"/>
            <w:jc w:val="left"/>
            <w:rPr>
              <w:rFonts w:cs="Calibri"/>
              <w:b/>
              <w:bCs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VZ_2017_0032</w:t>
          </w:r>
        </w:p>
      </w:tc>
    </w:tr>
    <w:tr w:rsidR="00DD095D" w:rsidRPr="00D10A6F" w:rsidTr="005B19C5">
      <w:trPr>
        <w:trHeight w:val="555"/>
      </w:trPr>
      <w:tc>
        <w:tcPr>
          <w:tcW w:w="2361" w:type="dxa"/>
          <w:vMerge/>
          <w:vAlign w:val="center"/>
        </w:tcPr>
        <w:p w:rsidR="00DD095D" w:rsidRPr="00D10A6F" w:rsidRDefault="00DD095D" w:rsidP="005B19C5">
          <w:pPr>
            <w:pStyle w:val="ZKLADN"/>
            <w:spacing w:before="0" w:after="0" w:line="240" w:lineRule="auto"/>
            <w:jc w:val="center"/>
            <w:rPr>
              <w:noProof/>
              <w:sz w:val="18"/>
              <w:szCs w:val="18"/>
              <w:lang w:eastAsia="cs-CZ"/>
            </w:rPr>
          </w:pPr>
        </w:p>
      </w:tc>
      <w:tc>
        <w:tcPr>
          <w:tcW w:w="5169" w:type="dxa"/>
          <w:vAlign w:val="center"/>
        </w:tcPr>
        <w:p w:rsidR="00DD095D" w:rsidRPr="006B218F" w:rsidRDefault="00DD095D" w:rsidP="005B19C5">
          <w:pPr>
            <w:pStyle w:val="ZKLADN"/>
            <w:spacing w:before="0" w:after="0" w:line="240" w:lineRule="auto"/>
            <w:ind w:left="454"/>
            <w:jc w:val="left"/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</w:pPr>
          <w:r w:rsidRPr="006B218F"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  <w:t>Dodávka Personálního informačního systému pro resort Ministerstva financí České republiky</w:t>
          </w:r>
        </w:p>
      </w:tc>
      <w:tc>
        <w:tcPr>
          <w:tcW w:w="1758" w:type="dxa"/>
          <w:vMerge/>
          <w:vAlign w:val="center"/>
        </w:tcPr>
        <w:p w:rsidR="00DD095D" w:rsidRPr="00D10A6F" w:rsidRDefault="00DD095D" w:rsidP="005B19C5">
          <w:pPr>
            <w:pStyle w:val="ZKLADN"/>
            <w:spacing w:before="0" w:after="0" w:line="240" w:lineRule="auto"/>
            <w:jc w:val="center"/>
            <w:rPr>
              <w:rFonts w:ascii="Verdana" w:hAnsi="Verdana" w:cs="Calibri"/>
              <w:b/>
              <w:bCs/>
              <w:color w:val="004666"/>
              <w:sz w:val="18"/>
              <w:szCs w:val="18"/>
            </w:rPr>
          </w:pPr>
        </w:p>
      </w:tc>
    </w:tr>
  </w:tbl>
  <w:p w:rsidR="00DD095D" w:rsidRPr="00CB4F1D" w:rsidRDefault="00DD095D" w:rsidP="00CB4F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E228AB"/>
    <w:multiLevelType w:val="hybridMultilevel"/>
    <w:tmpl w:val="D32A6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00CD"/>
    <w:multiLevelType w:val="multilevel"/>
    <w:tmpl w:val="5D4A54B8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6D5C26D4"/>
    <w:multiLevelType w:val="hybridMultilevel"/>
    <w:tmpl w:val="750CD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200DF"/>
    <w:rsid w:val="000216E9"/>
    <w:rsid w:val="000429C3"/>
    <w:rsid w:val="000468B7"/>
    <w:rsid w:val="0005113D"/>
    <w:rsid w:val="000546DA"/>
    <w:rsid w:val="000573A5"/>
    <w:rsid w:val="000713D9"/>
    <w:rsid w:val="00075FF9"/>
    <w:rsid w:val="000808FF"/>
    <w:rsid w:val="00087871"/>
    <w:rsid w:val="0009029F"/>
    <w:rsid w:val="000A1187"/>
    <w:rsid w:val="000A68B6"/>
    <w:rsid w:val="000C0680"/>
    <w:rsid w:val="000D21DE"/>
    <w:rsid w:val="000D2DCD"/>
    <w:rsid w:val="000D7D36"/>
    <w:rsid w:val="000E06F4"/>
    <w:rsid w:val="000E3409"/>
    <w:rsid w:val="000E40AD"/>
    <w:rsid w:val="0011654A"/>
    <w:rsid w:val="00117EDB"/>
    <w:rsid w:val="00120689"/>
    <w:rsid w:val="00130120"/>
    <w:rsid w:val="001371B9"/>
    <w:rsid w:val="00137C36"/>
    <w:rsid w:val="001434E6"/>
    <w:rsid w:val="00146664"/>
    <w:rsid w:val="0016221A"/>
    <w:rsid w:val="00171696"/>
    <w:rsid w:val="00185842"/>
    <w:rsid w:val="00185F56"/>
    <w:rsid w:val="00192776"/>
    <w:rsid w:val="001A46A1"/>
    <w:rsid w:val="001B62A1"/>
    <w:rsid w:val="001C0F29"/>
    <w:rsid w:val="001D2932"/>
    <w:rsid w:val="001E62BE"/>
    <w:rsid w:val="001F2188"/>
    <w:rsid w:val="00221A80"/>
    <w:rsid w:val="00231F6A"/>
    <w:rsid w:val="00231FD1"/>
    <w:rsid w:val="00240141"/>
    <w:rsid w:val="00245B80"/>
    <w:rsid w:val="00263866"/>
    <w:rsid w:val="002667D0"/>
    <w:rsid w:val="00275218"/>
    <w:rsid w:val="002858D0"/>
    <w:rsid w:val="00285B6A"/>
    <w:rsid w:val="00290609"/>
    <w:rsid w:val="002A24E4"/>
    <w:rsid w:val="002A4E10"/>
    <w:rsid w:val="002B0EA7"/>
    <w:rsid w:val="002C0480"/>
    <w:rsid w:val="002C47A4"/>
    <w:rsid w:val="002C47B1"/>
    <w:rsid w:val="002C7BE8"/>
    <w:rsid w:val="002D1524"/>
    <w:rsid w:val="002E35E2"/>
    <w:rsid w:val="002F7345"/>
    <w:rsid w:val="003025E2"/>
    <w:rsid w:val="00307565"/>
    <w:rsid w:val="003107F9"/>
    <w:rsid w:val="00310B01"/>
    <w:rsid w:val="003141E0"/>
    <w:rsid w:val="00314F76"/>
    <w:rsid w:val="003221FE"/>
    <w:rsid w:val="003334E7"/>
    <w:rsid w:val="00342432"/>
    <w:rsid w:val="00343923"/>
    <w:rsid w:val="0035523E"/>
    <w:rsid w:val="0037261C"/>
    <w:rsid w:val="00375CB7"/>
    <w:rsid w:val="00384546"/>
    <w:rsid w:val="003849C4"/>
    <w:rsid w:val="003A4756"/>
    <w:rsid w:val="003B7844"/>
    <w:rsid w:val="003C1AEE"/>
    <w:rsid w:val="003C77CE"/>
    <w:rsid w:val="003E2BE7"/>
    <w:rsid w:val="00402AC6"/>
    <w:rsid w:val="00416D2F"/>
    <w:rsid w:val="004249C9"/>
    <w:rsid w:val="0042644B"/>
    <w:rsid w:val="004327F7"/>
    <w:rsid w:val="0044538B"/>
    <w:rsid w:val="00451F2A"/>
    <w:rsid w:val="00453BCF"/>
    <w:rsid w:val="00454065"/>
    <w:rsid w:val="0045467C"/>
    <w:rsid w:val="00454E99"/>
    <w:rsid w:val="004566B8"/>
    <w:rsid w:val="004569D6"/>
    <w:rsid w:val="00460F9F"/>
    <w:rsid w:val="004701FC"/>
    <w:rsid w:val="0047377B"/>
    <w:rsid w:val="00475CA0"/>
    <w:rsid w:val="00492037"/>
    <w:rsid w:val="00497F26"/>
    <w:rsid w:val="004A28F5"/>
    <w:rsid w:val="004C0F5C"/>
    <w:rsid w:val="004C2C98"/>
    <w:rsid w:val="004C479F"/>
    <w:rsid w:val="004C79D0"/>
    <w:rsid w:val="004D0C9E"/>
    <w:rsid w:val="004D3B08"/>
    <w:rsid w:val="004E357D"/>
    <w:rsid w:val="004E651F"/>
    <w:rsid w:val="004F3C37"/>
    <w:rsid w:val="00500E3E"/>
    <w:rsid w:val="00502300"/>
    <w:rsid w:val="00523AA8"/>
    <w:rsid w:val="00523EE6"/>
    <w:rsid w:val="0052543A"/>
    <w:rsid w:val="00527456"/>
    <w:rsid w:val="00531F59"/>
    <w:rsid w:val="0055755D"/>
    <w:rsid w:val="005724DD"/>
    <w:rsid w:val="005814CA"/>
    <w:rsid w:val="00582EDB"/>
    <w:rsid w:val="00585A08"/>
    <w:rsid w:val="0058640E"/>
    <w:rsid w:val="005A51DE"/>
    <w:rsid w:val="005A5901"/>
    <w:rsid w:val="005B14B9"/>
    <w:rsid w:val="005B19C5"/>
    <w:rsid w:val="005E3FA7"/>
    <w:rsid w:val="006124B1"/>
    <w:rsid w:val="00631591"/>
    <w:rsid w:val="006475D3"/>
    <w:rsid w:val="006504DB"/>
    <w:rsid w:val="0065069D"/>
    <w:rsid w:val="00650B44"/>
    <w:rsid w:val="00653123"/>
    <w:rsid w:val="006533D6"/>
    <w:rsid w:val="00660ADF"/>
    <w:rsid w:val="00665595"/>
    <w:rsid w:val="006657EA"/>
    <w:rsid w:val="00675A3A"/>
    <w:rsid w:val="006763AB"/>
    <w:rsid w:val="00676846"/>
    <w:rsid w:val="006832E0"/>
    <w:rsid w:val="006833F6"/>
    <w:rsid w:val="006A691A"/>
    <w:rsid w:val="006A71DF"/>
    <w:rsid w:val="006B1B44"/>
    <w:rsid w:val="006B218F"/>
    <w:rsid w:val="006C0B5B"/>
    <w:rsid w:val="006C0FBC"/>
    <w:rsid w:val="006C4FC3"/>
    <w:rsid w:val="006E3413"/>
    <w:rsid w:val="006E419D"/>
    <w:rsid w:val="006E7B70"/>
    <w:rsid w:val="00701BCC"/>
    <w:rsid w:val="007064FF"/>
    <w:rsid w:val="00720127"/>
    <w:rsid w:val="007225B3"/>
    <w:rsid w:val="00723E1C"/>
    <w:rsid w:val="00724A15"/>
    <w:rsid w:val="00724C89"/>
    <w:rsid w:val="00742732"/>
    <w:rsid w:val="00742815"/>
    <w:rsid w:val="00745FB7"/>
    <w:rsid w:val="00752F64"/>
    <w:rsid w:val="00755C4E"/>
    <w:rsid w:val="00771FB7"/>
    <w:rsid w:val="00781961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2B40"/>
    <w:rsid w:val="00833DF5"/>
    <w:rsid w:val="00837445"/>
    <w:rsid w:val="00841559"/>
    <w:rsid w:val="008447D8"/>
    <w:rsid w:val="008449D1"/>
    <w:rsid w:val="00845BF6"/>
    <w:rsid w:val="008479E7"/>
    <w:rsid w:val="008574C0"/>
    <w:rsid w:val="00862979"/>
    <w:rsid w:val="00880AC8"/>
    <w:rsid w:val="0088573C"/>
    <w:rsid w:val="00895639"/>
    <w:rsid w:val="00896733"/>
    <w:rsid w:val="008A0346"/>
    <w:rsid w:val="008A6863"/>
    <w:rsid w:val="008B2CB6"/>
    <w:rsid w:val="008B5336"/>
    <w:rsid w:val="008B752D"/>
    <w:rsid w:val="008C7E9B"/>
    <w:rsid w:val="008D6C7D"/>
    <w:rsid w:val="008E2740"/>
    <w:rsid w:val="008E47A0"/>
    <w:rsid w:val="008F705D"/>
    <w:rsid w:val="00900D0A"/>
    <w:rsid w:val="00901ABE"/>
    <w:rsid w:val="0090758C"/>
    <w:rsid w:val="009209A8"/>
    <w:rsid w:val="0092328D"/>
    <w:rsid w:val="00932B43"/>
    <w:rsid w:val="00932BB2"/>
    <w:rsid w:val="009421C2"/>
    <w:rsid w:val="009428EA"/>
    <w:rsid w:val="00943B6E"/>
    <w:rsid w:val="00946901"/>
    <w:rsid w:val="0095441B"/>
    <w:rsid w:val="00955163"/>
    <w:rsid w:val="00962B4C"/>
    <w:rsid w:val="009744A4"/>
    <w:rsid w:val="00980977"/>
    <w:rsid w:val="00980A3F"/>
    <w:rsid w:val="00981DF9"/>
    <w:rsid w:val="00996249"/>
    <w:rsid w:val="009971E8"/>
    <w:rsid w:val="009A108C"/>
    <w:rsid w:val="009B17F1"/>
    <w:rsid w:val="009C5B34"/>
    <w:rsid w:val="009C6E28"/>
    <w:rsid w:val="009E645C"/>
    <w:rsid w:val="009F251A"/>
    <w:rsid w:val="00A054A3"/>
    <w:rsid w:val="00A10C9E"/>
    <w:rsid w:val="00A10DEB"/>
    <w:rsid w:val="00A354D3"/>
    <w:rsid w:val="00A474AB"/>
    <w:rsid w:val="00A514E7"/>
    <w:rsid w:val="00A5678F"/>
    <w:rsid w:val="00A60F37"/>
    <w:rsid w:val="00A6112A"/>
    <w:rsid w:val="00A700F7"/>
    <w:rsid w:val="00A72844"/>
    <w:rsid w:val="00A84A69"/>
    <w:rsid w:val="00A878F5"/>
    <w:rsid w:val="00A967D2"/>
    <w:rsid w:val="00AA26FE"/>
    <w:rsid w:val="00AA3250"/>
    <w:rsid w:val="00AB0792"/>
    <w:rsid w:val="00AC0F20"/>
    <w:rsid w:val="00AE3E87"/>
    <w:rsid w:val="00AE7FF6"/>
    <w:rsid w:val="00B019A8"/>
    <w:rsid w:val="00B0515B"/>
    <w:rsid w:val="00B055CC"/>
    <w:rsid w:val="00B05B7C"/>
    <w:rsid w:val="00B078C7"/>
    <w:rsid w:val="00B079DA"/>
    <w:rsid w:val="00B21EC8"/>
    <w:rsid w:val="00B22EF2"/>
    <w:rsid w:val="00B3214F"/>
    <w:rsid w:val="00B358CF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1B1E"/>
    <w:rsid w:val="00BC5D87"/>
    <w:rsid w:val="00BD0955"/>
    <w:rsid w:val="00BE4AE3"/>
    <w:rsid w:val="00BF558F"/>
    <w:rsid w:val="00C002F0"/>
    <w:rsid w:val="00C0161F"/>
    <w:rsid w:val="00C05CE5"/>
    <w:rsid w:val="00C06C87"/>
    <w:rsid w:val="00C1576D"/>
    <w:rsid w:val="00C222AF"/>
    <w:rsid w:val="00C2678F"/>
    <w:rsid w:val="00C2768D"/>
    <w:rsid w:val="00C3222D"/>
    <w:rsid w:val="00C35B67"/>
    <w:rsid w:val="00C5586D"/>
    <w:rsid w:val="00C61B80"/>
    <w:rsid w:val="00C62C44"/>
    <w:rsid w:val="00C62C8A"/>
    <w:rsid w:val="00C671DA"/>
    <w:rsid w:val="00C70525"/>
    <w:rsid w:val="00C764D2"/>
    <w:rsid w:val="00C76A8F"/>
    <w:rsid w:val="00C81531"/>
    <w:rsid w:val="00C86266"/>
    <w:rsid w:val="00C920AD"/>
    <w:rsid w:val="00CA4860"/>
    <w:rsid w:val="00CA7834"/>
    <w:rsid w:val="00CB19E1"/>
    <w:rsid w:val="00CB4F1D"/>
    <w:rsid w:val="00CB5640"/>
    <w:rsid w:val="00CD6E94"/>
    <w:rsid w:val="00CE32B2"/>
    <w:rsid w:val="00CE6FFC"/>
    <w:rsid w:val="00CF0134"/>
    <w:rsid w:val="00CF0C7F"/>
    <w:rsid w:val="00D00D75"/>
    <w:rsid w:val="00D016E6"/>
    <w:rsid w:val="00D03057"/>
    <w:rsid w:val="00D063E2"/>
    <w:rsid w:val="00D10A6F"/>
    <w:rsid w:val="00D11827"/>
    <w:rsid w:val="00D12D17"/>
    <w:rsid w:val="00D3793C"/>
    <w:rsid w:val="00D4057A"/>
    <w:rsid w:val="00D53CCA"/>
    <w:rsid w:val="00D65AD0"/>
    <w:rsid w:val="00D75216"/>
    <w:rsid w:val="00D90732"/>
    <w:rsid w:val="00D93788"/>
    <w:rsid w:val="00DC0BF4"/>
    <w:rsid w:val="00DC6660"/>
    <w:rsid w:val="00DD095D"/>
    <w:rsid w:val="00DD2A64"/>
    <w:rsid w:val="00DD385B"/>
    <w:rsid w:val="00DD4D88"/>
    <w:rsid w:val="00DD58B8"/>
    <w:rsid w:val="00E05561"/>
    <w:rsid w:val="00E0569F"/>
    <w:rsid w:val="00E07B85"/>
    <w:rsid w:val="00E116FA"/>
    <w:rsid w:val="00E37B9A"/>
    <w:rsid w:val="00E51278"/>
    <w:rsid w:val="00E519B0"/>
    <w:rsid w:val="00E52E01"/>
    <w:rsid w:val="00E5381F"/>
    <w:rsid w:val="00E60AA5"/>
    <w:rsid w:val="00E65D48"/>
    <w:rsid w:val="00E74C4A"/>
    <w:rsid w:val="00E807A8"/>
    <w:rsid w:val="00E8211A"/>
    <w:rsid w:val="00E92C52"/>
    <w:rsid w:val="00EA4C24"/>
    <w:rsid w:val="00EC603E"/>
    <w:rsid w:val="00EC7792"/>
    <w:rsid w:val="00ED5B17"/>
    <w:rsid w:val="00ED7055"/>
    <w:rsid w:val="00EE26FC"/>
    <w:rsid w:val="00EE2912"/>
    <w:rsid w:val="00EE775C"/>
    <w:rsid w:val="00EF4BDC"/>
    <w:rsid w:val="00F011B3"/>
    <w:rsid w:val="00F01BE5"/>
    <w:rsid w:val="00F43941"/>
    <w:rsid w:val="00F451AF"/>
    <w:rsid w:val="00F469FC"/>
    <w:rsid w:val="00F528A9"/>
    <w:rsid w:val="00F64573"/>
    <w:rsid w:val="00F65230"/>
    <w:rsid w:val="00F73E61"/>
    <w:rsid w:val="00F73E86"/>
    <w:rsid w:val="00F91304"/>
    <w:rsid w:val="00F97D84"/>
    <w:rsid w:val="00FA0E47"/>
    <w:rsid w:val="00FA1F90"/>
    <w:rsid w:val="00FA6E0A"/>
    <w:rsid w:val="00FB36C0"/>
    <w:rsid w:val="00FD32DD"/>
    <w:rsid w:val="00FD5124"/>
    <w:rsid w:val="00FD6038"/>
    <w:rsid w:val="00FE161F"/>
    <w:rsid w:val="00FE4116"/>
    <w:rsid w:val="00FE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18B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E2740"/>
    <w:pPr>
      <w:spacing w:after="0" w:line="360" w:lineRule="auto"/>
      <w:jc w:val="both"/>
    </w:pPr>
    <w:rPr>
      <w:rFonts w:ascii="Verdana" w:hAnsi="Verdana" w:cs="Times New Roman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8E2740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54A3"/>
    <w:pPr>
      <w:keepNext/>
      <w:keepLines/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nhideWhenUsed/>
    <w:qFormat/>
    <w:rsid w:val="00650B44"/>
    <w:pPr>
      <w:keepNext/>
      <w:keepLines/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2740"/>
    <w:rPr>
      <w:rFonts w:ascii="Verdana" w:eastAsiaTheme="majorEastAsia" w:hAnsi="Verdana" w:cstheme="majorBidi"/>
      <w:b/>
      <w:bCs/>
      <w:color w:val="009EE0"/>
    </w:rPr>
  </w:style>
  <w:style w:type="character" w:customStyle="1" w:styleId="Nadpis2Char">
    <w:name w:val="Nadpis 2 Char"/>
    <w:basedOn w:val="Standardnpsmoodstavce"/>
    <w:link w:val="Nadpis2"/>
    <w:uiPriority w:val="9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9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8E2740"/>
    <w:pPr>
      <w:numPr>
        <w:numId w:val="0"/>
      </w:numPr>
      <w:spacing w:before="0"/>
      <w:ind w:left="431" w:hanging="431"/>
      <w:jc w:val="left"/>
    </w:pPr>
  </w:style>
  <w:style w:type="character" w:customStyle="1" w:styleId="Styl2Char">
    <w:name w:val="Styl2 Char"/>
    <w:basedOn w:val="Nadpis1Char"/>
    <w:link w:val="Styl2"/>
    <w:rsid w:val="008E2740"/>
    <w:rPr>
      <w:rFonts w:ascii="Verdana" w:eastAsiaTheme="majorEastAsia" w:hAnsi="Verdana" w:cstheme="majorBidi"/>
      <w:b/>
      <w:bCs/>
      <w:color w:val="009EE0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uiPriority w:val="99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8E47A0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E47A0"/>
    <w:pPr>
      <w:tabs>
        <w:tab w:val="left" w:pos="440"/>
        <w:tab w:val="right" w:leader="dot" w:pos="9062"/>
      </w:tabs>
      <w:spacing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8E47A0"/>
    <w:pPr>
      <w:tabs>
        <w:tab w:val="left" w:pos="880"/>
        <w:tab w:val="right" w:leader="dot" w:pos="9062"/>
      </w:tabs>
      <w:spacing w:line="240" w:lineRule="auto"/>
      <w:ind w:left="181"/>
    </w:pPr>
  </w:style>
  <w:style w:type="paragraph" w:customStyle="1" w:styleId="Styl1">
    <w:name w:val="Styl1"/>
    <w:basedOn w:val="Normln"/>
    <w:qFormat/>
    <w:rsid w:val="008E47A0"/>
  </w:style>
  <w:style w:type="paragraph" w:customStyle="1" w:styleId="cpNormal1">
    <w:name w:val="cp_Normal_1"/>
    <w:basedOn w:val="Normln"/>
    <w:qFormat/>
    <w:rsid w:val="008E2740"/>
    <w:pPr>
      <w:spacing w:line="240" w:lineRule="auto"/>
    </w:pPr>
    <w:rPr>
      <w:b/>
      <w:color w:val="004666"/>
    </w:rPr>
  </w:style>
  <w:style w:type="paragraph" w:customStyle="1" w:styleId="odstavec">
    <w:name w:val="odstavec"/>
    <w:basedOn w:val="Normln"/>
    <w:rsid w:val="008E47A0"/>
    <w:pPr>
      <w:spacing w:before="120" w:line="240" w:lineRule="auto"/>
      <w:ind w:firstLine="482"/>
    </w:pPr>
    <w:rPr>
      <w:rFonts w:ascii="Times New Roman" w:eastAsia="Times New Roman" w:hAnsi="Times New Roman"/>
      <w:noProof/>
      <w:sz w:val="24"/>
      <w:szCs w:val="24"/>
      <w:lang w:eastAsia="cs-CZ"/>
    </w:rPr>
  </w:style>
  <w:style w:type="character" w:customStyle="1" w:styleId="apple-converted-space">
    <w:name w:val="apple-converted-space"/>
    <w:rsid w:val="008E47A0"/>
  </w:style>
  <w:style w:type="paragraph" w:customStyle="1" w:styleId="Default">
    <w:name w:val="Default"/>
    <w:rsid w:val="008E47A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E47A0"/>
    <w:pPr>
      <w:spacing w:after="100"/>
      <w:ind w:left="360"/>
    </w:pPr>
  </w:style>
  <w:style w:type="character" w:customStyle="1" w:styleId="detail">
    <w:name w:val="detail"/>
    <w:basedOn w:val="Standardnpsmoodstavce"/>
    <w:rsid w:val="008E47A0"/>
  </w:style>
  <w:style w:type="paragraph" w:customStyle="1" w:styleId="Styl5">
    <w:name w:val="Styl5"/>
    <w:basedOn w:val="Normln"/>
    <w:rsid w:val="008E47A0"/>
  </w:style>
  <w:style w:type="paragraph" w:customStyle="1" w:styleId="Nadpis1slovan">
    <w:name w:val="Nadpis 1 číslovaný"/>
    <w:basedOn w:val="Nadpis1"/>
    <w:next w:val="Normln"/>
    <w:qFormat/>
    <w:rsid w:val="008E47A0"/>
    <w:pPr>
      <w:pageBreakBefore/>
      <w:spacing w:after="240"/>
      <w:ind w:left="360" w:hanging="360"/>
    </w:pPr>
    <w:rPr>
      <w:rFonts w:ascii="Times New Roman" w:eastAsia="Times New Roman" w:hAnsi="Times New Roman" w:cs="Times New Roman"/>
      <w:color w:val="auto"/>
      <w:lang w:eastAsia="x-none"/>
    </w:rPr>
  </w:style>
  <w:style w:type="paragraph" w:customStyle="1" w:styleId="Nadpis2slovan">
    <w:name w:val="Nadpis 2 číslovaný"/>
    <w:basedOn w:val="Nadpis2"/>
    <w:next w:val="Normln"/>
    <w:qFormat/>
    <w:rsid w:val="008E47A0"/>
    <w:pPr>
      <w:spacing w:before="360" w:after="120"/>
      <w:ind w:left="907" w:hanging="547"/>
    </w:pPr>
    <w:rPr>
      <w:rFonts w:ascii="Times New Roman" w:eastAsia="Times New Roman" w:hAnsi="Times New Roman" w:cs="Times New Roman"/>
      <w:color w:val="auto"/>
      <w:sz w:val="24"/>
      <w:lang w:val="x-none" w:eastAsia="x-none"/>
    </w:rPr>
  </w:style>
  <w:style w:type="paragraph" w:customStyle="1" w:styleId="Nadpis3slovan">
    <w:name w:val="Nadpis 3 číslovaný"/>
    <w:basedOn w:val="Nadpis3"/>
    <w:next w:val="Normln"/>
    <w:qFormat/>
    <w:rsid w:val="008E47A0"/>
    <w:pPr>
      <w:ind w:left="1224" w:hanging="504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customStyle="1" w:styleId="4DNormln">
    <w:name w:val="4D Normální"/>
    <w:link w:val="4DNormlnChar"/>
    <w:rsid w:val="008E47A0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8E47A0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E4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8E47A0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8E47A0"/>
    <w:pPr>
      <w:keepNext w:val="0"/>
      <w:keepLines w:val="0"/>
      <w:widowControl w:val="0"/>
      <w:tabs>
        <w:tab w:val="num" w:pos="142"/>
      </w:tabs>
      <w:spacing w:before="240" w:after="120" w:line="320" w:lineRule="atLeast"/>
    </w:pPr>
    <w:rPr>
      <w:rFonts w:asciiTheme="minorHAnsi" w:eastAsiaTheme="minorHAnsi" w:hAnsiTheme="minorHAnsi" w:cs="Calibri"/>
      <w:b w:val="0"/>
      <w:bCs w:val="0"/>
      <w:color w:val="auto"/>
      <w:szCs w:val="22"/>
    </w:rPr>
  </w:style>
  <w:style w:type="paragraph" w:customStyle="1" w:styleId="StylNadpis1ZKLADN">
    <w:name w:val="Styl Nadpis 1 ZÁKLADNÍ"/>
    <w:basedOn w:val="Nadpis1"/>
    <w:uiPriority w:val="99"/>
    <w:rsid w:val="008E47A0"/>
    <w:pPr>
      <w:keepLines w:val="0"/>
      <w:widowControl w:val="0"/>
      <w:shd w:val="clear" w:color="auto" w:fill="D9D9D9"/>
      <w:tabs>
        <w:tab w:val="num" w:pos="360"/>
      </w:tabs>
      <w:spacing w:after="360" w:line="240" w:lineRule="auto"/>
      <w:jc w:val="left"/>
    </w:pPr>
    <w:rPr>
      <w:rFonts w:ascii="Calibri" w:eastAsia="Times New Roman" w:hAnsi="Calibri" w:cs="Calibri"/>
      <w:color w:val="394A58"/>
      <w:kern w:val="28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8E47A0"/>
    <w:pPr>
      <w:spacing w:after="200"/>
    </w:pPr>
    <w:rPr>
      <w:rFonts w:ascii="Times New Roman" w:eastAsia="Calibri" w:hAnsi="Times New Roman"/>
      <w:sz w:val="24"/>
    </w:rPr>
  </w:style>
  <w:style w:type="character" w:customStyle="1" w:styleId="PER30NormlnChar">
    <w:name w:val="PER 30 Normální Char"/>
    <w:link w:val="PER30Normln"/>
    <w:rsid w:val="008E47A0"/>
    <w:rPr>
      <w:rFonts w:ascii="Times New Roman" w:eastAsia="Calibri" w:hAnsi="Times New Roman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8E47A0"/>
    <w:pPr>
      <w:spacing w:line="240" w:lineRule="auto"/>
      <w:ind w:left="1980"/>
    </w:pPr>
    <w:rPr>
      <w:rFonts w:ascii="Garamond" w:eastAsia="Times New Roman" w:hAnsi="Garamond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E47A0"/>
    <w:rPr>
      <w:rFonts w:ascii="Garamond" w:eastAsia="Times New Roman" w:hAnsi="Garamond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8E47A0"/>
    <w:pPr>
      <w:spacing w:after="120"/>
    </w:pPr>
    <w:rPr>
      <w:rFonts w:ascii="Times New Roman" w:eastAsia="Calibri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E47A0"/>
    <w:rPr>
      <w:rFonts w:ascii="Times New Roman" w:eastAsia="Calibri" w:hAnsi="Times New Roman" w:cs="Times New Roman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47A0"/>
    <w:rPr>
      <w:rFonts w:ascii="Times New Roman" w:eastAsia="Calibri" w:hAnsi="Times New Roman" w:cs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47A0"/>
    <w:pPr>
      <w:spacing w:after="120" w:line="480" w:lineRule="auto"/>
    </w:pPr>
    <w:rPr>
      <w:rFonts w:ascii="Times New Roman" w:eastAsia="Calibri" w:hAnsi="Times New Roman"/>
      <w:sz w:val="24"/>
    </w:rPr>
  </w:style>
  <w:style w:type="paragraph" w:styleId="Revize">
    <w:name w:val="Revision"/>
    <w:hidden/>
    <w:uiPriority w:val="99"/>
    <w:semiHidden/>
    <w:rsid w:val="00BD0955"/>
    <w:pPr>
      <w:spacing w:after="0" w:line="240" w:lineRule="auto"/>
    </w:pPr>
    <w:rPr>
      <w:rFonts w:ascii="Verdana" w:hAnsi="Verdan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CC98A9-31CC-4458-8502-55687234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6590</Words>
  <Characters>38885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2018-07-10T12:24:00Z</dcterms:created>
  <dcterms:modified xsi:type="dcterms:W3CDTF">2018-07-12T11:54:00Z</dcterms:modified>
</cp:coreProperties>
</file>