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A096D" w14:textId="77777777" w:rsidR="0003667C" w:rsidRDefault="000B32DB" w:rsidP="000234F5">
      <w:pPr>
        <w:pStyle w:val="Styl2"/>
        <w:spacing w:before="0" w:after="0"/>
        <w:ind w:left="431" w:hanging="431"/>
      </w:pPr>
      <w:bookmarkStart w:id="0" w:name="_Toc518995347"/>
      <w:bookmarkStart w:id="1" w:name="_Toc325009595"/>
      <w:r w:rsidRPr="000234F5">
        <w:t>Nefunkční</w:t>
      </w:r>
      <w:r w:rsidRPr="005975A6">
        <w:t xml:space="preserve"> požadavky</w:t>
      </w:r>
      <w:bookmarkStart w:id="2" w:name="_Toc477512631"/>
      <w:bookmarkEnd w:id="0"/>
    </w:p>
    <w:bookmarkStart w:id="3" w:name="_Toc518995348" w:displacedByCustomXml="next"/>
    <w:sdt>
      <w:sdtPr>
        <w:rPr>
          <w:rFonts w:eastAsiaTheme="minorHAnsi" w:cs="Times New Roman"/>
          <w:b w:val="0"/>
          <w:bCs w:val="0"/>
          <w:color w:val="auto"/>
          <w:sz w:val="18"/>
        </w:rPr>
        <w:id w:val="1439019325"/>
        <w:docPartObj>
          <w:docPartGallery w:val="Table of Contents"/>
          <w:docPartUnique/>
        </w:docPartObj>
      </w:sdtPr>
      <w:sdtEndPr/>
      <w:sdtContent>
        <w:p w14:paraId="42188D50" w14:textId="77777777" w:rsidR="004222D6" w:rsidRPr="00474754" w:rsidRDefault="004222D6" w:rsidP="000234F5">
          <w:pPr>
            <w:pStyle w:val="Styl2"/>
          </w:pPr>
          <w:r w:rsidRPr="00474754">
            <w:t>Obsah</w:t>
          </w:r>
          <w:bookmarkEnd w:id="3"/>
        </w:p>
        <w:p w14:paraId="382B26CD" w14:textId="780F1B14" w:rsidR="008B70CC" w:rsidRDefault="004222D6">
          <w:pPr>
            <w:pStyle w:val="Obsah1"/>
            <w:rPr>
              <w:rFonts w:asciiTheme="minorHAnsi" w:eastAsiaTheme="minorEastAsia" w:hAnsiTheme="minorHAnsi" w:cstheme="minorBidi"/>
              <w:noProof/>
              <w:sz w:val="22"/>
              <w:lang w:eastAsia="cs-CZ"/>
            </w:rPr>
          </w:pPr>
          <w:r>
            <w:fldChar w:fldCharType="begin"/>
          </w:r>
          <w:r>
            <w:instrText xml:space="preserve"> TOC \o "1-3" \h \z \u </w:instrText>
          </w:r>
          <w:r>
            <w:fldChar w:fldCharType="separate"/>
          </w:r>
          <w:hyperlink w:anchor="_Toc518995347" w:history="1">
            <w:r w:rsidR="008B70CC" w:rsidRPr="00F379F1">
              <w:rPr>
                <w:rStyle w:val="Hypertextovodkaz"/>
                <w:noProof/>
              </w:rPr>
              <w:t>Nefunkční požadavky</w:t>
            </w:r>
            <w:r w:rsidR="008B70CC">
              <w:rPr>
                <w:noProof/>
                <w:webHidden/>
              </w:rPr>
              <w:tab/>
            </w:r>
            <w:r w:rsidR="008B70CC">
              <w:rPr>
                <w:noProof/>
                <w:webHidden/>
              </w:rPr>
              <w:fldChar w:fldCharType="begin"/>
            </w:r>
            <w:r w:rsidR="008B70CC">
              <w:rPr>
                <w:noProof/>
                <w:webHidden/>
              </w:rPr>
              <w:instrText xml:space="preserve"> PAGEREF _Toc518995347 \h </w:instrText>
            </w:r>
            <w:r w:rsidR="008B70CC">
              <w:rPr>
                <w:noProof/>
                <w:webHidden/>
              </w:rPr>
            </w:r>
            <w:r w:rsidR="008B70CC">
              <w:rPr>
                <w:noProof/>
                <w:webHidden/>
              </w:rPr>
              <w:fldChar w:fldCharType="separate"/>
            </w:r>
            <w:r w:rsidR="008B70CC">
              <w:rPr>
                <w:noProof/>
                <w:webHidden/>
              </w:rPr>
              <w:t>1</w:t>
            </w:r>
            <w:r w:rsidR="008B70CC">
              <w:rPr>
                <w:noProof/>
                <w:webHidden/>
              </w:rPr>
              <w:fldChar w:fldCharType="end"/>
            </w:r>
          </w:hyperlink>
        </w:p>
        <w:p w14:paraId="6A7C457C" w14:textId="415DBA5C" w:rsidR="008B70CC" w:rsidRDefault="0061276A">
          <w:pPr>
            <w:pStyle w:val="Obsah1"/>
            <w:rPr>
              <w:rFonts w:asciiTheme="minorHAnsi" w:eastAsiaTheme="minorEastAsia" w:hAnsiTheme="minorHAnsi" w:cstheme="minorBidi"/>
              <w:noProof/>
              <w:sz w:val="22"/>
              <w:lang w:eastAsia="cs-CZ"/>
            </w:rPr>
          </w:pPr>
          <w:hyperlink w:anchor="_Toc518995348" w:history="1">
            <w:r w:rsidR="008B70CC" w:rsidRPr="00F379F1">
              <w:rPr>
                <w:rStyle w:val="Hypertextovodkaz"/>
                <w:noProof/>
              </w:rPr>
              <w:t>Obsah</w:t>
            </w:r>
            <w:r w:rsidR="008B70CC">
              <w:rPr>
                <w:noProof/>
                <w:webHidden/>
              </w:rPr>
              <w:tab/>
            </w:r>
            <w:r w:rsidR="008B70CC">
              <w:rPr>
                <w:noProof/>
                <w:webHidden/>
              </w:rPr>
              <w:fldChar w:fldCharType="begin"/>
            </w:r>
            <w:r w:rsidR="008B70CC">
              <w:rPr>
                <w:noProof/>
                <w:webHidden/>
              </w:rPr>
              <w:instrText xml:space="preserve"> PAGEREF _Toc518995348 \h </w:instrText>
            </w:r>
            <w:r w:rsidR="008B70CC">
              <w:rPr>
                <w:noProof/>
                <w:webHidden/>
              </w:rPr>
            </w:r>
            <w:r w:rsidR="008B70CC">
              <w:rPr>
                <w:noProof/>
                <w:webHidden/>
              </w:rPr>
              <w:fldChar w:fldCharType="separate"/>
            </w:r>
            <w:r w:rsidR="008B70CC">
              <w:rPr>
                <w:noProof/>
                <w:webHidden/>
              </w:rPr>
              <w:t>1</w:t>
            </w:r>
            <w:r w:rsidR="008B70CC">
              <w:rPr>
                <w:noProof/>
                <w:webHidden/>
              </w:rPr>
              <w:fldChar w:fldCharType="end"/>
            </w:r>
          </w:hyperlink>
        </w:p>
        <w:p w14:paraId="3C829D09" w14:textId="1C8F4498" w:rsidR="008B70CC" w:rsidRDefault="0061276A">
          <w:pPr>
            <w:pStyle w:val="Obsah1"/>
            <w:rPr>
              <w:rFonts w:asciiTheme="minorHAnsi" w:eastAsiaTheme="minorEastAsia" w:hAnsiTheme="minorHAnsi" w:cstheme="minorBidi"/>
              <w:noProof/>
              <w:sz w:val="22"/>
              <w:lang w:eastAsia="cs-CZ"/>
            </w:rPr>
          </w:pPr>
          <w:hyperlink w:anchor="_Toc518995349" w:history="1">
            <w:r w:rsidR="008B70CC" w:rsidRPr="00F379F1">
              <w:rPr>
                <w:rStyle w:val="Hypertextovodkaz"/>
                <w:noProof/>
              </w:rPr>
              <w:t>1</w:t>
            </w:r>
            <w:r w:rsidR="008B70CC">
              <w:rPr>
                <w:rFonts w:asciiTheme="minorHAnsi" w:eastAsiaTheme="minorEastAsia" w:hAnsiTheme="minorHAnsi" w:cstheme="minorBidi"/>
                <w:noProof/>
                <w:sz w:val="22"/>
                <w:lang w:eastAsia="cs-CZ"/>
              </w:rPr>
              <w:tab/>
            </w:r>
            <w:r w:rsidR="008B70CC" w:rsidRPr="00F379F1">
              <w:rPr>
                <w:rStyle w:val="Hypertextovodkaz"/>
                <w:noProof/>
              </w:rPr>
              <w:t>Architektura a technologie</w:t>
            </w:r>
            <w:r w:rsidR="008B70CC">
              <w:rPr>
                <w:noProof/>
                <w:webHidden/>
              </w:rPr>
              <w:tab/>
            </w:r>
            <w:r w:rsidR="008B70CC">
              <w:rPr>
                <w:noProof/>
                <w:webHidden/>
              </w:rPr>
              <w:fldChar w:fldCharType="begin"/>
            </w:r>
            <w:r w:rsidR="008B70CC">
              <w:rPr>
                <w:noProof/>
                <w:webHidden/>
              </w:rPr>
              <w:instrText xml:space="preserve"> PAGEREF _Toc518995349 \h </w:instrText>
            </w:r>
            <w:r w:rsidR="008B70CC">
              <w:rPr>
                <w:noProof/>
                <w:webHidden/>
              </w:rPr>
            </w:r>
            <w:r w:rsidR="008B70CC">
              <w:rPr>
                <w:noProof/>
                <w:webHidden/>
              </w:rPr>
              <w:fldChar w:fldCharType="separate"/>
            </w:r>
            <w:r w:rsidR="008B70CC">
              <w:rPr>
                <w:noProof/>
                <w:webHidden/>
              </w:rPr>
              <w:t>3</w:t>
            </w:r>
            <w:r w:rsidR="008B70CC">
              <w:rPr>
                <w:noProof/>
                <w:webHidden/>
              </w:rPr>
              <w:fldChar w:fldCharType="end"/>
            </w:r>
          </w:hyperlink>
        </w:p>
        <w:p w14:paraId="79CF26D3" w14:textId="416D564A" w:rsidR="008B70CC" w:rsidRDefault="0061276A">
          <w:pPr>
            <w:pStyle w:val="Obsah2"/>
            <w:rPr>
              <w:rFonts w:asciiTheme="minorHAnsi" w:eastAsiaTheme="minorEastAsia" w:hAnsiTheme="minorHAnsi" w:cstheme="minorBidi"/>
              <w:noProof/>
              <w:sz w:val="22"/>
              <w:lang w:eastAsia="cs-CZ"/>
            </w:rPr>
          </w:pPr>
          <w:hyperlink w:anchor="_Toc518995350" w:history="1">
            <w:r w:rsidR="008B70CC" w:rsidRPr="00F379F1">
              <w:rPr>
                <w:rStyle w:val="Hypertextovodkaz"/>
                <w:noProof/>
              </w:rPr>
              <w:t>1.1</w:t>
            </w:r>
            <w:r w:rsidR="008B70CC">
              <w:rPr>
                <w:rFonts w:asciiTheme="minorHAnsi" w:eastAsiaTheme="minorEastAsia" w:hAnsiTheme="minorHAnsi" w:cstheme="minorBidi"/>
                <w:noProof/>
                <w:sz w:val="22"/>
                <w:lang w:eastAsia="cs-CZ"/>
              </w:rPr>
              <w:tab/>
            </w:r>
            <w:r w:rsidR="008B70CC" w:rsidRPr="00F379F1">
              <w:rPr>
                <w:rStyle w:val="Hypertextovodkaz"/>
                <w:noProof/>
              </w:rPr>
              <w:t>Technická infrastruktura</w:t>
            </w:r>
            <w:r w:rsidR="008B70CC">
              <w:rPr>
                <w:noProof/>
                <w:webHidden/>
              </w:rPr>
              <w:tab/>
            </w:r>
            <w:r w:rsidR="008B70CC">
              <w:rPr>
                <w:noProof/>
                <w:webHidden/>
              </w:rPr>
              <w:fldChar w:fldCharType="begin"/>
            </w:r>
            <w:r w:rsidR="008B70CC">
              <w:rPr>
                <w:noProof/>
                <w:webHidden/>
              </w:rPr>
              <w:instrText xml:space="preserve"> PAGEREF _Toc518995350 \h </w:instrText>
            </w:r>
            <w:r w:rsidR="008B70CC">
              <w:rPr>
                <w:noProof/>
                <w:webHidden/>
              </w:rPr>
            </w:r>
            <w:r w:rsidR="008B70CC">
              <w:rPr>
                <w:noProof/>
                <w:webHidden/>
              </w:rPr>
              <w:fldChar w:fldCharType="separate"/>
            </w:r>
            <w:r w:rsidR="008B70CC">
              <w:rPr>
                <w:noProof/>
                <w:webHidden/>
              </w:rPr>
              <w:t>5</w:t>
            </w:r>
            <w:r w:rsidR="008B70CC">
              <w:rPr>
                <w:noProof/>
                <w:webHidden/>
              </w:rPr>
              <w:fldChar w:fldCharType="end"/>
            </w:r>
          </w:hyperlink>
        </w:p>
        <w:p w14:paraId="1B117493" w14:textId="5805DA82" w:rsidR="008B70CC" w:rsidRDefault="0061276A">
          <w:pPr>
            <w:pStyle w:val="Obsah2"/>
            <w:rPr>
              <w:rFonts w:asciiTheme="minorHAnsi" w:eastAsiaTheme="minorEastAsia" w:hAnsiTheme="minorHAnsi" w:cstheme="minorBidi"/>
              <w:noProof/>
              <w:sz w:val="22"/>
              <w:lang w:eastAsia="cs-CZ"/>
            </w:rPr>
          </w:pPr>
          <w:hyperlink w:anchor="_Toc518995351" w:history="1">
            <w:r w:rsidR="008B70CC" w:rsidRPr="00F379F1">
              <w:rPr>
                <w:rStyle w:val="Hypertextovodkaz"/>
                <w:noProof/>
              </w:rPr>
              <w:t>1.1.1</w:t>
            </w:r>
            <w:r w:rsidR="008B70CC">
              <w:rPr>
                <w:rFonts w:asciiTheme="minorHAnsi" w:eastAsiaTheme="minorEastAsia" w:hAnsiTheme="minorHAnsi" w:cstheme="minorBidi"/>
                <w:noProof/>
                <w:sz w:val="22"/>
                <w:lang w:eastAsia="cs-CZ"/>
              </w:rPr>
              <w:tab/>
            </w:r>
            <w:r w:rsidR="008B70CC" w:rsidRPr="00F379F1">
              <w:rPr>
                <w:rStyle w:val="Hypertextovodkaz"/>
                <w:noProof/>
              </w:rPr>
              <w:t>Vymezení odpovědností Zadavatele a Dodavatele</w:t>
            </w:r>
            <w:r w:rsidR="008B70CC">
              <w:rPr>
                <w:noProof/>
                <w:webHidden/>
              </w:rPr>
              <w:tab/>
            </w:r>
            <w:r w:rsidR="008B70CC">
              <w:rPr>
                <w:noProof/>
                <w:webHidden/>
              </w:rPr>
              <w:fldChar w:fldCharType="begin"/>
            </w:r>
            <w:r w:rsidR="008B70CC">
              <w:rPr>
                <w:noProof/>
                <w:webHidden/>
              </w:rPr>
              <w:instrText xml:space="preserve"> PAGEREF _Toc518995351 \h </w:instrText>
            </w:r>
            <w:r w:rsidR="008B70CC">
              <w:rPr>
                <w:noProof/>
                <w:webHidden/>
              </w:rPr>
            </w:r>
            <w:r w:rsidR="008B70CC">
              <w:rPr>
                <w:noProof/>
                <w:webHidden/>
              </w:rPr>
              <w:fldChar w:fldCharType="separate"/>
            </w:r>
            <w:r w:rsidR="008B70CC">
              <w:rPr>
                <w:noProof/>
                <w:webHidden/>
              </w:rPr>
              <w:t>5</w:t>
            </w:r>
            <w:r w:rsidR="008B70CC">
              <w:rPr>
                <w:noProof/>
                <w:webHidden/>
              </w:rPr>
              <w:fldChar w:fldCharType="end"/>
            </w:r>
          </w:hyperlink>
        </w:p>
        <w:p w14:paraId="07B1F210" w14:textId="4B4187A4" w:rsidR="008B70CC" w:rsidRDefault="0061276A">
          <w:pPr>
            <w:pStyle w:val="Obsah2"/>
            <w:rPr>
              <w:rFonts w:asciiTheme="minorHAnsi" w:eastAsiaTheme="minorEastAsia" w:hAnsiTheme="minorHAnsi" w:cstheme="minorBidi"/>
              <w:noProof/>
              <w:sz w:val="22"/>
              <w:lang w:eastAsia="cs-CZ"/>
            </w:rPr>
          </w:pPr>
          <w:hyperlink w:anchor="_Toc518995352" w:history="1">
            <w:r w:rsidR="008B70CC" w:rsidRPr="00F379F1">
              <w:rPr>
                <w:rStyle w:val="Hypertextovodkaz"/>
                <w:noProof/>
              </w:rPr>
              <w:t>1.2</w:t>
            </w:r>
            <w:r w:rsidR="008B70CC">
              <w:rPr>
                <w:rFonts w:asciiTheme="minorHAnsi" w:eastAsiaTheme="minorEastAsia" w:hAnsiTheme="minorHAnsi" w:cstheme="minorBidi"/>
                <w:noProof/>
                <w:sz w:val="22"/>
                <w:lang w:eastAsia="cs-CZ"/>
              </w:rPr>
              <w:tab/>
            </w:r>
            <w:r w:rsidR="008B70CC" w:rsidRPr="00F379F1">
              <w:rPr>
                <w:rStyle w:val="Hypertextovodkaz"/>
                <w:noProof/>
              </w:rPr>
              <w:t>Prostředí systému RPIS</w:t>
            </w:r>
            <w:r w:rsidR="008B70CC">
              <w:rPr>
                <w:noProof/>
                <w:webHidden/>
              </w:rPr>
              <w:tab/>
            </w:r>
            <w:r w:rsidR="008B70CC">
              <w:rPr>
                <w:noProof/>
                <w:webHidden/>
              </w:rPr>
              <w:fldChar w:fldCharType="begin"/>
            </w:r>
            <w:r w:rsidR="008B70CC">
              <w:rPr>
                <w:noProof/>
                <w:webHidden/>
              </w:rPr>
              <w:instrText xml:space="preserve"> PAGEREF _Toc518995352 \h </w:instrText>
            </w:r>
            <w:r w:rsidR="008B70CC">
              <w:rPr>
                <w:noProof/>
                <w:webHidden/>
              </w:rPr>
            </w:r>
            <w:r w:rsidR="008B70CC">
              <w:rPr>
                <w:noProof/>
                <w:webHidden/>
              </w:rPr>
              <w:fldChar w:fldCharType="separate"/>
            </w:r>
            <w:r w:rsidR="008B70CC">
              <w:rPr>
                <w:noProof/>
                <w:webHidden/>
              </w:rPr>
              <w:t>6</w:t>
            </w:r>
            <w:r w:rsidR="008B70CC">
              <w:rPr>
                <w:noProof/>
                <w:webHidden/>
              </w:rPr>
              <w:fldChar w:fldCharType="end"/>
            </w:r>
          </w:hyperlink>
        </w:p>
        <w:p w14:paraId="50A00E4D" w14:textId="1CE25275" w:rsidR="008B70CC" w:rsidRDefault="0061276A">
          <w:pPr>
            <w:pStyle w:val="Obsah2"/>
            <w:rPr>
              <w:rFonts w:asciiTheme="minorHAnsi" w:eastAsiaTheme="minorEastAsia" w:hAnsiTheme="minorHAnsi" w:cstheme="minorBidi"/>
              <w:noProof/>
              <w:sz w:val="22"/>
              <w:lang w:eastAsia="cs-CZ"/>
            </w:rPr>
          </w:pPr>
          <w:hyperlink w:anchor="_Toc518995353" w:history="1">
            <w:r w:rsidR="008B70CC" w:rsidRPr="00F379F1">
              <w:rPr>
                <w:rStyle w:val="Hypertextovodkaz"/>
                <w:noProof/>
              </w:rPr>
              <w:t>1.3</w:t>
            </w:r>
            <w:r w:rsidR="008B70CC">
              <w:rPr>
                <w:rFonts w:asciiTheme="minorHAnsi" w:eastAsiaTheme="minorEastAsia" w:hAnsiTheme="minorHAnsi" w:cstheme="minorBidi"/>
                <w:noProof/>
                <w:sz w:val="22"/>
                <w:lang w:eastAsia="cs-CZ"/>
              </w:rPr>
              <w:tab/>
            </w:r>
            <w:r w:rsidR="008B70CC" w:rsidRPr="00F379F1">
              <w:rPr>
                <w:rStyle w:val="Hypertextovodkaz"/>
                <w:noProof/>
              </w:rPr>
              <w:t>Požadavky na dostupnost systému RPIS a jeho provozní doba</w:t>
            </w:r>
            <w:r w:rsidR="008B70CC">
              <w:rPr>
                <w:noProof/>
                <w:webHidden/>
              </w:rPr>
              <w:tab/>
            </w:r>
            <w:r w:rsidR="008B70CC">
              <w:rPr>
                <w:noProof/>
                <w:webHidden/>
              </w:rPr>
              <w:fldChar w:fldCharType="begin"/>
            </w:r>
            <w:r w:rsidR="008B70CC">
              <w:rPr>
                <w:noProof/>
                <w:webHidden/>
              </w:rPr>
              <w:instrText xml:space="preserve"> PAGEREF _Toc518995353 \h </w:instrText>
            </w:r>
            <w:r w:rsidR="008B70CC">
              <w:rPr>
                <w:noProof/>
                <w:webHidden/>
              </w:rPr>
            </w:r>
            <w:r w:rsidR="008B70CC">
              <w:rPr>
                <w:noProof/>
                <w:webHidden/>
              </w:rPr>
              <w:fldChar w:fldCharType="separate"/>
            </w:r>
            <w:r w:rsidR="008B70CC">
              <w:rPr>
                <w:noProof/>
                <w:webHidden/>
              </w:rPr>
              <w:t>6</w:t>
            </w:r>
            <w:r w:rsidR="008B70CC">
              <w:rPr>
                <w:noProof/>
                <w:webHidden/>
              </w:rPr>
              <w:fldChar w:fldCharType="end"/>
            </w:r>
          </w:hyperlink>
        </w:p>
        <w:p w14:paraId="27518C8C" w14:textId="498DC5A7" w:rsidR="008B70CC" w:rsidRDefault="0061276A">
          <w:pPr>
            <w:pStyle w:val="Obsah2"/>
            <w:rPr>
              <w:rFonts w:asciiTheme="minorHAnsi" w:eastAsiaTheme="minorEastAsia" w:hAnsiTheme="minorHAnsi" w:cstheme="minorBidi"/>
              <w:noProof/>
              <w:sz w:val="22"/>
              <w:lang w:eastAsia="cs-CZ"/>
            </w:rPr>
          </w:pPr>
          <w:hyperlink w:anchor="_Toc518995354" w:history="1">
            <w:r w:rsidR="008B70CC" w:rsidRPr="00F379F1">
              <w:rPr>
                <w:rStyle w:val="Hypertextovodkaz"/>
                <w:noProof/>
              </w:rPr>
              <w:t>1.4</w:t>
            </w:r>
            <w:r w:rsidR="008B70CC">
              <w:rPr>
                <w:rFonts w:asciiTheme="minorHAnsi" w:eastAsiaTheme="minorEastAsia" w:hAnsiTheme="minorHAnsi" w:cstheme="minorBidi"/>
                <w:noProof/>
                <w:sz w:val="22"/>
                <w:lang w:eastAsia="cs-CZ"/>
              </w:rPr>
              <w:tab/>
            </w:r>
            <w:r w:rsidR="008B70CC" w:rsidRPr="00F379F1">
              <w:rPr>
                <w:rStyle w:val="Hypertextovodkaz"/>
                <w:noProof/>
              </w:rPr>
              <w:t>Servisní odstávky RPIS</w:t>
            </w:r>
            <w:r w:rsidR="008B70CC">
              <w:rPr>
                <w:noProof/>
                <w:webHidden/>
              </w:rPr>
              <w:tab/>
            </w:r>
            <w:r w:rsidR="008B70CC">
              <w:rPr>
                <w:noProof/>
                <w:webHidden/>
              </w:rPr>
              <w:fldChar w:fldCharType="begin"/>
            </w:r>
            <w:r w:rsidR="008B70CC">
              <w:rPr>
                <w:noProof/>
                <w:webHidden/>
              </w:rPr>
              <w:instrText xml:space="preserve"> PAGEREF _Toc518995354 \h </w:instrText>
            </w:r>
            <w:r w:rsidR="008B70CC">
              <w:rPr>
                <w:noProof/>
                <w:webHidden/>
              </w:rPr>
            </w:r>
            <w:r w:rsidR="008B70CC">
              <w:rPr>
                <w:noProof/>
                <w:webHidden/>
              </w:rPr>
              <w:fldChar w:fldCharType="separate"/>
            </w:r>
            <w:r w:rsidR="008B70CC">
              <w:rPr>
                <w:noProof/>
                <w:webHidden/>
              </w:rPr>
              <w:t>7</w:t>
            </w:r>
            <w:r w:rsidR="008B70CC">
              <w:rPr>
                <w:noProof/>
                <w:webHidden/>
              </w:rPr>
              <w:fldChar w:fldCharType="end"/>
            </w:r>
          </w:hyperlink>
        </w:p>
        <w:p w14:paraId="7E8991E6" w14:textId="0E416903" w:rsidR="008B70CC" w:rsidRDefault="0061276A">
          <w:pPr>
            <w:pStyle w:val="Obsah2"/>
            <w:rPr>
              <w:rFonts w:asciiTheme="minorHAnsi" w:eastAsiaTheme="minorEastAsia" w:hAnsiTheme="minorHAnsi" w:cstheme="minorBidi"/>
              <w:noProof/>
              <w:sz w:val="22"/>
              <w:lang w:eastAsia="cs-CZ"/>
            </w:rPr>
          </w:pPr>
          <w:hyperlink w:anchor="_Toc518995355" w:history="1">
            <w:r w:rsidR="008B70CC" w:rsidRPr="00F379F1">
              <w:rPr>
                <w:rStyle w:val="Hypertextovodkaz"/>
                <w:noProof/>
              </w:rPr>
              <w:t>1.5</w:t>
            </w:r>
            <w:r w:rsidR="008B70CC">
              <w:rPr>
                <w:rFonts w:asciiTheme="minorHAnsi" w:eastAsiaTheme="minorEastAsia" w:hAnsiTheme="minorHAnsi" w:cstheme="minorBidi"/>
                <w:noProof/>
                <w:sz w:val="22"/>
                <w:lang w:eastAsia="cs-CZ"/>
              </w:rPr>
              <w:tab/>
            </w:r>
            <w:r w:rsidR="008B70CC" w:rsidRPr="00F379F1">
              <w:rPr>
                <w:rStyle w:val="Hypertextovodkaz"/>
                <w:noProof/>
              </w:rPr>
              <w:t>Požadavky na realizaci díla – přístup do NDC</w:t>
            </w:r>
            <w:r w:rsidR="008B70CC">
              <w:rPr>
                <w:noProof/>
                <w:webHidden/>
              </w:rPr>
              <w:tab/>
            </w:r>
            <w:r w:rsidR="008B70CC">
              <w:rPr>
                <w:noProof/>
                <w:webHidden/>
              </w:rPr>
              <w:fldChar w:fldCharType="begin"/>
            </w:r>
            <w:r w:rsidR="008B70CC">
              <w:rPr>
                <w:noProof/>
                <w:webHidden/>
              </w:rPr>
              <w:instrText xml:space="preserve"> PAGEREF _Toc518995355 \h </w:instrText>
            </w:r>
            <w:r w:rsidR="008B70CC">
              <w:rPr>
                <w:noProof/>
                <w:webHidden/>
              </w:rPr>
            </w:r>
            <w:r w:rsidR="008B70CC">
              <w:rPr>
                <w:noProof/>
                <w:webHidden/>
              </w:rPr>
              <w:fldChar w:fldCharType="separate"/>
            </w:r>
            <w:r w:rsidR="008B70CC">
              <w:rPr>
                <w:noProof/>
                <w:webHidden/>
              </w:rPr>
              <w:t>7</w:t>
            </w:r>
            <w:r w:rsidR="008B70CC">
              <w:rPr>
                <w:noProof/>
                <w:webHidden/>
              </w:rPr>
              <w:fldChar w:fldCharType="end"/>
            </w:r>
          </w:hyperlink>
        </w:p>
        <w:p w14:paraId="7EAF29D9" w14:textId="73C2CCA2" w:rsidR="008B70CC" w:rsidRDefault="0061276A">
          <w:pPr>
            <w:pStyle w:val="Obsah2"/>
            <w:rPr>
              <w:rFonts w:asciiTheme="minorHAnsi" w:eastAsiaTheme="minorEastAsia" w:hAnsiTheme="minorHAnsi" w:cstheme="minorBidi"/>
              <w:noProof/>
              <w:sz w:val="22"/>
              <w:lang w:eastAsia="cs-CZ"/>
            </w:rPr>
          </w:pPr>
          <w:hyperlink w:anchor="_Toc518995356" w:history="1">
            <w:r w:rsidR="008B70CC" w:rsidRPr="00F379F1">
              <w:rPr>
                <w:rStyle w:val="Hypertextovodkaz"/>
                <w:noProof/>
              </w:rPr>
              <w:t>1.6</w:t>
            </w:r>
            <w:r w:rsidR="008B70CC">
              <w:rPr>
                <w:rFonts w:asciiTheme="minorHAnsi" w:eastAsiaTheme="minorEastAsia" w:hAnsiTheme="minorHAnsi" w:cstheme="minorBidi"/>
                <w:noProof/>
                <w:sz w:val="22"/>
                <w:lang w:eastAsia="cs-CZ"/>
              </w:rPr>
              <w:tab/>
            </w:r>
            <w:r w:rsidR="008B70CC" w:rsidRPr="00F379F1">
              <w:rPr>
                <w:rStyle w:val="Hypertextovodkaz"/>
                <w:noProof/>
              </w:rPr>
              <w:t>Standardy a stavební bloky SPCSS</w:t>
            </w:r>
            <w:r w:rsidR="008B70CC">
              <w:rPr>
                <w:noProof/>
                <w:webHidden/>
              </w:rPr>
              <w:tab/>
            </w:r>
            <w:r w:rsidR="008B70CC">
              <w:rPr>
                <w:noProof/>
                <w:webHidden/>
              </w:rPr>
              <w:fldChar w:fldCharType="begin"/>
            </w:r>
            <w:r w:rsidR="008B70CC">
              <w:rPr>
                <w:noProof/>
                <w:webHidden/>
              </w:rPr>
              <w:instrText xml:space="preserve"> PAGEREF _Toc518995356 \h </w:instrText>
            </w:r>
            <w:r w:rsidR="008B70CC">
              <w:rPr>
                <w:noProof/>
                <w:webHidden/>
              </w:rPr>
            </w:r>
            <w:r w:rsidR="008B70CC">
              <w:rPr>
                <w:noProof/>
                <w:webHidden/>
              </w:rPr>
              <w:fldChar w:fldCharType="separate"/>
            </w:r>
            <w:r w:rsidR="008B70CC">
              <w:rPr>
                <w:noProof/>
                <w:webHidden/>
              </w:rPr>
              <w:t>7</w:t>
            </w:r>
            <w:r w:rsidR="008B70CC">
              <w:rPr>
                <w:noProof/>
                <w:webHidden/>
              </w:rPr>
              <w:fldChar w:fldCharType="end"/>
            </w:r>
          </w:hyperlink>
        </w:p>
        <w:p w14:paraId="20E56F6E" w14:textId="06DD9C67" w:rsidR="008B70CC" w:rsidRDefault="0061276A">
          <w:pPr>
            <w:pStyle w:val="Obsah2"/>
            <w:rPr>
              <w:rFonts w:asciiTheme="minorHAnsi" w:eastAsiaTheme="minorEastAsia" w:hAnsiTheme="minorHAnsi" w:cstheme="minorBidi"/>
              <w:noProof/>
              <w:sz w:val="22"/>
              <w:lang w:eastAsia="cs-CZ"/>
            </w:rPr>
          </w:pPr>
          <w:hyperlink w:anchor="_Toc518995357" w:history="1">
            <w:r w:rsidR="008B70CC" w:rsidRPr="00F379F1">
              <w:rPr>
                <w:rStyle w:val="Hypertextovodkaz"/>
                <w:noProof/>
              </w:rPr>
              <w:t>1.6.1</w:t>
            </w:r>
            <w:r w:rsidR="008B70CC">
              <w:rPr>
                <w:rFonts w:asciiTheme="minorHAnsi" w:eastAsiaTheme="minorEastAsia" w:hAnsiTheme="minorHAnsi" w:cstheme="minorBidi"/>
                <w:noProof/>
                <w:sz w:val="22"/>
                <w:lang w:eastAsia="cs-CZ"/>
              </w:rPr>
              <w:tab/>
            </w:r>
            <w:r w:rsidR="008B70CC" w:rsidRPr="00F379F1">
              <w:rPr>
                <w:rStyle w:val="Hypertextovodkaz"/>
                <w:noProof/>
              </w:rPr>
              <w:t>Specifikace NDC</w:t>
            </w:r>
            <w:r w:rsidR="008B70CC">
              <w:rPr>
                <w:noProof/>
                <w:webHidden/>
              </w:rPr>
              <w:tab/>
            </w:r>
            <w:r w:rsidR="008B70CC">
              <w:rPr>
                <w:noProof/>
                <w:webHidden/>
              </w:rPr>
              <w:fldChar w:fldCharType="begin"/>
            </w:r>
            <w:r w:rsidR="008B70CC">
              <w:rPr>
                <w:noProof/>
                <w:webHidden/>
              </w:rPr>
              <w:instrText xml:space="preserve"> PAGEREF _Toc518995357 \h </w:instrText>
            </w:r>
            <w:r w:rsidR="008B70CC">
              <w:rPr>
                <w:noProof/>
                <w:webHidden/>
              </w:rPr>
            </w:r>
            <w:r w:rsidR="008B70CC">
              <w:rPr>
                <w:noProof/>
                <w:webHidden/>
              </w:rPr>
              <w:fldChar w:fldCharType="separate"/>
            </w:r>
            <w:r w:rsidR="008B70CC">
              <w:rPr>
                <w:noProof/>
                <w:webHidden/>
              </w:rPr>
              <w:t>7</w:t>
            </w:r>
            <w:r w:rsidR="008B70CC">
              <w:rPr>
                <w:noProof/>
                <w:webHidden/>
              </w:rPr>
              <w:fldChar w:fldCharType="end"/>
            </w:r>
          </w:hyperlink>
        </w:p>
        <w:p w14:paraId="1CF0A3B5" w14:textId="29D1CCF5" w:rsidR="008B70CC" w:rsidRDefault="0061276A">
          <w:pPr>
            <w:pStyle w:val="Obsah2"/>
            <w:rPr>
              <w:rFonts w:asciiTheme="minorHAnsi" w:eastAsiaTheme="minorEastAsia" w:hAnsiTheme="minorHAnsi" w:cstheme="minorBidi"/>
              <w:noProof/>
              <w:sz w:val="22"/>
              <w:lang w:eastAsia="cs-CZ"/>
            </w:rPr>
          </w:pPr>
          <w:hyperlink w:anchor="_Toc518995358" w:history="1">
            <w:r w:rsidR="008B70CC" w:rsidRPr="00F379F1">
              <w:rPr>
                <w:rStyle w:val="Hypertextovodkaz"/>
                <w:noProof/>
              </w:rPr>
              <w:t>1.6.2</w:t>
            </w:r>
            <w:r w:rsidR="008B70CC">
              <w:rPr>
                <w:rFonts w:asciiTheme="minorHAnsi" w:eastAsiaTheme="minorEastAsia" w:hAnsiTheme="minorHAnsi" w:cstheme="minorBidi"/>
                <w:noProof/>
                <w:sz w:val="22"/>
                <w:lang w:eastAsia="cs-CZ"/>
              </w:rPr>
              <w:tab/>
            </w:r>
            <w:r w:rsidR="008B70CC" w:rsidRPr="00F379F1">
              <w:rPr>
                <w:rStyle w:val="Hypertextovodkaz"/>
                <w:noProof/>
              </w:rPr>
              <w:t>Bezpečné propojení a připojení do Internetu</w:t>
            </w:r>
            <w:r w:rsidR="008B70CC">
              <w:rPr>
                <w:noProof/>
                <w:webHidden/>
              </w:rPr>
              <w:tab/>
            </w:r>
            <w:r w:rsidR="008B70CC">
              <w:rPr>
                <w:noProof/>
                <w:webHidden/>
              </w:rPr>
              <w:fldChar w:fldCharType="begin"/>
            </w:r>
            <w:r w:rsidR="008B70CC">
              <w:rPr>
                <w:noProof/>
                <w:webHidden/>
              </w:rPr>
              <w:instrText xml:space="preserve"> PAGEREF _Toc518995358 \h </w:instrText>
            </w:r>
            <w:r w:rsidR="008B70CC">
              <w:rPr>
                <w:noProof/>
                <w:webHidden/>
              </w:rPr>
            </w:r>
            <w:r w:rsidR="008B70CC">
              <w:rPr>
                <w:noProof/>
                <w:webHidden/>
              </w:rPr>
              <w:fldChar w:fldCharType="separate"/>
            </w:r>
            <w:r w:rsidR="008B70CC">
              <w:rPr>
                <w:noProof/>
                <w:webHidden/>
              </w:rPr>
              <w:t>8</w:t>
            </w:r>
            <w:r w:rsidR="008B70CC">
              <w:rPr>
                <w:noProof/>
                <w:webHidden/>
              </w:rPr>
              <w:fldChar w:fldCharType="end"/>
            </w:r>
          </w:hyperlink>
        </w:p>
        <w:p w14:paraId="56C51AF0" w14:textId="3BAA7725" w:rsidR="008B70CC" w:rsidRDefault="0061276A">
          <w:pPr>
            <w:pStyle w:val="Obsah2"/>
            <w:rPr>
              <w:rFonts w:asciiTheme="minorHAnsi" w:eastAsiaTheme="minorEastAsia" w:hAnsiTheme="minorHAnsi" w:cstheme="minorBidi"/>
              <w:noProof/>
              <w:sz w:val="22"/>
              <w:lang w:eastAsia="cs-CZ"/>
            </w:rPr>
          </w:pPr>
          <w:hyperlink w:anchor="_Toc518995359" w:history="1">
            <w:r w:rsidR="008B70CC" w:rsidRPr="00F379F1">
              <w:rPr>
                <w:rStyle w:val="Hypertextovodkaz"/>
                <w:noProof/>
              </w:rPr>
              <w:t>1.6.3</w:t>
            </w:r>
            <w:r w:rsidR="008B70CC">
              <w:rPr>
                <w:rFonts w:asciiTheme="minorHAnsi" w:eastAsiaTheme="minorEastAsia" w:hAnsiTheme="minorHAnsi" w:cstheme="minorBidi"/>
                <w:noProof/>
                <w:sz w:val="22"/>
                <w:lang w:eastAsia="cs-CZ"/>
              </w:rPr>
              <w:tab/>
            </w:r>
            <w:r w:rsidR="008B70CC" w:rsidRPr="00F379F1">
              <w:rPr>
                <w:rStyle w:val="Hypertextovodkaz"/>
                <w:noProof/>
              </w:rPr>
              <w:t>Poskytování výpočetního výkonu</w:t>
            </w:r>
            <w:r w:rsidR="008B70CC">
              <w:rPr>
                <w:noProof/>
                <w:webHidden/>
              </w:rPr>
              <w:tab/>
            </w:r>
            <w:r w:rsidR="008B70CC">
              <w:rPr>
                <w:noProof/>
                <w:webHidden/>
              </w:rPr>
              <w:fldChar w:fldCharType="begin"/>
            </w:r>
            <w:r w:rsidR="008B70CC">
              <w:rPr>
                <w:noProof/>
                <w:webHidden/>
              </w:rPr>
              <w:instrText xml:space="preserve"> PAGEREF _Toc518995359 \h </w:instrText>
            </w:r>
            <w:r w:rsidR="008B70CC">
              <w:rPr>
                <w:noProof/>
                <w:webHidden/>
              </w:rPr>
            </w:r>
            <w:r w:rsidR="008B70CC">
              <w:rPr>
                <w:noProof/>
                <w:webHidden/>
              </w:rPr>
              <w:fldChar w:fldCharType="separate"/>
            </w:r>
            <w:r w:rsidR="008B70CC">
              <w:rPr>
                <w:noProof/>
                <w:webHidden/>
              </w:rPr>
              <w:t>8</w:t>
            </w:r>
            <w:r w:rsidR="008B70CC">
              <w:rPr>
                <w:noProof/>
                <w:webHidden/>
              </w:rPr>
              <w:fldChar w:fldCharType="end"/>
            </w:r>
          </w:hyperlink>
        </w:p>
        <w:p w14:paraId="62A74E44" w14:textId="32F31505" w:rsidR="008B70CC" w:rsidRDefault="0061276A">
          <w:pPr>
            <w:pStyle w:val="Obsah2"/>
            <w:rPr>
              <w:rFonts w:asciiTheme="minorHAnsi" w:eastAsiaTheme="minorEastAsia" w:hAnsiTheme="minorHAnsi" w:cstheme="minorBidi"/>
              <w:noProof/>
              <w:sz w:val="22"/>
              <w:lang w:eastAsia="cs-CZ"/>
            </w:rPr>
          </w:pPr>
          <w:hyperlink w:anchor="_Toc518995360" w:history="1">
            <w:r w:rsidR="008B70CC" w:rsidRPr="00F379F1">
              <w:rPr>
                <w:rStyle w:val="Hypertextovodkaz"/>
                <w:noProof/>
              </w:rPr>
              <w:t>1.6.4</w:t>
            </w:r>
            <w:r w:rsidR="008B70CC">
              <w:rPr>
                <w:rFonts w:asciiTheme="minorHAnsi" w:eastAsiaTheme="minorEastAsia" w:hAnsiTheme="minorHAnsi" w:cstheme="minorBidi"/>
                <w:noProof/>
                <w:sz w:val="22"/>
                <w:lang w:eastAsia="cs-CZ"/>
              </w:rPr>
              <w:tab/>
            </w:r>
            <w:r w:rsidR="008B70CC" w:rsidRPr="00F379F1">
              <w:rPr>
                <w:rStyle w:val="Hypertextovodkaz"/>
                <w:noProof/>
              </w:rPr>
              <w:t>Poskytování diskového prostoru</w:t>
            </w:r>
            <w:r w:rsidR="008B70CC">
              <w:rPr>
                <w:noProof/>
                <w:webHidden/>
              </w:rPr>
              <w:tab/>
            </w:r>
            <w:r w:rsidR="008B70CC">
              <w:rPr>
                <w:noProof/>
                <w:webHidden/>
              </w:rPr>
              <w:fldChar w:fldCharType="begin"/>
            </w:r>
            <w:r w:rsidR="008B70CC">
              <w:rPr>
                <w:noProof/>
                <w:webHidden/>
              </w:rPr>
              <w:instrText xml:space="preserve"> PAGEREF _Toc518995360 \h </w:instrText>
            </w:r>
            <w:r w:rsidR="008B70CC">
              <w:rPr>
                <w:noProof/>
                <w:webHidden/>
              </w:rPr>
            </w:r>
            <w:r w:rsidR="008B70CC">
              <w:rPr>
                <w:noProof/>
                <w:webHidden/>
              </w:rPr>
              <w:fldChar w:fldCharType="separate"/>
            </w:r>
            <w:r w:rsidR="008B70CC">
              <w:rPr>
                <w:noProof/>
                <w:webHidden/>
              </w:rPr>
              <w:t>10</w:t>
            </w:r>
            <w:r w:rsidR="008B70CC">
              <w:rPr>
                <w:noProof/>
                <w:webHidden/>
              </w:rPr>
              <w:fldChar w:fldCharType="end"/>
            </w:r>
          </w:hyperlink>
        </w:p>
        <w:p w14:paraId="477261D1" w14:textId="6FF63B07" w:rsidR="008B70CC" w:rsidRDefault="0061276A">
          <w:pPr>
            <w:pStyle w:val="Obsah2"/>
            <w:rPr>
              <w:rFonts w:asciiTheme="minorHAnsi" w:eastAsiaTheme="minorEastAsia" w:hAnsiTheme="minorHAnsi" w:cstheme="minorBidi"/>
              <w:noProof/>
              <w:sz w:val="22"/>
              <w:lang w:eastAsia="cs-CZ"/>
            </w:rPr>
          </w:pPr>
          <w:hyperlink w:anchor="_Toc518995361" w:history="1">
            <w:r w:rsidR="008B70CC" w:rsidRPr="00F379F1">
              <w:rPr>
                <w:rStyle w:val="Hypertextovodkaz"/>
                <w:noProof/>
              </w:rPr>
              <w:t>1.6.5</w:t>
            </w:r>
            <w:r w:rsidR="008B70CC">
              <w:rPr>
                <w:rFonts w:asciiTheme="minorHAnsi" w:eastAsiaTheme="minorEastAsia" w:hAnsiTheme="minorHAnsi" w:cstheme="minorBidi"/>
                <w:noProof/>
                <w:sz w:val="22"/>
                <w:lang w:eastAsia="cs-CZ"/>
              </w:rPr>
              <w:tab/>
            </w:r>
            <w:r w:rsidR="008B70CC" w:rsidRPr="00F379F1">
              <w:rPr>
                <w:rStyle w:val="Hypertextovodkaz"/>
                <w:noProof/>
              </w:rPr>
              <w:t>Správa operačních systémů</w:t>
            </w:r>
            <w:r w:rsidR="008B70CC">
              <w:rPr>
                <w:noProof/>
                <w:webHidden/>
              </w:rPr>
              <w:tab/>
            </w:r>
            <w:r w:rsidR="008B70CC">
              <w:rPr>
                <w:noProof/>
                <w:webHidden/>
              </w:rPr>
              <w:fldChar w:fldCharType="begin"/>
            </w:r>
            <w:r w:rsidR="008B70CC">
              <w:rPr>
                <w:noProof/>
                <w:webHidden/>
              </w:rPr>
              <w:instrText xml:space="preserve"> PAGEREF _Toc518995361 \h </w:instrText>
            </w:r>
            <w:r w:rsidR="008B70CC">
              <w:rPr>
                <w:noProof/>
                <w:webHidden/>
              </w:rPr>
            </w:r>
            <w:r w:rsidR="008B70CC">
              <w:rPr>
                <w:noProof/>
                <w:webHidden/>
              </w:rPr>
              <w:fldChar w:fldCharType="separate"/>
            </w:r>
            <w:r w:rsidR="008B70CC">
              <w:rPr>
                <w:noProof/>
                <w:webHidden/>
              </w:rPr>
              <w:t>11</w:t>
            </w:r>
            <w:r w:rsidR="008B70CC">
              <w:rPr>
                <w:noProof/>
                <w:webHidden/>
              </w:rPr>
              <w:fldChar w:fldCharType="end"/>
            </w:r>
          </w:hyperlink>
        </w:p>
        <w:p w14:paraId="0A1F63F9" w14:textId="3F9FB77F" w:rsidR="008B70CC" w:rsidRDefault="0061276A">
          <w:pPr>
            <w:pStyle w:val="Obsah2"/>
            <w:rPr>
              <w:rFonts w:asciiTheme="minorHAnsi" w:eastAsiaTheme="minorEastAsia" w:hAnsiTheme="minorHAnsi" w:cstheme="minorBidi"/>
              <w:noProof/>
              <w:sz w:val="22"/>
              <w:lang w:eastAsia="cs-CZ"/>
            </w:rPr>
          </w:pPr>
          <w:hyperlink w:anchor="_Toc518995362" w:history="1">
            <w:r w:rsidR="008B70CC" w:rsidRPr="00F379F1">
              <w:rPr>
                <w:rStyle w:val="Hypertextovodkaz"/>
                <w:noProof/>
              </w:rPr>
              <w:t>1.6.6</w:t>
            </w:r>
            <w:r w:rsidR="008B70CC">
              <w:rPr>
                <w:rFonts w:asciiTheme="minorHAnsi" w:eastAsiaTheme="minorEastAsia" w:hAnsiTheme="minorHAnsi" w:cstheme="minorBidi"/>
                <w:noProof/>
                <w:sz w:val="22"/>
                <w:lang w:eastAsia="cs-CZ"/>
              </w:rPr>
              <w:tab/>
            </w:r>
            <w:r w:rsidR="008B70CC" w:rsidRPr="00F379F1">
              <w:rPr>
                <w:rStyle w:val="Hypertextovodkaz"/>
                <w:noProof/>
              </w:rPr>
              <w:t>Správa databází</w:t>
            </w:r>
            <w:r w:rsidR="008B70CC">
              <w:rPr>
                <w:noProof/>
                <w:webHidden/>
              </w:rPr>
              <w:tab/>
            </w:r>
            <w:r w:rsidR="008B70CC">
              <w:rPr>
                <w:noProof/>
                <w:webHidden/>
              </w:rPr>
              <w:fldChar w:fldCharType="begin"/>
            </w:r>
            <w:r w:rsidR="008B70CC">
              <w:rPr>
                <w:noProof/>
                <w:webHidden/>
              </w:rPr>
              <w:instrText xml:space="preserve"> PAGEREF _Toc518995362 \h </w:instrText>
            </w:r>
            <w:r w:rsidR="008B70CC">
              <w:rPr>
                <w:noProof/>
                <w:webHidden/>
              </w:rPr>
            </w:r>
            <w:r w:rsidR="008B70CC">
              <w:rPr>
                <w:noProof/>
                <w:webHidden/>
              </w:rPr>
              <w:fldChar w:fldCharType="separate"/>
            </w:r>
            <w:r w:rsidR="008B70CC">
              <w:rPr>
                <w:noProof/>
                <w:webHidden/>
              </w:rPr>
              <w:t>11</w:t>
            </w:r>
            <w:r w:rsidR="008B70CC">
              <w:rPr>
                <w:noProof/>
                <w:webHidden/>
              </w:rPr>
              <w:fldChar w:fldCharType="end"/>
            </w:r>
          </w:hyperlink>
        </w:p>
        <w:p w14:paraId="714B0126" w14:textId="0B5B9B83" w:rsidR="008B70CC" w:rsidRDefault="0061276A">
          <w:pPr>
            <w:pStyle w:val="Obsah2"/>
            <w:rPr>
              <w:rFonts w:asciiTheme="minorHAnsi" w:eastAsiaTheme="minorEastAsia" w:hAnsiTheme="minorHAnsi" w:cstheme="minorBidi"/>
              <w:noProof/>
              <w:sz w:val="22"/>
              <w:lang w:eastAsia="cs-CZ"/>
            </w:rPr>
          </w:pPr>
          <w:hyperlink w:anchor="_Toc518995363" w:history="1">
            <w:r w:rsidR="008B70CC" w:rsidRPr="00F379F1">
              <w:rPr>
                <w:rStyle w:val="Hypertextovodkaz"/>
                <w:noProof/>
              </w:rPr>
              <w:t>1.6.7</w:t>
            </w:r>
            <w:r w:rsidR="008B70CC">
              <w:rPr>
                <w:rFonts w:asciiTheme="minorHAnsi" w:eastAsiaTheme="minorEastAsia" w:hAnsiTheme="minorHAnsi" w:cstheme="minorBidi"/>
                <w:noProof/>
                <w:sz w:val="22"/>
                <w:lang w:eastAsia="cs-CZ"/>
              </w:rPr>
              <w:tab/>
            </w:r>
            <w:r w:rsidR="008B70CC" w:rsidRPr="00F379F1">
              <w:rPr>
                <w:rStyle w:val="Hypertextovodkaz"/>
                <w:noProof/>
              </w:rPr>
              <w:t>Zálohování a archivace dat</w:t>
            </w:r>
            <w:r w:rsidR="008B70CC">
              <w:rPr>
                <w:noProof/>
                <w:webHidden/>
              </w:rPr>
              <w:tab/>
            </w:r>
            <w:r w:rsidR="008B70CC">
              <w:rPr>
                <w:noProof/>
                <w:webHidden/>
              </w:rPr>
              <w:fldChar w:fldCharType="begin"/>
            </w:r>
            <w:r w:rsidR="008B70CC">
              <w:rPr>
                <w:noProof/>
                <w:webHidden/>
              </w:rPr>
              <w:instrText xml:space="preserve"> PAGEREF _Toc518995363 \h </w:instrText>
            </w:r>
            <w:r w:rsidR="008B70CC">
              <w:rPr>
                <w:noProof/>
                <w:webHidden/>
              </w:rPr>
            </w:r>
            <w:r w:rsidR="008B70CC">
              <w:rPr>
                <w:noProof/>
                <w:webHidden/>
              </w:rPr>
              <w:fldChar w:fldCharType="separate"/>
            </w:r>
            <w:r w:rsidR="008B70CC">
              <w:rPr>
                <w:noProof/>
                <w:webHidden/>
              </w:rPr>
              <w:t>12</w:t>
            </w:r>
            <w:r w:rsidR="008B70CC">
              <w:rPr>
                <w:noProof/>
                <w:webHidden/>
              </w:rPr>
              <w:fldChar w:fldCharType="end"/>
            </w:r>
          </w:hyperlink>
        </w:p>
        <w:p w14:paraId="657809C3" w14:textId="3CDBBA12" w:rsidR="008B70CC" w:rsidRDefault="0061276A">
          <w:pPr>
            <w:pStyle w:val="Obsah2"/>
            <w:rPr>
              <w:rFonts w:asciiTheme="minorHAnsi" w:eastAsiaTheme="minorEastAsia" w:hAnsiTheme="minorHAnsi" w:cstheme="minorBidi"/>
              <w:noProof/>
              <w:sz w:val="22"/>
              <w:lang w:eastAsia="cs-CZ"/>
            </w:rPr>
          </w:pPr>
          <w:hyperlink w:anchor="_Toc518995364" w:history="1">
            <w:r w:rsidR="008B70CC" w:rsidRPr="00F379F1">
              <w:rPr>
                <w:rStyle w:val="Hypertextovodkaz"/>
                <w:noProof/>
              </w:rPr>
              <w:t>1.6.8</w:t>
            </w:r>
            <w:r w:rsidR="008B70CC">
              <w:rPr>
                <w:rFonts w:asciiTheme="minorHAnsi" w:eastAsiaTheme="minorEastAsia" w:hAnsiTheme="minorHAnsi" w:cstheme="minorBidi"/>
                <w:noProof/>
                <w:sz w:val="22"/>
                <w:lang w:eastAsia="cs-CZ"/>
              </w:rPr>
              <w:tab/>
            </w:r>
            <w:r w:rsidR="008B70CC" w:rsidRPr="00F379F1">
              <w:rPr>
                <w:rStyle w:val="Hypertextovodkaz"/>
                <w:noProof/>
              </w:rPr>
              <w:t>SW licence a subskripce</w:t>
            </w:r>
            <w:r w:rsidR="008B70CC">
              <w:rPr>
                <w:noProof/>
                <w:webHidden/>
              </w:rPr>
              <w:tab/>
            </w:r>
            <w:r w:rsidR="008B70CC">
              <w:rPr>
                <w:noProof/>
                <w:webHidden/>
              </w:rPr>
              <w:fldChar w:fldCharType="begin"/>
            </w:r>
            <w:r w:rsidR="008B70CC">
              <w:rPr>
                <w:noProof/>
                <w:webHidden/>
              </w:rPr>
              <w:instrText xml:space="preserve"> PAGEREF _Toc518995364 \h </w:instrText>
            </w:r>
            <w:r w:rsidR="008B70CC">
              <w:rPr>
                <w:noProof/>
                <w:webHidden/>
              </w:rPr>
            </w:r>
            <w:r w:rsidR="008B70CC">
              <w:rPr>
                <w:noProof/>
                <w:webHidden/>
              </w:rPr>
              <w:fldChar w:fldCharType="separate"/>
            </w:r>
            <w:r w:rsidR="008B70CC">
              <w:rPr>
                <w:noProof/>
                <w:webHidden/>
              </w:rPr>
              <w:t>13</w:t>
            </w:r>
            <w:r w:rsidR="008B70CC">
              <w:rPr>
                <w:noProof/>
                <w:webHidden/>
              </w:rPr>
              <w:fldChar w:fldCharType="end"/>
            </w:r>
          </w:hyperlink>
        </w:p>
        <w:p w14:paraId="491B5A87" w14:textId="1076C4EC" w:rsidR="008B70CC" w:rsidRDefault="0061276A">
          <w:pPr>
            <w:pStyle w:val="Obsah1"/>
            <w:rPr>
              <w:rFonts w:asciiTheme="minorHAnsi" w:eastAsiaTheme="minorEastAsia" w:hAnsiTheme="minorHAnsi" w:cstheme="minorBidi"/>
              <w:noProof/>
              <w:sz w:val="22"/>
              <w:lang w:eastAsia="cs-CZ"/>
            </w:rPr>
          </w:pPr>
          <w:hyperlink w:anchor="_Toc518995365" w:history="1">
            <w:r w:rsidR="008B70CC" w:rsidRPr="00F379F1">
              <w:rPr>
                <w:rStyle w:val="Hypertextovodkaz"/>
                <w:noProof/>
              </w:rPr>
              <w:t>2</w:t>
            </w:r>
            <w:r w:rsidR="008B70CC">
              <w:rPr>
                <w:rFonts w:asciiTheme="minorHAnsi" w:eastAsiaTheme="minorEastAsia" w:hAnsiTheme="minorHAnsi" w:cstheme="minorBidi"/>
                <w:noProof/>
                <w:sz w:val="22"/>
                <w:lang w:eastAsia="cs-CZ"/>
              </w:rPr>
              <w:tab/>
            </w:r>
            <w:r w:rsidR="008B70CC" w:rsidRPr="00F379F1">
              <w:rPr>
                <w:rStyle w:val="Hypertextovodkaz"/>
                <w:noProof/>
              </w:rPr>
              <w:t>Role, výkonnost, kapacita, škálovatelnost RPIS</w:t>
            </w:r>
            <w:r w:rsidR="008B70CC">
              <w:rPr>
                <w:noProof/>
                <w:webHidden/>
              </w:rPr>
              <w:tab/>
            </w:r>
            <w:r w:rsidR="008B70CC">
              <w:rPr>
                <w:noProof/>
                <w:webHidden/>
              </w:rPr>
              <w:fldChar w:fldCharType="begin"/>
            </w:r>
            <w:r w:rsidR="008B70CC">
              <w:rPr>
                <w:noProof/>
                <w:webHidden/>
              </w:rPr>
              <w:instrText xml:space="preserve"> PAGEREF _Toc518995365 \h </w:instrText>
            </w:r>
            <w:r w:rsidR="008B70CC">
              <w:rPr>
                <w:noProof/>
                <w:webHidden/>
              </w:rPr>
            </w:r>
            <w:r w:rsidR="008B70CC">
              <w:rPr>
                <w:noProof/>
                <w:webHidden/>
              </w:rPr>
              <w:fldChar w:fldCharType="separate"/>
            </w:r>
            <w:r w:rsidR="008B70CC">
              <w:rPr>
                <w:noProof/>
                <w:webHidden/>
              </w:rPr>
              <w:t>13</w:t>
            </w:r>
            <w:r w:rsidR="008B70CC">
              <w:rPr>
                <w:noProof/>
                <w:webHidden/>
              </w:rPr>
              <w:fldChar w:fldCharType="end"/>
            </w:r>
          </w:hyperlink>
        </w:p>
        <w:p w14:paraId="396CBAF8" w14:textId="52ADA379" w:rsidR="008B70CC" w:rsidRDefault="0061276A">
          <w:pPr>
            <w:pStyle w:val="Obsah2"/>
            <w:rPr>
              <w:rFonts w:asciiTheme="minorHAnsi" w:eastAsiaTheme="minorEastAsia" w:hAnsiTheme="minorHAnsi" w:cstheme="minorBidi"/>
              <w:noProof/>
              <w:sz w:val="22"/>
              <w:lang w:eastAsia="cs-CZ"/>
            </w:rPr>
          </w:pPr>
          <w:hyperlink w:anchor="_Toc518995366" w:history="1">
            <w:r w:rsidR="008B70CC" w:rsidRPr="00F379F1">
              <w:rPr>
                <w:rStyle w:val="Hypertextovodkaz"/>
                <w:noProof/>
              </w:rPr>
              <w:t>2.1</w:t>
            </w:r>
            <w:r w:rsidR="008B70CC">
              <w:rPr>
                <w:rFonts w:asciiTheme="minorHAnsi" w:eastAsiaTheme="minorEastAsia" w:hAnsiTheme="minorHAnsi" w:cstheme="minorBidi"/>
                <w:noProof/>
                <w:sz w:val="22"/>
                <w:lang w:eastAsia="cs-CZ"/>
              </w:rPr>
              <w:tab/>
            </w:r>
            <w:r w:rsidR="008B70CC" w:rsidRPr="00F379F1">
              <w:rPr>
                <w:rStyle w:val="Hypertextovodkaz"/>
                <w:noProof/>
              </w:rPr>
              <w:t>Role v RPIS</w:t>
            </w:r>
            <w:r w:rsidR="008B70CC">
              <w:rPr>
                <w:noProof/>
                <w:webHidden/>
              </w:rPr>
              <w:tab/>
            </w:r>
            <w:r w:rsidR="008B70CC">
              <w:rPr>
                <w:noProof/>
                <w:webHidden/>
              </w:rPr>
              <w:fldChar w:fldCharType="begin"/>
            </w:r>
            <w:r w:rsidR="008B70CC">
              <w:rPr>
                <w:noProof/>
                <w:webHidden/>
              </w:rPr>
              <w:instrText xml:space="preserve"> PAGEREF _Toc518995366 \h </w:instrText>
            </w:r>
            <w:r w:rsidR="008B70CC">
              <w:rPr>
                <w:noProof/>
                <w:webHidden/>
              </w:rPr>
            </w:r>
            <w:r w:rsidR="008B70CC">
              <w:rPr>
                <w:noProof/>
                <w:webHidden/>
              </w:rPr>
              <w:fldChar w:fldCharType="separate"/>
            </w:r>
            <w:r w:rsidR="008B70CC">
              <w:rPr>
                <w:noProof/>
                <w:webHidden/>
              </w:rPr>
              <w:t>13</w:t>
            </w:r>
            <w:r w:rsidR="008B70CC">
              <w:rPr>
                <w:noProof/>
                <w:webHidden/>
              </w:rPr>
              <w:fldChar w:fldCharType="end"/>
            </w:r>
          </w:hyperlink>
        </w:p>
        <w:p w14:paraId="1B4D9257" w14:textId="6611B815" w:rsidR="008B70CC" w:rsidRDefault="0061276A">
          <w:pPr>
            <w:pStyle w:val="Obsah2"/>
            <w:rPr>
              <w:rFonts w:asciiTheme="minorHAnsi" w:eastAsiaTheme="minorEastAsia" w:hAnsiTheme="minorHAnsi" w:cstheme="minorBidi"/>
              <w:noProof/>
              <w:sz w:val="22"/>
              <w:lang w:eastAsia="cs-CZ"/>
            </w:rPr>
          </w:pPr>
          <w:hyperlink w:anchor="_Toc518995367" w:history="1">
            <w:r w:rsidR="008B70CC" w:rsidRPr="00F379F1">
              <w:rPr>
                <w:rStyle w:val="Hypertextovodkaz"/>
                <w:noProof/>
              </w:rPr>
              <w:t>2.2</w:t>
            </w:r>
            <w:r w:rsidR="008B70CC">
              <w:rPr>
                <w:rFonts w:asciiTheme="minorHAnsi" w:eastAsiaTheme="minorEastAsia" w:hAnsiTheme="minorHAnsi" w:cstheme="minorBidi"/>
                <w:noProof/>
                <w:sz w:val="22"/>
                <w:lang w:eastAsia="cs-CZ"/>
              </w:rPr>
              <w:tab/>
            </w:r>
            <w:r w:rsidR="008B70CC" w:rsidRPr="00F379F1">
              <w:rPr>
                <w:rStyle w:val="Hypertextovodkaz"/>
                <w:noProof/>
              </w:rPr>
              <w:t>Výkonnost a kapacita RPIS</w:t>
            </w:r>
            <w:r w:rsidR="008B70CC">
              <w:rPr>
                <w:noProof/>
                <w:webHidden/>
              </w:rPr>
              <w:tab/>
            </w:r>
            <w:r w:rsidR="008B70CC">
              <w:rPr>
                <w:noProof/>
                <w:webHidden/>
              </w:rPr>
              <w:fldChar w:fldCharType="begin"/>
            </w:r>
            <w:r w:rsidR="008B70CC">
              <w:rPr>
                <w:noProof/>
                <w:webHidden/>
              </w:rPr>
              <w:instrText xml:space="preserve"> PAGEREF _Toc518995367 \h </w:instrText>
            </w:r>
            <w:r w:rsidR="008B70CC">
              <w:rPr>
                <w:noProof/>
                <w:webHidden/>
              </w:rPr>
            </w:r>
            <w:r w:rsidR="008B70CC">
              <w:rPr>
                <w:noProof/>
                <w:webHidden/>
              </w:rPr>
              <w:fldChar w:fldCharType="separate"/>
            </w:r>
            <w:r w:rsidR="008B70CC">
              <w:rPr>
                <w:noProof/>
                <w:webHidden/>
              </w:rPr>
              <w:t>14</w:t>
            </w:r>
            <w:r w:rsidR="008B70CC">
              <w:rPr>
                <w:noProof/>
                <w:webHidden/>
              </w:rPr>
              <w:fldChar w:fldCharType="end"/>
            </w:r>
          </w:hyperlink>
        </w:p>
        <w:p w14:paraId="09F3C9B5" w14:textId="588CCD82" w:rsidR="008B70CC" w:rsidRDefault="0061276A">
          <w:pPr>
            <w:pStyle w:val="Obsah1"/>
            <w:rPr>
              <w:rFonts w:asciiTheme="minorHAnsi" w:eastAsiaTheme="minorEastAsia" w:hAnsiTheme="minorHAnsi" w:cstheme="minorBidi"/>
              <w:noProof/>
              <w:sz w:val="22"/>
              <w:lang w:eastAsia="cs-CZ"/>
            </w:rPr>
          </w:pPr>
          <w:hyperlink w:anchor="_Toc518995368" w:history="1">
            <w:r w:rsidR="008B70CC" w:rsidRPr="00F379F1">
              <w:rPr>
                <w:rStyle w:val="Hypertextovodkaz"/>
                <w:noProof/>
              </w:rPr>
              <w:t>3</w:t>
            </w:r>
            <w:r w:rsidR="008B70CC">
              <w:rPr>
                <w:rFonts w:asciiTheme="minorHAnsi" w:eastAsiaTheme="minorEastAsia" w:hAnsiTheme="minorHAnsi" w:cstheme="minorBidi"/>
                <w:noProof/>
                <w:sz w:val="22"/>
                <w:lang w:eastAsia="cs-CZ"/>
              </w:rPr>
              <w:tab/>
            </w:r>
            <w:r w:rsidR="008B70CC" w:rsidRPr="00F379F1">
              <w:rPr>
                <w:rStyle w:val="Hypertextovodkaz"/>
                <w:noProof/>
              </w:rPr>
              <w:t>Požadavky na bezpečnost</w:t>
            </w:r>
            <w:r w:rsidR="008B70CC">
              <w:rPr>
                <w:noProof/>
                <w:webHidden/>
              </w:rPr>
              <w:tab/>
            </w:r>
            <w:r w:rsidR="008B70CC">
              <w:rPr>
                <w:noProof/>
                <w:webHidden/>
              </w:rPr>
              <w:fldChar w:fldCharType="begin"/>
            </w:r>
            <w:r w:rsidR="008B70CC">
              <w:rPr>
                <w:noProof/>
                <w:webHidden/>
              </w:rPr>
              <w:instrText xml:space="preserve"> PAGEREF _Toc518995368 \h </w:instrText>
            </w:r>
            <w:r w:rsidR="008B70CC">
              <w:rPr>
                <w:noProof/>
                <w:webHidden/>
              </w:rPr>
            </w:r>
            <w:r w:rsidR="008B70CC">
              <w:rPr>
                <w:noProof/>
                <w:webHidden/>
              </w:rPr>
              <w:fldChar w:fldCharType="separate"/>
            </w:r>
            <w:r w:rsidR="008B70CC">
              <w:rPr>
                <w:noProof/>
                <w:webHidden/>
              </w:rPr>
              <w:t>15</w:t>
            </w:r>
            <w:r w:rsidR="008B70CC">
              <w:rPr>
                <w:noProof/>
                <w:webHidden/>
              </w:rPr>
              <w:fldChar w:fldCharType="end"/>
            </w:r>
          </w:hyperlink>
        </w:p>
        <w:p w14:paraId="688DDDC6" w14:textId="6FDF4528" w:rsidR="008B70CC" w:rsidRDefault="0061276A">
          <w:pPr>
            <w:pStyle w:val="Obsah2"/>
            <w:rPr>
              <w:rFonts w:asciiTheme="minorHAnsi" w:eastAsiaTheme="minorEastAsia" w:hAnsiTheme="minorHAnsi" w:cstheme="minorBidi"/>
              <w:noProof/>
              <w:sz w:val="22"/>
              <w:lang w:eastAsia="cs-CZ"/>
            </w:rPr>
          </w:pPr>
          <w:hyperlink w:anchor="_Toc518995369" w:history="1">
            <w:r w:rsidR="008B70CC" w:rsidRPr="00F379F1">
              <w:rPr>
                <w:rStyle w:val="Hypertextovodkaz"/>
                <w:noProof/>
              </w:rPr>
              <w:t>3.1</w:t>
            </w:r>
            <w:r w:rsidR="008B70CC">
              <w:rPr>
                <w:rFonts w:asciiTheme="minorHAnsi" w:eastAsiaTheme="minorEastAsia" w:hAnsiTheme="minorHAnsi" w:cstheme="minorBidi"/>
                <w:noProof/>
                <w:sz w:val="22"/>
                <w:lang w:eastAsia="cs-CZ"/>
              </w:rPr>
              <w:tab/>
            </w:r>
            <w:r w:rsidR="008B70CC" w:rsidRPr="00F379F1">
              <w:rPr>
                <w:rStyle w:val="Hypertextovodkaz"/>
                <w:noProof/>
              </w:rPr>
              <w:t>Obecné požadavky na bezpečnost</w:t>
            </w:r>
            <w:r w:rsidR="008B70CC">
              <w:rPr>
                <w:noProof/>
                <w:webHidden/>
              </w:rPr>
              <w:tab/>
            </w:r>
            <w:r w:rsidR="008B70CC">
              <w:rPr>
                <w:noProof/>
                <w:webHidden/>
              </w:rPr>
              <w:fldChar w:fldCharType="begin"/>
            </w:r>
            <w:r w:rsidR="008B70CC">
              <w:rPr>
                <w:noProof/>
                <w:webHidden/>
              </w:rPr>
              <w:instrText xml:space="preserve"> PAGEREF _Toc518995369 \h </w:instrText>
            </w:r>
            <w:r w:rsidR="008B70CC">
              <w:rPr>
                <w:noProof/>
                <w:webHidden/>
              </w:rPr>
            </w:r>
            <w:r w:rsidR="008B70CC">
              <w:rPr>
                <w:noProof/>
                <w:webHidden/>
              </w:rPr>
              <w:fldChar w:fldCharType="separate"/>
            </w:r>
            <w:r w:rsidR="008B70CC">
              <w:rPr>
                <w:noProof/>
                <w:webHidden/>
              </w:rPr>
              <w:t>15</w:t>
            </w:r>
            <w:r w:rsidR="008B70CC">
              <w:rPr>
                <w:noProof/>
                <w:webHidden/>
              </w:rPr>
              <w:fldChar w:fldCharType="end"/>
            </w:r>
          </w:hyperlink>
        </w:p>
        <w:p w14:paraId="2581D78A" w14:textId="0B8AF283" w:rsidR="008B70CC" w:rsidRDefault="0061276A">
          <w:pPr>
            <w:pStyle w:val="Obsah2"/>
            <w:rPr>
              <w:rFonts w:asciiTheme="minorHAnsi" w:eastAsiaTheme="minorEastAsia" w:hAnsiTheme="minorHAnsi" w:cstheme="minorBidi"/>
              <w:noProof/>
              <w:sz w:val="22"/>
              <w:lang w:eastAsia="cs-CZ"/>
            </w:rPr>
          </w:pPr>
          <w:hyperlink w:anchor="_Toc518995370" w:history="1">
            <w:r w:rsidR="008B70CC" w:rsidRPr="00F379F1">
              <w:rPr>
                <w:rStyle w:val="Hypertextovodkaz"/>
                <w:noProof/>
              </w:rPr>
              <w:t>3.2</w:t>
            </w:r>
            <w:r w:rsidR="008B70CC">
              <w:rPr>
                <w:rFonts w:asciiTheme="minorHAnsi" w:eastAsiaTheme="minorEastAsia" w:hAnsiTheme="minorHAnsi" w:cstheme="minorBidi"/>
                <w:noProof/>
                <w:sz w:val="22"/>
                <w:lang w:eastAsia="cs-CZ"/>
              </w:rPr>
              <w:tab/>
            </w:r>
            <w:r w:rsidR="008B70CC" w:rsidRPr="00F379F1">
              <w:rPr>
                <w:rStyle w:val="Hypertextovodkaz"/>
                <w:noProof/>
              </w:rPr>
              <w:t>Návrh řešení bezpečnosti</w:t>
            </w:r>
            <w:r w:rsidR="008B70CC">
              <w:rPr>
                <w:noProof/>
                <w:webHidden/>
              </w:rPr>
              <w:tab/>
            </w:r>
            <w:r w:rsidR="008B70CC">
              <w:rPr>
                <w:noProof/>
                <w:webHidden/>
              </w:rPr>
              <w:fldChar w:fldCharType="begin"/>
            </w:r>
            <w:r w:rsidR="008B70CC">
              <w:rPr>
                <w:noProof/>
                <w:webHidden/>
              </w:rPr>
              <w:instrText xml:space="preserve"> PAGEREF _Toc518995370 \h </w:instrText>
            </w:r>
            <w:r w:rsidR="008B70CC">
              <w:rPr>
                <w:noProof/>
                <w:webHidden/>
              </w:rPr>
            </w:r>
            <w:r w:rsidR="008B70CC">
              <w:rPr>
                <w:noProof/>
                <w:webHidden/>
              </w:rPr>
              <w:fldChar w:fldCharType="separate"/>
            </w:r>
            <w:r w:rsidR="008B70CC">
              <w:rPr>
                <w:noProof/>
                <w:webHidden/>
              </w:rPr>
              <w:t>16</w:t>
            </w:r>
            <w:r w:rsidR="008B70CC">
              <w:rPr>
                <w:noProof/>
                <w:webHidden/>
              </w:rPr>
              <w:fldChar w:fldCharType="end"/>
            </w:r>
          </w:hyperlink>
        </w:p>
        <w:p w14:paraId="01367E1C" w14:textId="3AEEE3BE" w:rsidR="008B70CC" w:rsidRDefault="0061276A">
          <w:pPr>
            <w:pStyle w:val="Obsah1"/>
            <w:rPr>
              <w:rFonts w:asciiTheme="minorHAnsi" w:eastAsiaTheme="minorEastAsia" w:hAnsiTheme="minorHAnsi" w:cstheme="minorBidi"/>
              <w:noProof/>
              <w:sz w:val="22"/>
              <w:lang w:eastAsia="cs-CZ"/>
            </w:rPr>
          </w:pPr>
          <w:hyperlink w:anchor="_Toc518995371" w:history="1">
            <w:r w:rsidR="008B70CC" w:rsidRPr="00F379F1">
              <w:rPr>
                <w:rStyle w:val="Hypertextovodkaz"/>
                <w:noProof/>
              </w:rPr>
              <w:t>4</w:t>
            </w:r>
            <w:r w:rsidR="008B70CC">
              <w:rPr>
                <w:rFonts w:asciiTheme="minorHAnsi" w:eastAsiaTheme="minorEastAsia" w:hAnsiTheme="minorHAnsi" w:cstheme="minorBidi"/>
                <w:noProof/>
                <w:sz w:val="22"/>
                <w:lang w:eastAsia="cs-CZ"/>
              </w:rPr>
              <w:tab/>
            </w:r>
            <w:r w:rsidR="008B70CC" w:rsidRPr="00F379F1">
              <w:rPr>
                <w:rStyle w:val="Hypertextovodkaz"/>
                <w:noProof/>
              </w:rPr>
              <w:t>Logování, provozní a bezpečnostní monitoring</w:t>
            </w:r>
            <w:r w:rsidR="008B70CC">
              <w:rPr>
                <w:noProof/>
                <w:webHidden/>
              </w:rPr>
              <w:tab/>
            </w:r>
            <w:r w:rsidR="008B70CC">
              <w:rPr>
                <w:noProof/>
                <w:webHidden/>
              </w:rPr>
              <w:fldChar w:fldCharType="begin"/>
            </w:r>
            <w:r w:rsidR="008B70CC">
              <w:rPr>
                <w:noProof/>
                <w:webHidden/>
              </w:rPr>
              <w:instrText xml:space="preserve"> PAGEREF _Toc518995371 \h </w:instrText>
            </w:r>
            <w:r w:rsidR="008B70CC">
              <w:rPr>
                <w:noProof/>
                <w:webHidden/>
              </w:rPr>
            </w:r>
            <w:r w:rsidR="008B70CC">
              <w:rPr>
                <w:noProof/>
                <w:webHidden/>
              </w:rPr>
              <w:fldChar w:fldCharType="separate"/>
            </w:r>
            <w:r w:rsidR="008B70CC">
              <w:rPr>
                <w:noProof/>
                <w:webHidden/>
              </w:rPr>
              <w:t>16</w:t>
            </w:r>
            <w:r w:rsidR="008B70CC">
              <w:rPr>
                <w:noProof/>
                <w:webHidden/>
              </w:rPr>
              <w:fldChar w:fldCharType="end"/>
            </w:r>
          </w:hyperlink>
        </w:p>
        <w:p w14:paraId="2290BBC2" w14:textId="716157D8" w:rsidR="008B70CC" w:rsidRDefault="0061276A">
          <w:pPr>
            <w:pStyle w:val="Obsah2"/>
            <w:rPr>
              <w:rFonts w:asciiTheme="minorHAnsi" w:eastAsiaTheme="minorEastAsia" w:hAnsiTheme="minorHAnsi" w:cstheme="minorBidi"/>
              <w:noProof/>
              <w:sz w:val="22"/>
              <w:lang w:eastAsia="cs-CZ"/>
            </w:rPr>
          </w:pPr>
          <w:hyperlink w:anchor="_Toc518995372" w:history="1">
            <w:r w:rsidR="008B70CC" w:rsidRPr="00F379F1">
              <w:rPr>
                <w:rStyle w:val="Hypertextovodkaz"/>
                <w:noProof/>
              </w:rPr>
              <w:t>4.1</w:t>
            </w:r>
            <w:r w:rsidR="008B70CC">
              <w:rPr>
                <w:rFonts w:asciiTheme="minorHAnsi" w:eastAsiaTheme="minorEastAsia" w:hAnsiTheme="minorHAnsi" w:cstheme="minorBidi"/>
                <w:noProof/>
                <w:sz w:val="22"/>
                <w:lang w:eastAsia="cs-CZ"/>
              </w:rPr>
              <w:tab/>
            </w:r>
            <w:r w:rsidR="008B70CC" w:rsidRPr="00F379F1">
              <w:rPr>
                <w:rStyle w:val="Hypertextovodkaz"/>
                <w:noProof/>
              </w:rPr>
              <w:t>Popis provozního monitoringu Zadavatele</w:t>
            </w:r>
            <w:r w:rsidR="008B70CC">
              <w:rPr>
                <w:noProof/>
                <w:webHidden/>
              </w:rPr>
              <w:tab/>
            </w:r>
            <w:r w:rsidR="008B70CC">
              <w:rPr>
                <w:noProof/>
                <w:webHidden/>
              </w:rPr>
              <w:fldChar w:fldCharType="begin"/>
            </w:r>
            <w:r w:rsidR="008B70CC">
              <w:rPr>
                <w:noProof/>
                <w:webHidden/>
              </w:rPr>
              <w:instrText xml:space="preserve"> PAGEREF _Toc518995372 \h </w:instrText>
            </w:r>
            <w:r w:rsidR="008B70CC">
              <w:rPr>
                <w:noProof/>
                <w:webHidden/>
              </w:rPr>
            </w:r>
            <w:r w:rsidR="008B70CC">
              <w:rPr>
                <w:noProof/>
                <w:webHidden/>
              </w:rPr>
              <w:fldChar w:fldCharType="separate"/>
            </w:r>
            <w:r w:rsidR="008B70CC">
              <w:rPr>
                <w:noProof/>
                <w:webHidden/>
              </w:rPr>
              <w:t>16</w:t>
            </w:r>
            <w:r w:rsidR="008B70CC">
              <w:rPr>
                <w:noProof/>
                <w:webHidden/>
              </w:rPr>
              <w:fldChar w:fldCharType="end"/>
            </w:r>
          </w:hyperlink>
        </w:p>
        <w:p w14:paraId="257FD52D" w14:textId="444C9F19" w:rsidR="008B70CC" w:rsidRDefault="0061276A">
          <w:pPr>
            <w:pStyle w:val="Obsah2"/>
            <w:rPr>
              <w:rFonts w:asciiTheme="minorHAnsi" w:eastAsiaTheme="minorEastAsia" w:hAnsiTheme="minorHAnsi" w:cstheme="minorBidi"/>
              <w:noProof/>
              <w:sz w:val="22"/>
              <w:lang w:eastAsia="cs-CZ"/>
            </w:rPr>
          </w:pPr>
          <w:hyperlink w:anchor="_Toc518995373" w:history="1">
            <w:r w:rsidR="008B70CC" w:rsidRPr="00F379F1">
              <w:rPr>
                <w:rStyle w:val="Hypertextovodkaz"/>
                <w:noProof/>
              </w:rPr>
              <w:t>4.2</w:t>
            </w:r>
            <w:r w:rsidR="008B70CC">
              <w:rPr>
                <w:rFonts w:asciiTheme="minorHAnsi" w:eastAsiaTheme="minorEastAsia" w:hAnsiTheme="minorHAnsi" w:cstheme="minorBidi"/>
                <w:noProof/>
                <w:sz w:val="22"/>
                <w:lang w:eastAsia="cs-CZ"/>
              </w:rPr>
              <w:tab/>
            </w:r>
            <w:r w:rsidR="008B70CC" w:rsidRPr="00F379F1">
              <w:rPr>
                <w:rStyle w:val="Hypertextovodkaz"/>
                <w:noProof/>
              </w:rPr>
              <w:t>Požadavky na provozní monitoring RPIS</w:t>
            </w:r>
            <w:r w:rsidR="008B70CC">
              <w:rPr>
                <w:noProof/>
                <w:webHidden/>
              </w:rPr>
              <w:tab/>
            </w:r>
            <w:r w:rsidR="008B70CC">
              <w:rPr>
                <w:noProof/>
                <w:webHidden/>
              </w:rPr>
              <w:fldChar w:fldCharType="begin"/>
            </w:r>
            <w:r w:rsidR="008B70CC">
              <w:rPr>
                <w:noProof/>
                <w:webHidden/>
              </w:rPr>
              <w:instrText xml:space="preserve"> PAGEREF _Toc518995373 \h </w:instrText>
            </w:r>
            <w:r w:rsidR="008B70CC">
              <w:rPr>
                <w:noProof/>
                <w:webHidden/>
              </w:rPr>
            </w:r>
            <w:r w:rsidR="008B70CC">
              <w:rPr>
                <w:noProof/>
                <w:webHidden/>
              </w:rPr>
              <w:fldChar w:fldCharType="separate"/>
            </w:r>
            <w:r w:rsidR="008B70CC">
              <w:rPr>
                <w:noProof/>
                <w:webHidden/>
              </w:rPr>
              <w:t>16</w:t>
            </w:r>
            <w:r w:rsidR="008B70CC">
              <w:rPr>
                <w:noProof/>
                <w:webHidden/>
              </w:rPr>
              <w:fldChar w:fldCharType="end"/>
            </w:r>
          </w:hyperlink>
        </w:p>
        <w:p w14:paraId="3421DA34" w14:textId="4FB11E02" w:rsidR="008B70CC" w:rsidRDefault="0061276A">
          <w:pPr>
            <w:pStyle w:val="Obsah2"/>
            <w:rPr>
              <w:rFonts w:asciiTheme="minorHAnsi" w:eastAsiaTheme="minorEastAsia" w:hAnsiTheme="minorHAnsi" w:cstheme="minorBidi"/>
              <w:noProof/>
              <w:sz w:val="22"/>
              <w:lang w:eastAsia="cs-CZ"/>
            </w:rPr>
          </w:pPr>
          <w:hyperlink w:anchor="_Toc518995374" w:history="1">
            <w:r w:rsidR="008B70CC" w:rsidRPr="00F379F1">
              <w:rPr>
                <w:rStyle w:val="Hypertextovodkaz"/>
                <w:noProof/>
              </w:rPr>
              <w:t>4.3</w:t>
            </w:r>
            <w:r w:rsidR="008B70CC">
              <w:rPr>
                <w:rFonts w:asciiTheme="minorHAnsi" w:eastAsiaTheme="minorEastAsia" w:hAnsiTheme="minorHAnsi" w:cstheme="minorBidi"/>
                <w:noProof/>
                <w:sz w:val="22"/>
                <w:lang w:eastAsia="cs-CZ"/>
              </w:rPr>
              <w:tab/>
            </w:r>
            <w:r w:rsidR="008B70CC" w:rsidRPr="00F379F1">
              <w:rPr>
                <w:rStyle w:val="Hypertextovodkaz"/>
                <w:noProof/>
              </w:rPr>
              <w:t>Popis bezpečnostního monitoringu (CKB a SOC) Zadavatele</w:t>
            </w:r>
            <w:r w:rsidR="008B70CC">
              <w:rPr>
                <w:noProof/>
                <w:webHidden/>
              </w:rPr>
              <w:tab/>
            </w:r>
            <w:r w:rsidR="008B70CC">
              <w:rPr>
                <w:noProof/>
                <w:webHidden/>
              </w:rPr>
              <w:fldChar w:fldCharType="begin"/>
            </w:r>
            <w:r w:rsidR="008B70CC">
              <w:rPr>
                <w:noProof/>
                <w:webHidden/>
              </w:rPr>
              <w:instrText xml:space="preserve"> PAGEREF _Toc518995374 \h </w:instrText>
            </w:r>
            <w:r w:rsidR="008B70CC">
              <w:rPr>
                <w:noProof/>
                <w:webHidden/>
              </w:rPr>
            </w:r>
            <w:r w:rsidR="008B70CC">
              <w:rPr>
                <w:noProof/>
                <w:webHidden/>
              </w:rPr>
              <w:fldChar w:fldCharType="separate"/>
            </w:r>
            <w:r w:rsidR="008B70CC">
              <w:rPr>
                <w:noProof/>
                <w:webHidden/>
              </w:rPr>
              <w:t>16</w:t>
            </w:r>
            <w:r w:rsidR="008B70CC">
              <w:rPr>
                <w:noProof/>
                <w:webHidden/>
              </w:rPr>
              <w:fldChar w:fldCharType="end"/>
            </w:r>
          </w:hyperlink>
        </w:p>
        <w:p w14:paraId="11BCDD97" w14:textId="7F16CF66" w:rsidR="008B70CC" w:rsidRDefault="0061276A">
          <w:pPr>
            <w:pStyle w:val="Obsah2"/>
            <w:rPr>
              <w:rFonts w:asciiTheme="minorHAnsi" w:eastAsiaTheme="minorEastAsia" w:hAnsiTheme="minorHAnsi" w:cstheme="minorBidi"/>
              <w:noProof/>
              <w:sz w:val="22"/>
              <w:lang w:eastAsia="cs-CZ"/>
            </w:rPr>
          </w:pPr>
          <w:hyperlink w:anchor="_Toc518995375" w:history="1">
            <w:r w:rsidR="008B70CC" w:rsidRPr="00F379F1">
              <w:rPr>
                <w:rStyle w:val="Hypertextovodkaz"/>
                <w:noProof/>
              </w:rPr>
              <w:t>4.4</w:t>
            </w:r>
            <w:r w:rsidR="008B70CC">
              <w:rPr>
                <w:rFonts w:asciiTheme="minorHAnsi" w:eastAsiaTheme="minorEastAsia" w:hAnsiTheme="minorHAnsi" w:cstheme="minorBidi"/>
                <w:noProof/>
                <w:sz w:val="22"/>
                <w:lang w:eastAsia="cs-CZ"/>
              </w:rPr>
              <w:tab/>
            </w:r>
            <w:r w:rsidR="008B70CC" w:rsidRPr="00F379F1">
              <w:rPr>
                <w:rStyle w:val="Hypertextovodkaz"/>
                <w:noProof/>
              </w:rPr>
              <w:t>Požadavky na bezpečnostní monitoring RPIS</w:t>
            </w:r>
            <w:r w:rsidR="008B70CC">
              <w:rPr>
                <w:noProof/>
                <w:webHidden/>
              </w:rPr>
              <w:tab/>
            </w:r>
            <w:r w:rsidR="008B70CC">
              <w:rPr>
                <w:noProof/>
                <w:webHidden/>
              </w:rPr>
              <w:fldChar w:fldCharType="begin"/>
            </w:r>
            <w:r w:rsidR="008B70CC">
              <w:rPr>
                <w:noProof/>
                <w:webHidden/>
              </w:rPr>
              <w:instrText xml:space="preserve"> PAGEREF _Toc518995375 \h </w:instrText>
            </w:r>
            <w:r w:rsidR="008B70CC">
              <w:rPr>
                <w:noProof/>
                <w:webHidden/>
              </w:rPr>
            </w:r>
            <w:r w:rsidR="008B70CC">
              <w:rPr>
                <w:noProof/>
                <w:webHidden/>
              </w:rPr>
              <w:fldChar w:fldCharType="separate"/>
            </w:r>
            <w:r w:rsidR="008B70CC">
              <w:rPr>
                <w:noProof/>
                <w:webHidden/>
              </w:rPr>
              <w:t>17</w:t>
            </w:r>
            <w:r w:rsidR="008B70CC">
              <w:rPr>
                <w:noProof/>
                <w:webHidden/>
              </w:rPr>
              <w:fldChar w:fldCharType="end"/>
            </w:r>
          </w:hyperlink>
        </w:p>
        <w:p w14:paraId="158D99C6" w14:textId="3171F806" w:rsidR="008B70CC" w:rsidRDefault="0061276A">
          <w:pPr>
            <w:pStyle w:val="Obsah1"/>
            <w:rPr>
              <w:rFonts w:asciiTheme="minorHAnsi" w:eastAsiaTheme="minorEastAsia" w:hAnsiTheme="minorHAnsi" w:cstheme="minorBidi"/>
              <w:noProof/>
              <w:sz w:val="22"/>
              <w:lang w:eastAsia="cs-CZ"/>
            </w:rPr>
          </w:pPr>
          <w:hyperlink w:anchor="_Toc518995376" w:history="1">
            <w:r w:rsidR="008B70CC" w:rsidRPr="00F379F1">
              <w:rPr>
                <w:rStyle w:val="Hypertextovodkaz"/>
                <w:noProof/>
              </w:rPr>
              <w:t>5</w:t>
            </w:r>
            <w:r w:rsidR="008B70CC">
              <w:rPr>
                <w:rFonts w:asciiTheme="minorHAnsi" w:eastAsiaTheme="minorEastAsia" w:hAnsiTheme="minorHAnsi" w:cstheme="minorBidi"/>
                <w:noProof/>
                <w:sz w:val="22"/>
                <w:lang w:eastAsia="cs-CZ"/>
              </w:rPr>
              <w:tab/>
            </w:r>
            <w:r w:rsidR="008B70CC" w:rsidRPr="00F379F1">
              <w:rPr>
                <w:rStyle w:val="Hypertextovodkaz"/>
                <w:noProof/>
              </w:rPr>
              <w:t>Autentizace a autorizace</w:t>
            </w:r>
            <w:r w:rsidR="008B70CC">
              <w:rPr>
                <w:noProof/>
                <w:webHidden/>
              </w:rPr>
              <w:tab/>
            </w:r>
            <w:r w:rsidR="008B70CC">
              <w:rPr>
                <w:noProof/>
                <w:webHidden/>
              </w:rPr>
              <w:fldChar w:fldCharType="begin"/>
            </w:r>
            <w:r w:rsidR="008B70CC">
              <w:rPr>
                <w:noProof/>
                <w:webHidden/>
              </w:rPr>
              <w:instrText xml:space="preserve"> PAGEREF _Toc518995376 \h </w:instrText>
            </w:r>
            <w:r w:rsidR="008B70CC">
              <w:rPr>
                <w:noProof/>
                <w:webHidden/>
              </w:rPr>
            </w:r>
            <w:r w:rsidR="008B70CC">
              <w:rPr>
                <w:noProof/>
                <w:webHidden/>
              </w:rPr>
              <w:fldChar w:fldCharType="separate"/>
            </w:r>
            <w:r w:rsidR="008B70CC">
              <w:rPr>
                <w:noProof/>
                <w:webHidden/>
              </w:rPr>
              <w:t>17</w:t>
            </w:r>
            <w:r w:rsidR="008B70CC">
              <w:rPr>
                <w:noProof/>
                <w:webHidden/>
              </w:rPr>
              <w:fldChar w:fldCharType="end"/>
            </w:r>
          </w:hyperlink>
        </w:p>
        <w:p w14:paraId="74510DB1" w14:textId="092FD757" w:rsidR="008B70CC" w:rsidRDefault="0061276A">
          <w:pPr>
            <w:pStyle w:val="Obsah1"/>
            <w:rPr>
              <w:rFonts w:asciiTheme="minorHAnsi" w:eastAsiaTheme="minorEastAsia" w:hAnsiTheme="minorHAnsi" w:cstheme="minorBidi"/>
              <w:noProof/>
              <w:sz w:val="22"/>
              <w:lang w:eastAsia="cs-CZ"/>
            </w:rPr>
          </w:pPr>
          <w:hyperlink w:anchor="_Toc518995377" w:history="1">
            <w:r w:rsidR="008B70CC" w:rsidRPr="00F379F1">
              <w:rPr>
                <w:rStyle w:val="Hypertextovodkaz"/>
                <w:noProof/>
              </w:rPr>
              <w:t>6</w:t>
            </w:r>
            <w:r w:rsidR="008B70CC">
              <w:rPr>
                <w:rFonts w:asciiTheme="minorHAnsi" w:eastAsiaTheme="minorEastAsia" w:hAnsiTheme="minorHAnsi" w:cstheme="minorBidi"/>
                <w:noProof/>
                <w:sz w:val="22"/>
                <w:lang w:eastAsia="cs-CZ"/>
              </w:rPr>
              <w:tab/>
            </w:r>
            <w:r w:rsidR="008B70CC" w:rsidRPr="00F379F1">
              <w:rPr>
                <w:rStyle w:val="Hypertextovodkaz"/>
                <w:noProof/>
              </w:rPr>
              <w:t>Důvěrnost a integrita</w:t>
            </w:r>
            <w:r w:rsidR="008B70CC">
              <w:rPr>
                <w:noProof/>
                <w:webHidden/>
              </w:rPr>
              <w:tab/>
            </w:r>
            <w:r w:rsidR="008B70CC">
              <w:rPr>
                <w:noProof/>
                <w:webHidden/>
              </w:rPr>
              <w:fldChar w:fldCharType="begin"/>
            </w:r>
            <w:r w:rsidR="008B70CC">
              <w:rPr>
                <w:noProof/>
                <w:webHidden/>
              </w:rPr>
              <w:instrText xml:space="preserve"> PAGEREF _Toc518995377 \h </w:instrText>
            </w:r>
            <w:r w:rsidR="008B70CC">
              <w:rPr>
                <w:noProof/>
                <w:webHidden/>
              </w:rPr>
            </w:r>
            <w:r w:rsidR="008B70CC">
              <w:rPr>
                <w:noProof/>
                <w:webHidden/>
              </w:rPr>
              <w:fldChar w:fldCharType="separate"/>
            </w:r>
            <w:r w:rsidR="008B70CC">
              <w:rPr>
                <w:noProof/>
                <w:webHidden/>
              </w:rPr>
              <w:t>18</w:t>
            </w:r>
            <w:r w:rsidR="008B70CC">
              <w:rPr>
                <w:noProof/>
                <w:webHidden/>
              </w:rPr>
              <w:fldChar w:fldCharType="end"/>
            </w:r>
          </w:hyperlink>
        </w:p>
        <w:p w14:paraId="64872FCE" w14:textId="73E6A8B9" w:rsidR="008B70CC" w:rsidRDefault="0061276A">
          <w:pPr>
            <w:pStyle w:val="Obsah1"/>
            <w:rPr>
              <w:rFonts w:asciiTheme="minorHAnsi" w:eastAsiaTheme="minorEastAsia" w:hAnsiTheme="minorHAnsi" w:cstheme="minorBidi"/>
              <w:noProof/>
              <w:sz w:val="22"/>
              <w:lang w:eastAsia="cs-CZ"/>
            </w:rPr>
          </w:pPr>
          <w:hyperlink w:anchor="_Toc518995378" w:history="1">
            <w:r w:rsidR="008B70CC" w:rsidRPr="00F379F1">
              <w:rPr>
                <w:rStyle w:val="Hypertextovodkaz"/>
                <w:noProof/>
              </w:rPr>
              <w:t>7</w:t>
            </w:r>
            <w:r w:rsidR="008B70CC">
              <w:rPr>
                <w:rFonts w:asciiTheme="minorHAnsi" w:eastAsiaTheme="minorEastAsia" w:hAnsiTheme="minorHAnsi" w:cstheme="minorBidi"/>
                <w:noProof/>
                <w:sz w:val="22"/>
                <w:lang w:eastAsia="cs-CZ"/>
              </w:rPr>
              <w:tab/>
            </w:r>
            <w:r w:rsidR="008B70CC" w:rsidRPr="00F379F1">
              <w:rPr>
                <w:rStyle w:val="Hypertextovodkaz"/>
                <w:noProof/>
              </w:rPr>
              <w:t>Auditovatelnost a nepopiratelnost</w:t>
            </w:r>
            <w:r w:rsidR="008B70CC">
              <w:rPr>
                <w:noProof/>
                <w:webHidden/>
              </w:rPr>
              <w:tab/>
            </w:r>
            <w:r w:rsidR="008B70CC">
              <w:rPr>
                <w:noProof/>
                <w:webHidden/>
              </w:rPr>
              <w:fldChar w:fldCharType="begin"/>
            </w:r>
            <w:r w:rsidR="008B70CC">
              <w:rPr>
                <w:noProof/>
                <w:webHidden/>
              </w:rPr>
              <w:instrText xml:space="preserve"> PAGEREF _Toc518995378 \h </w:instrText>
            </w:r>
            <w:r w:rsidR="008B70CC">
              <w:rPr>
                <w:noProof/>
                <w:webHidden/>
              </w:rPr>
            </w:r>
            <w:r w:rsidR="008B70CC">
              <w:rPr>
                <w:noProof/>
                <w:webHidden/>
              </w:rPr>
              <w:fldChar w:fldCharType="separate"/>
            </w:r>
            <w:r w:rsidR="008B70CC">
              <w:rPr>
                <w:noProof/>
                <w:webHidden/>
              </w:rPr>
              <w:t>18</w:t>
            </w:r>
            <w:r w:rsidR="008B70CC">
              <w:rPr>
                <w:noProof/>
                <w:webHidden/>
              </w:rPr>
              <w:fldChar w:fldCharType="end"/>
            </w:r>
          </w:hyperlink>
        </w:p>
        <w:p w14:paraId="3141D4AB" w14:textId="7DB2265C" w:rsidR="008B70CC" w:rsidRDefault="0061276A">
          <w:pPr>
            <w:pStyle w:val="Obsah1"/>
            <w:rPr>
              <w:rFonts w:asciiTheme="minorHAnsi" w:eastAsiaTheme="minorEastAsia" w:hAnsiTheme="minorHAnsi" w:cstheme="minorBidi"/>
              <w:noProof/>
              <w:sz w:val="22"/>
              <w:lang w:eastAsia="cs-CZ"/>
            </w:rPr>
          </w:pPr>
          <w:hyperlink w:anchor="_Toc518995379" w:history="1">
            <w:r w:rsidR="008B70CC" w:rsidRPr="00F379F1">
              <w:rPr>
                <w:rStyle w:val="Hypertextovodkaz"/>
                <w:noProof/>
              </w:rPr>
              <w:t>8</w:t>
            </w:r>
            <w:r w:rsidR="008B70CC">
              <w:rPr>
                <w:rFonts w:asciiTheme="minorHAnsi" w:eastAsiaTheme="minorEastAsia" w:hAnsiTheme="minorHAnsi" w:cstheme="minorBidi"/>
                <w:noProof/>
                <w:sz w:val="22"/>
                <w:lang w:eastAsia="cs-CZ"/>
              </w:rPr>
              <w:tab/>
            </w:r>
            <w:r w:rsidR="008B70CC" w:rsidRPr="00F379F1">
              <w:rPr>
                <w:rStyle w:val="Hypertextovodkaz"/>
                <w:noProof/>
              </w:rPr>
              <w:t>Rozhraní systému</w:t>
            </w:r>
            <w:r w:rsidR="008B70CC">
              <w:rPr>
                <w:noProof/>
                <w:webHidden/>
              </w:rPr>
              <w:tab/>
            </w:r>
            <w:r w:rsidR="008B70CC">
              <w:rPr>
                <w:noProof/>
                <w:webHidden/>
              </w:rPr>
              <w:fldChar w:fldCharType="begin"/>
            </w:r>
            <w:r w:rsidR="008B70CC">
              <w:rPr>
                <w:noProof/>
                <w:webHidden/>
              </w:rPr>
              <w:instrText xml:space="preserve"> PAGEREF _Toc518995379 \h </w:instrText>
            </w:r>
            <w:r w:rsidR="008B70CC">
              <w:rPr>
                <w:noProof/>
                <w:webHidden/>
              </w:rPr>
            </w:r>
            <w:r w:rsidR="008B70CC">
              <w:rPr>
                <w:noProof/>
                <w:webHidden/>
              </w:rPr>
              <w:fldChar w:fldCharType="separate"/>
            </w:r>
            <w:r w:rsidR="008B70CC">
              <w:rPr>
                <w:noProof/>
                <w:webHidden/>
              </w:rPr>
              <w:t>20</w:t>
            </w:r>
            <w:r w:rsidR="008B70CC">
              <w:rPr>
                <w:noProof/>
                <w:webHidden/>
              </w:rPr>
              <w:fldChar w:fldCharType="end"/>
            </w:r>
          </w:hyperlink>
        </w:p>
        <w:p w14:paraId="45886E00" w14:textId="77F6B0F8" w:rsidR="008B70CC" w:rsidRDefault="0061276A">
          <w:pPr>
            <w:pStyle w:val="Obsah1"/>
            <w:rPr>
              <w:rFonts w:asciiTheme="minorHAnsi" w:eastAsiaTheme="minorEastAsia" w:hAnsiTheme="minorHAnsi" w:cstheme="minorBidi"/>
              <w:noProof/>
              <w:sz w:val="22"/>
              <w:lang w:eastAsia="cs-CZ"/>
            </w:rPr>
          </w:pPr>
          <w:hyperlink w:anchor="_Toc518995380" w:history="1">
            <w:r w:rsidR="008B70CC" w:rsidRPr="00F379F1">
              <w:rPr>
                <w:rStyle w:val="Hypertextovodkaz"/>
                <w:noProof/>
              </w:rPr>
              <w:t>9</w:t>
            </w:r>
            <w:r w:rsidR="008B70CC">
              <w:rPr>
                <w:rFonts w:asciiTheme="minorHAnsi" w:eastAsiaTheme="minorEastAsia" w:hAnsiTheme="minorHAnsi" w:cstheme="minorBidi"/>
                <w:noProof/>
                <w:sz w:val="22"/>
                <w:lang w:eastAsia="cs-CZ"/>
              </w:rPr>
              <w:tab/>
            </w:r>
            <w:r w:rsidR="008B70CC" w:rsidRPr="00F379F1">
              <w:rPr>
                <w:rStyle w:val="Hypertextovodkaz"/>
                <w:noProof/>
              </w:rPr>
              <w:t>Podpora, provoz a údržba, klasifikace chyb</w:t>
            </w:r>
            <w:r w:rsidR="008B70CC">
              <w:rPr>
                <w:noProof/>
                <w:webHidden/>
              </w:rPr>
              <w:tab/>
            </w:r>
            <w:r w:rsidR="008B70CC">
              <w:rPr>
                <w:noProof/>
                <w:webHidden/>
              </w:rPr>
              <w:fldChar w:fldCharType="begin"/>
            </w:r>
            <w:r w:rsidR="008B70CC">
              <w:rPr>
                <w:noProof/>
                <w:webHidden/>
              </w:rPr>
              <w:instrText xml:space="preserve"> PAGEREF _Toc518995380 \h </w:instrText>
            </w:r>
            <w:r w:rsidR="008B70CC">
              <w:rPr>
                <w:noProof/>
                <w:webHidden/>
              </w:rPr>
            </w:r>
            <w:r w:rsidR="008B70CC">
              <w:rPr>
                <w:noProof/>
                <w:webHidden/>
              </w:rPr>
              <w:fldChar w:fldCharType="separate"/>
            </w:r>
            <w:r w:rsidR="008B70CC">
              <w:rPr>
                <w:noProof/>
                <w:webHidden/>
              </w:rPr>
              <w:t>21</w:t>
            </w:r>
            <w:r w:rsidR="008B70CC">
              <w:rPr>
                <w:noProof/>
                <w:webHidden/>
              </w:rPr>
              <w:fldChar w:fldCharType="end"/>
            </w:r>
          </w:hyperlink>
        </w:p>
        <w:p w14:paraId="1DF0D396" w14:textId="4D728115" w:rsidR="008B70CC" w:rsidRDefault="0061276A">
          <w:pPr>
            <w:pStyle w:val="Obsah2"/>
            <w:rPr>
              <w:rFonts w:asciiTheme="minorHAnsi" w:eastAsiaTheme="minorEastAsia" w:hAnsiTheme="minorHAnsi" w:cstheme="minorBidi"/>
              <w:noProof/>
              <w:sz w:val="22"/>
              <w:lang w:eastAsia="cs-CZ"/>
            </w:rPr>
          </w:pPr>
          <w:hyperlink w:anchor="_Toc518995381" w:history="1">
            <w:r w:rsidR="008B70CC" w:rsidRPr="00F379F1">
              <w:rPr>
                <w:rStyle w:val="Hypertextovodkaz"/>
                <w:noProof/>
              </w:rPr>
              <w:t>9.1</w:t>
            </w:r>
            <w:r w:rsidR="008B70CC">
              <w:rPr>
                <w:rFonts w:asciiTheme="minorHAnsi" w:eastAsiaTheme="minorEastAsia" w:hAnsiTheme="minorHAnsi" w:cstheme="minorBidi"/>
                <w:noProof/>
                <w:sz w:val="22"/>
                <w:lang w:eastAsia="cs-CZ"/>
              </w:rPr>
              <w:tab/>
            </w:r>
            <w:r w:rsidR="008B70CC" w:rsidRPr="00F379F1">
              <w:rPr>
                <w:rStyle w:val="Hypertextovodkaz"/>
                <w:noProof/>
              </w:rPr>
              <w:t>Definice provozní podpory RPIS</w:t>
            </w:r>
            <w:r w:rsidR="008B70CC">
              <w:rPr>
                <w:noProof/>
                <w:webHidden/>
              </w:rPr>
              <w:tab/>
            </w:r>
            <w:r w:rsidR="008B70CC">
              <w:rPr>
                <w:noProof/>
                <w:webHidden/>
              </w:rPr>
              <w:fldChar w:fldCharType="begin"/>
            </w:r>
            <w:r w:rsidR="008B70CC">
              <w:rPr>
                <w:noProof/>
                <w:webHidden/>
              </w:rPr>
              <w:instrText xml:space="preserve"> PAGEREF _Toc518995381 \h </w:instrText>
            </w:r>
            <w:r w:rsidR="008B70CC">
              <w:rPr>
                <w:noProof/>
                <w:webHidden/>
              </w:rPr>
            </w:r>
            <w:r w:rsidR="008B70CC">
              <w:rPr>
                <w:noProof/>
                <w:webHidden/>
              </w:rPr>
              <w:fldChar w:fldCharType="separate"/>
            </w:r>
            <w:r w:rsidR="008B70CC">
              <w:rPr>
                <w:noProof/>
                <w:webHidden/>
              </w:rPr>
              <w:t>21</w:t>
            </w:r>
            <w:r w:rsidR="008B70CC">
              <w:rPr>
                <w:noProof/>
                <w:webHidden/>
              </w:rPr>
              <w:fldChar w:fldCharType="end"/>
            </w:r>
          </w:hyperlink>
        </w:p>
        <w:p w14:paraId="3AF1F650" w14:textId="2F00644E" w:rsidR="008B70CC" w:rsidRDefault="0061276A">
          <w:pPr>
            <w:pStyle w:val="Obsah2"/>
            <w:rPr>
              <w:rFonts w:asciiTheme="minorHAnsi" w:eastAsiaTheme="minorEastAsia" w:hAnsiTheme="minorHAnsi" w:cstheme="minorBidi"/>
              <w:noProof/>
              <w:sz w:val="22"/>
              <w:lang w:eastAsia="cs-CZ"/>
            </w:rPr>
          </w:pPr>
          <w:hyperlink w:anchor="_Toc518995382" w:history="1">
            <w:r w:rsidR="008B70CC" w:rsidRPr="00F379F1">
              <w:rPr>
                <w:rStyle w:val="Hypertextovodkaz"/>
                <w:noProof/>
              </w:rPr>
              <w:t>9.2</w:t>
            </w:r>
            <w:r w:rsidR="008B70CC">
              <w:rPr>
                <w:rFonts w:asciiTheme="minorHAnsi" w:eastAsiaTheme="minorEastAsia" w:hAnsiTheme="minorHAnsi" w:cstheme="minorBidi"/>
                <w:noProof/>
                <w:sz w:val="22"/>
                <w:lang w:eastAsia="cs-CZ"/>
              </w:rPr>
              <w:tab/>
            </w:r>
            <w:r w:rsidR="008B70CC" w:rsidRPr="00F379F1">
              <w:rPr>
                <w:rStyle w:val="Hypertextovodkaz"/>
                <w:noProof/>
              </w:rPr>
              <w:t>Podpora nulté úrovně (L0)</w:t>
            </w:r>
            <w:r w:rsidR="008B70CC">
              <w:rPr>
                <w:noProof/>
                <w:webHidden/>
              </w:rPr>
              <w:tab/>
            </w:r>
            <w:r w:rsidR="008B70CC">
              <w:rPr>
                <w:noProof/>
                <w:webHidden/>
              </w:rPr>
              <w:fldChar w:fldCharType="begin"/>
            </w:r>
            <w:r w:rsidR="008B70CC">
              <w:rPr>
                <w:noProof/>
                <w:webHidden/>
              </w:rPr>
              <w:instrText xml:space="preserve"> PAGEREF _Toc518995382 \h </w:instrText>
            </w:r>
            <w:r w:rsidR="008B70CC">
              <w:rPr>
                <w:noProof/>
                <w:webHidden/>
              </w:rPr>
            </w:r>
            <w:r w:rsidR="008B70CC">
              <w:rPr>
                <w:noProof/>
                <w:webHidden/>
              </w:rPr>
              <w:fldChar w:fldCharType="separate"/>
            </w:r>
            <w:r w:rsidR="008B70CC">
              <w:rPr>
                <w:noProof/>
                <w:webHidden/>
              </w:rPr>
              <w:t>21</w:t>
            </w:r>
            <w:r w:rsidR="008B70CC">
              <w:rPr>
                <w:noProof/>
                <w:webHidden/>
              </w:rPr>
              <w:fldChar w:fldCharType="end"/>
            </w:r>
          </w:hyperlink>
        </w:p>
        <w:p w14:paraId="6F832637" w14:textId="06C2B3C4" w:rsidR="008B70CC" w:rsidRDefault="0061276A">
          <w:pPr>
            <w:pStyle w:val="Obsah2"/>
            <w:rPr>
              <w:rFonts w:asciiTheme="minorHAnsi" w:eastAsiaTheme="minorEastAsia" w:hAnsiTheme="minorHAnsi" w:cstheme="minorBidi"/>
              <w:noProof/>
              <w:sz w:val="22"/>
              <w:lang w:eastAsia="cs-CZ"/>
            </w:rPr>
          </w:pPr>
          <w:hyperlink w:anchor="_Toc518995383" w:history="1">
            <w:r w:rsidR="008B70CC" w:rsidRPr="00F379F1">
              <w:rPr>
                <w:rStyle w:val="Hypertextovodkaz"/>
                <w:noProof/>
              </w:rPr>
              <w:t>9.3</w:t>
            </w:r>
            <w:r w:rsidR="008B70CC">
              <w:rPr>
                <w:rFonts w:asciiTheme="minorHAnsi" w:eastAsiaTheme="minorEastAsia" w:hAnsiTheme="minorHAnsi" w:cstheme="minorBidi"/>
                <w:noProof/>
                <w:sz w:val="22"/>
                <w:lang w:eastAsia="cs-CZ"/>
              </w:rPr>
              <w:tab/>
            </w:r>
            <w:r w:rsidR="008B70CC" w:rsidRPr="00F379F1">
              <w:rPr>
                <w:rStyle w:val="Hypertextovodkaz"/>
                <w:noProof/>
              </w:rPr>
              <w:t>Podpora první úrovně (L1)</w:t>
            </w:r>
            <w:r w:rsidR="008B70CC">
              <w:rPr>
                <w:noProof/>
                <w:webHidden/>
              </w:rPr>
              <w:tab/>
            </w:r>
            <w:r w:rsidR="008B70CC">
              <w:rPr>
                <w:noProof/>
                <w:webHidden/>
              </w:rPr>
              <w:fldChar w:fldCharType="begin"/>
            </w:r>
            <w:r w:rsidR="008B70CC">
              <w:rPr>
                <w:noProof/>
                <w:webHidden/>
              </w:rPr>
              <w:instrText xml:space="preserve"> PAGEREF _Toc518995383 \h </w:instrText>
            </w:r>
            <w:r w:rsidR="008B70CC">
              <w:rPr>
                <w:noProof/>
                <w:webHidden/>
              </w:rPr>
            </w:r>
            <w:r w:rsidR="008B70CC">
              <w:rPr>
                <w:noProof/>
                <w:webHidden/>
              </w:rPr>
              <w:fldChar w:fldCharType="separate"/>
            </w:r>
            <w:r w:rsidR="008B70CC">
              <w:rPr>
                <w:noProof/>
                <w:webHidden/>
              </w:rPr>
              <w:t>21</w:t>
            </w:r>
            <w:r w:rsidR="008B70CC">
              <w:rPr>
                <w:noProof/>
                <w:webHidden/>
              </w:rPr>
              <w:fldChar w:fldCharType="end"/>
            </w:r>
          </w:hyperlink>
        </w:p>
        <w:p w14:paraId="155DECF1" w14:textId="731074C5" w:rsidR="008B70CC" w:rsidRDefault="0061276A">
          <w:pPr>
            <w:pStyle w:val="Obsah2"/>
            <w:rPr>
              <w:rFonts w:asciiTheme="minorHAnsi" w:eastAsiaTheme="minorEastAsia" w:hAnsiTheme="minorHAnsi" w:cstheme="minorBidi"/>
              <w:noProof/>
              <w:sz w:val="22"/>
              <w:lang w:eastAsia="cs-CZ"/>
            </w:rPr>
          </w:pPr>
          <w:hyperlink w:anchor="_Toc518995384" w:history="1">
            <w:r w:rsidR="008B70CC" w:rsidRPr="00F379F1">
              <w:rPr>
                <w:rStyle w:val="Hypertextovodkaz"/>
                <w:noProof/>
              </w:rPr>
              <w:t>9.4</w:t>
            </w:r>
            <w:r w:rsidR="008B70CC">
              <w:rPr>
                <w:rFonts w:asciiTheme="minorHAnsi" w:eastAsiaTheme="minorEastAsia" w:hAnsiTheme="minorHAnsi" w:cstheme="minorBidi"/>
                <w:noProof/>
                <w:sz w:val="22"/>
                <w:lang w:eastAsia="cs-CZ"/>
              </w:rPr>
              <w:tab/>
            </w:r>
            <w:r w:rsidR="008B70CC" w:rsidRPr="00F379F1">
              <w:rPr>
                <w:rStyle w:val="Hypertextovodkaz"/>
                <w:noProof/>
              </w:rPr>
              <w:t>Podpora druhé úrovně (L2)</w:t>
            </w:r>
            <w:r w:rsidR="008B70CC">
              <w:rPr>
                <w:noProof/>
                <w:webHidden/>
              </w:rPr>
              <w:tab/>
            </w:r>
            <w:r w:rsidR="008B70CC">
              <w:rPr>
                <w:noProof/>
                <w:webHidden/>
              </w:rPr>
              <w:fldChar w:fldCharType="begin"/>
            </w:r>
            <w:r w:rsidR="008B70CC">
              <w:rPr>
                <w:noProof/>
                <w:webHidden/>
              </w:rPr>
              <w:instrText xml:space="preserve"> PAGEREF _Toc518995384 \h </w:instrText>
            </w:r>
            <w:r w:rsidR="008B70CC">
              <w:rPr>
                <w:noProof/>
                <w:webHidden/>
              </w:rPr>
            </w:r>
            <w:r w:rsidR="008B70CC">
              <w:rPr>
                <w:noProof/>
                <w:webHidden/>
              </w:rPr>
              <w:fldChar w:fldCharType="separate"/>
            </w:r>
            <w:r w:rsidR="008B70CC">
              <w:rPr>
                <w:noProof/>
                <w:webHidden/>
              </w:rPr>
              <w:t>21</w:t>
            </w:r>
            <w:r w:rsidR="008B70CC">
              <w:rPr>
                <w:noProof/>
                <w:webHidden/>
              </w:rPr>
              <w:fldChar w:fldCharType="end"/>
            </w:r>
          </w:hyperlink>
        </w:p>
        <w:p w14:paraId="4F578ED3" w14:textId="502ED4B1" w:rsidR="008B70CC" w:rsidRDefault="0061276A">
          <w:pPr>
            <w:pStyle w:val="Obsah2"/>
            <w:rPr>
              <w:rFonts w:asciiTheme="minorHAnsi" w:eastAsiaTheme="minorEastAsia" w:hAnsiTheme="minorHAnsi" w:cstheme="minorBidi"/>
              <w:noProof/>
              <w:sz w:val="22"/>
              <w:lang w:eastAsia="cs-CZ"/>
            </w:rPr>
          </w:pPr>
          <w:hyperlink w:anchor="_Toc518995385" w:history="1">
            <w:r w:rsidR="008B70CC" w:rsidRPr="00F379F1">
              <w:rPr>
                <w:rStyle w:val="Hypertextovodkaz"/>
                <w:noProof/>
              </w:rPr>
              <w:t>9.5</w:t>
            </w:r>
            <w:r w:rsidR="008B70CC">
              <w:rPr>
                <w:rFonts w:asciiTheme="minorHAnsi" w:eastAsiaTheme="minorEastAsia" w:hAnsiTheme="minorHAnsi" w:cstheme="minorBidi"/>
                <w:noProof/>
                <w:sz w:val="22"/>
                <w:lang w:eastAsia="cs-CZ"/>
              </w:rPr>
              <w:tab/>
            </w:r>
            <w:r w:rsidR="008B70CC" w:rsidRPr="00F379F1">
              <w:rPr>
                <w:rStyle w:val="Hypertextovodkaz"/>
                <w:noProof/>
              </w:rPr>
              <w:t>Podpora třetí úrovně (L3)</w:t>
            </w:r>
            <w:r w:rsidR="008B70CC">
              <w:rPr>
                <w:noProof/>
                <w:webHidden/>
              </w:rPr>
              <w:tab/>
            </w:r>
            <w:r w:rsidR="008B70CC">
              <w:rPr>
                <w:noProof/>
                <w:webHidden/>
              </w:rPr>
              <w:fldChar w:fldCharType="begin"/>
            </w:r>
            <w:r w:rsidR="008B70CC">
              <w:rPr>
                <w:noProof/>
                <w:webHidden/>
              </w:rPr>
              <w:instrText xml:space="preserve"> PAGEREF _Toc518995385 \h </w:instrText>
            </w:r>
            <w:r w:rsidR="008B70CC">
              <w:rPr>
                <w:noProof/>
                <w:webHidden/>
              </w:rPr>
            </w:r>
            <w:r w:rsidR="008B70CC">
              <w:rPr>
                <w:noProof/>
                <w:webHidden/>
              </w:rPr>
              <w:fldChar w:fldCharType="separate"/>
            </w:r>
            <w:r w:rsidR="008B70CC">
              <w:rPr>
                <w:noProof/>
                <w:webHidden/>
              </w:rPr>
              <w:t>22</w:t>
            </w:r>
            <w:r w:rsidR="008B70CC">
              <w:rPr>
                <w:noProof/>
                <w:webHidden/>
              </w:rPr>
              <w:fldChar w:fldCharType="end"/>
            </w:r>
          </w:hyperlink>
        </w:p>
        <w:p w14:paraId="6D0F141C" w14:textId="32F0BD70" w:rsidR="008B70CC" w:rsidRDefault="0061276A">
          <w:pPr>
            <w:pStyle w:val="Obsah2"/>
            <w:rPr>
              <w:rFonts w:asciiTheme="minorHAnsi" w:eastAsiaTheme="minorEastAsia" w:hAnsiTheme="minorHAnsi" w:cstheme="minorBidi"/>
              <w:noProof/>
              <w:sz w:val="22"/>
              <w:lang w:eastAsia="cs-CZ"/>
            </w:rPr>
          </w:pPr>
          <w:hyperlink w:anchor="_Toc518995386" w:history="1">
            <w:r w:rsidR="008B70CC" w:rsidRPr="00F379F1">
              <w:rPr>
                <w:rStyle w:val="Hypertextovodkaz"/>
                <w:noProof/>
              </w:rPr>
              <w:t>9.6</w:t>
            </w:r>
            <w:r w:rsidR="008B70CC">
              <w:rPr>
                <w:rFonts w:asciiTheme="minorHAnsi" w:eastAsiaTheme="minorEastAsia" w:hAnsiTheme="minorHAnsi" w:cstheme="minorBidi"/>
                <w:noProof/>
                <w:sz w:val="22"/>
                <w:lang w:eastAsia="cs-CZ"/>
              </w:rPr>
              <w:tab/>
            </w:r>
            <w:r w:rsidR="008B70CC" w:rsidRPr="00F379F1">
              <w:rPr>
                <w:rStyle w:val="Hypertextovodkaz"/>
                <w:noProof/>
              </w:rPr>
              <w:t>SLA podpory první úrovně (L1) a Service Desk</w:t>
            </w:r>
            <w:r w:rsidR="008B70CC">
              <w:rPr>
                <w:noProof/>
                <w:webHidden/>
              </w:rPr>
              <w:tab/>
            </w:r>
            <w:r w:rsidR="008B70CC">
              <w:rPr>
                <w:noProof/>
                <w:webHidden/>
              </w:rPr>
              <w:fldChar w:fldCharType="begin"/>
            </w:r>
            <w:r w:rsidR="008B70CC">
              <w:rPr>
                <w:noProof/>
                <w:webHidden/>
              </w:rPr>
              <w:instrText xml:space="preserve"> PAGEREF _Toc518995386 \h </w:instrText>
            </w:r>
            <w:r w:rsidR="008B70CC">
              <w:rPr>
                <w:noProof/>
                <w:webHidden/>
              </w:rPr>
            </w:r>
            <w:r w:rsidR="008B70CC">
              <w:rPr>
                <w:noProof/>
                <w:webHidden/>
              </w:rPr>
              <w:fldChar w:fldCharType="separate"/>
            </w:r>
            <w:r w:rsidR="008B70CC">
              <w:rPr>
                <w:noProof/>
                <w:webHidden/>
              </w:rPr>
              <w:t>22</w:t>
            </w:r>
            <w:r w:rsidR="008B70CC">
              <w:rPr>
                <w:noProof/>
                <w:webHidden/>
              </w:rPr>
              <w:fldChar w:fldCharType="end"/>
            </w:r>
          </w:hyperlink>
        </w:p>
        <w:p w14:paraId="76835FBE" w14:textId="4B346991" w:rsidR="008B70CC" w:rsidRDefault="0061276A">
          <w:pPr>
            <w:pStyle w:val="Obsah2"/>
            <w:rPr>
              <w:rFonts w:asciiTheme="minorHAnsi" w:eastAsiaTheme="minorEastAsia" w:hAnsiTheme="minorHAnsi" w:cstheme="minorBidi"/>
              <w:noProof/>
              <w:sz w:val="22"/>
              <w:lang w:eastAsia="cs-CZ"/>
            </w:rPr>
          </w:pPr>
          <w:hyperlink w:anchor="_Toc518995387" w:history="1">
            <w:r w:rsidR="008B70CC" w:rsidRPr="00F379F1">
              <w:rPr>
                <w:rStyle w:val="Hypertextovodkaz"/>
                <w:noProof/>
              </w:rPr>
              <w:t>9.6.1</w:t>
            </w:r>
            <w:r w:rsidR="008B70CC">
              <w:rPr>
                <w:rFonts w:asciiTheme="minorHAnsi" w:eastAsiaTheme="minorEastAsia" w:hAnsiTheme="minorHAnsi" w:cstheme="minorBidi"/>
                <w:noProof/>
                <w:sz w:val="22"/>
                <w:lang w:eastAsia="cs-CZ"/>
              </w:rPr>
              <w:tab/>
            </w:r>
            <w:r w:rsidR="008B70CC" w:rsidRPr="00F379F1">
              <w:rPr>
                <w:rStyle w:val="Hypertextovodkaz"/>
                <w:noProof/>
              </w:rPr>
              <w:t>Provozní doba</w:t>
            </w:r>
            <w:r w:rsidR="008B70CC">
              <w:rPr>
                <w:noProof/>
                <w:webHidden/>
              </w:rPr>
              <w:tab/>
            </w:r>
            <w:r w:rsidR="008B70CC">
              <w:rPr>
                <w:noProof/>
                <w:webHidden/>
              </w:rPr>
              <w:fldChar w:fldCharType="begin"/>
            </w:r>
            <w:r w:rsidR="008B70CC">
              <w:rPr>
                <w:noProof/>
                <w:webHidden/>
              </w:rPr>
              <w:instrText xml:space="preserve"> PAGEREF _Toc518995387 \h </w:instrText>
            </w:r>
            <w:r w:rsidR="008B70CC">
              <w:rPr>
                <w:noProof/>
                <w:webHidden/>
              </w:rPr>
            </w:r>
            <w:r w:rsidR="008B70CC">
              <w:rPr>
                <w:noProof/>
                <w:webHidden/>
              </w:rPr>
              <w:fldChar w:fldCharType="separate"/>
            </w:r>
            <w:r w:rsidR="008B70CC">
              <w:rPr>
                <w:noProof/>
                <w:webHidden/>
              </w:rPr>
              <w:t>22</w:t>
            </w:r>
            <w:r w:rsidR="008B70CC">
              <w:rPr>
                <w:noProof/>
                <w:webHidden/>
              </w:rPr>
              <w:fldChar w:fldCharType="end"/>
            </w:r>
          </w:hyperlink>
        </w:p>
        <w:p w14:paraId="28FCF9AE" w14:textId="430CEB2F" w:rsidR="008B70CC" w:rsidRDefault="0061276A">
          <w:pPr>
            <w:pStyle w:val="Obsah2"/>
            <w:rPr>
              <w:rFonts w:asciiTheme="minorHAnsi" w:eastAsiaTheme="minorEastAsia" w:hAnsiTheme="minorHAnsi" w:cstheme="minorBidi"/>
              <w:noProof/>
              <w:sz w:val="22"/>
              <w:lang w:eastAsia="cs-CZ"/>
            </w:rPr>
          </w:pPr>
          <w:hyperlink w:anchor="_Toc518995388" w:history="1">
            <w:r w:rsidR="008B70CC" w:rsidRPr="00F379F1">
              <w:rPr>
                <w:rStyle w:val="Hypertextovodkaz"/>
                <w:noProof/>
              </w:rPr>
              <w:t>9.6.2</w:t>
            </w:r>
            <w:r w:rsidR="008B70CC">
              <w:rPr>
                <w:rFonts w:asciiTheme="minorHAnsi" w:eastAsiaTheme="minorEastAsia" w:hAnsiTheme="minorHAnsi" w:cstheme="minorBidi"/>
                <w:noProof/>
                <w:sz w:val="22"/>
                <w:lang w:eastAsia="cs-CZ"/>
              </w:rPr>
              <w:tab/>
            </w:r>
            <w:r w:rsidR="008B70CC" w:rsidRPr="00F379F1">
              <w:rPr>
                <w:rStyle w:val="Hypertextovodkaz"/>
                <w:noProof/>
              </w:rPr>
              <w:t>Reakční doba</w:t>
            </w:r>
            <w:r w:rsidR="008B70CC">
              <w:rPr>
                <w:noProof/>
                <w:webHidden/>
              </w:rPr>
              <w:tab/>
            </w:r>
            <w:r w:rsidR="008B70CC">
              <w:rPr>
                <w:noProof/>
                <w:webHidden/>
              </w:rPr>
              <w:fldChar w:fldCharType="begin"/>
            </w:r>
            <w:r w:rsidR="008B70CC">
              <w:rPr>
                <w:noProof/>
                <w:webHidden/>
              </w:rPr>
              <w:instrText xml:space="preserve"> PAGEREF _Toc518995388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0C035338" w14:textId="3FFD7128" w:rsidR="008B70CC" w:rsidRDefault="0061276A">
          <w:pPr>
            <w:pStyle w:val="Obsah2"/>
            <w:rPr>
              <w:rFonts w:asciiTheme="minorHAnsi" w:eastAsiaTheme="minorEastAsia" w:hAnsiTheme="minorHAnsi" w:cstheme="minorBidi"/>
              <w:noProof/>
              <w:sz w:val="22"/>
              <w:lang w:eastAsia="cs-CZ"/>
            </w:rPr>
          </w:pPr>
          <w:hyperlink w:anchor="_Toc518995389" w:history="1">
            <w:r w:rsidR="008B70CC" w:rsidRPr="00F379F1">
              <w:rPr>
                <w:rStyle w:val="Hypertextovodkaz"/>
                <w:noProof/>
              </w:rPr>
              <w:t>9.7</w:t>
            </w:r>
            <w:r w:rsidR="008B70CC">
              <w:rPr>
                <w:rFonts w:asciiTheme="minorHAnsi" w:eastAsiaTheme="minorEastAsia" w:hAnsiTheme="minorHAnsi" w:cstheme="minorBidi"/>
                <w:noProof/>
                <w:sz w:val="22"/>
                <w:lang w:eastAsia="cs-CZ"/>
              </w:rPr>
              <w:tab/>
            </w:r>
            <w:r w:rsidR="008B70CC" w:rsidRPr="00F379F1">
              <w:rPr>
                <w:rStyle w:val="Hypertextovodkaz"/>
                <w:noProof/>
              </w:rPr>
              <w:t>SLA podpory druhé úrovně (L2)</w:t>
            </w:r>
            <w:r w:rsidR="008B70CC">
              <w:rPr>
                <w:noProof/>
                <w:webHidden/>
              </w:rPr>
              <w:tab/>
            </w:r>
            <w:r w:rsidR="008B70CC">
              <w:rPr>
                <w:noProof/>
                <w:webHidden/>
              </w:rPr>
              <w:fldChar w:fldCharType="begin"/>
            </w:r>
            <w:r w:rsidR="008B70CC">
              <w:rPr>
                <w:noProof/>
                <w:webHidden/>
              </w:rPr>
              <w:instrText xml:space="preserve"> PAGEREF _Toc518995389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769C37FF" w14:textId="6299E655" w:rsidR="008B70CC" w:rsidRDefault="0061276A">
          <w:pPr>
            <w:pStyle w:val="Obsah2"/>
            <w:rPr>
              <w:rFonts w:asciiTheme="minorHAnsi" w:eastAsiaTheme="minorEastAsia" w:hAnsiTheme="minorHAnsi" w:cstheme="minorBidi"/>
              <w:noProof/>
              <w:sz w:val="22"/>
              <w:lang w:eastAsia="cs-CZ"/>
            </w:rPr>
          </w:pPr>
          <w:hyperlink w:anchor="_Toc518995390" w:history="1">
            <w:r w:rsidR="008B70CC" w:rsidRPr="00F379F1">
              <w:rPr>
                <w:rStyle w:val="Hypertextovodkaz"/>
                <w:noProof/>
              </w:rPr>
              <w:t>9.7.1</w:t>
            </w:r>
            <w:r w:rsidR="008B70CC">
              <w:rPr>
                <w:rFonts w:asciiTheme="minorHAnsi" w:eastAsiaTheme="minorEastAsia" w:hAnsiTheme="minorHAnsi" w:cstheme="minorBidi"/>
                <w:noProof/>
                <w:sz w:val="22"/>
                <w:lang w:eastAsia="cs-CZ"/>
              </w:rPr>
              <w:tab/>
            </w:r>
            <w:r w:rsidR="008B70CC" w:rsidRPr="00F379F1">
              <w:rPr>
                <w:rStyle w:val="Hypertextovodkaz"/>
                <w:noProof/>
              </w:rPr>
              <w:t>Provozní doba</w:t>
            </w:r>
            <w:r w:rsidR="008B70CC">
              <w:rPr>
                <w:noProof/>
                <w:webHidden/>
              </w:rPr>
              <w:tab/>
            </w:r>
            <w:r w:rsidR="008B70CC">
              <w:rPr>
                <w:noProof/>
                <w:webHidden/>
              </w:rPr>
              <w:fldChar w:fldCharType="begin"/>
            </w:r>
            <w:r w:rsidR="008B70CC">
              <w:rPr>
                <w:noProof/>
                <w:webHidden/>
              </w:rPr>
              <w:instrText xml:space="preserve"> PAGEREF _Toc518995390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621D3BBA" w14:textId="15A16698" w:rsidR="008B70CC" w:rsidRDefault="0061276A">
          <w:pPr>
            <w:pStyle w:val="Obsah2"/>
            <w:rPr>
              <w:rFonts w:asciiTheme="minorHAnsi" w:eastAsiaTheme="minorEastAsia" w:hAnsiTheme="minorHAnsi" w:cstheme="minorBidi"/>
              <w:noProof/>
              <w:sz w:val="22"/>
              <w:lang w:eastAsia="cs-CZ"/>
            </w:rPr>
          </w:pPr>
          <w:hyperlink w:anchor="_Toc518995391" w:history="1">
            <w:r w:rsidR="008B70CC" w:rsidRPr="00F379F1">
              <w:rPr>
                <w:rStyle w:val="Hypertextovodkaz"/>
                <w:noProof/>
              </w:rPr>
              <w:t>9.7.2</w:t>
            </w:r>
            <w:r w:rsidR="008B70CC">
              <w:rPr>
                <w:rFonts w:asciiTheme="minorHAnsi" w:eastAsiaTheme="minorEastAsia" w:hAnsiTheme="minorHAnsi" w:cstheme="minorBidi"/>
                <w:noProof/>
                <w:sz w:val="22"/>
                <w:lang w:eastAsia="cs-CZ"/>
              </w:rPr>
              <w:tab/>
            </w:r>
            <w:r w:rsidR="008B70CC" w:rsidRPr="00F379F1">
              <w:rPr>
                <w:rStyle w:val="Hypertextovodkaz"/>
                <w:noProof/>
              </w:rPr>
              <w:t>Reakční doba</w:t>
            </w:r>
            <w:r w:rsidR="008B70CC">
              <w:rPr>
                <w:noProof/>
                <w:webHidden/>
              </w:rPr>
              <w:tab/>
            </w:r>
            <w:r w:rsidR="008B70CC">
              <w:rPr>
                <w:noProof/>
                <w:webHidden/>
              </w:rPr>
              <w:fldChar w:fldCharType="begin"/>
            </w:r>
            <w:r w:rsidR="008B70CC">
              <w:rPr>
                <w:noProof/>
                <w:webHidden/>
              </w:rPr>
              <w:instrText xml:space="preserve"> PAGEREF _Toc518995391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168945C9" w14:textId="12CF28C7" w:rsidR="008B70CC" w:rsidRDefault="0061276A">
          <w:pPr>
            <w:pStyle w:val="Obsah2"/>
            <w:rPr>
              <w:rFonts w:asciiTheme="minorHAnsi" w:eastAsiaTheme="minorEastAsia" w:hAnsiTheme="minorHAnsi" w:cstheme="minorBidi"/>
              <w:noProof/>
              <w:sz w:val="22"/>
              <w:lang w:eastAsia="cs-CZ"/>
            </w:rPr>
          </w:pPr>
          <w:hyperlink w:anchor="_Toc518995392" w:history="1">
            <w:r w:rsidR="008B70CC" w:rsidRPr="00F379F1">
              <w:rPr>
                <w:rStyle w:val="Hypertextovodkaz"/>
                <w:noProof/>
              </w:rPr>
              <w:t>9.8</w:t>
            </w:r>
            <w:r w:rsidR="008B70CC">
              <w:rPr>
                <w:rFonts w:asciiTheme="minorHAnsi" w:eastAsiaTheme="minorEastAsia" w:hAnsiTheme="minorHAnsi" w:cstheme="minorBidi"/>
                <w:noProof/>
                <w:sz w:val="22"/>
                <w:lang w:eastAsia="cs-CZ"/>
              </w:rPr>
              <w:tab/>
            </w:r>
            <w:r w:rsidR="008B70CC" w:rsidRPr="00F379F1">
              <w:rPr>
                <w:rStyle w:val="Hypertextovodkaz"/>
                <w:noProof/>
              </w:rPr>
              <w:t>SLA podpory třetí úrovně (L3)</w:t>
            </w:r>
            <w:r w:rsidR="008B70CC">
              <w:rPr>
                <w:noProof/>
                <w:webHidden/>
              </w:rPr>
              <w:tab/>
            </w:r>
            <w:r w:rsidR="008B70CC">
              <w:rPr>
                <w:noProof/>
                <w:webHidden/>
              </w:rPr>
              <w:fldChar w:fldCharType="begin"/>
            </w:r>
            <w:r w:rsidR="008B70CC">
              <w:rPr>
                <w:noProof/>
                <w:webHidden/>
              </w:rPr>
              <w:instrText xml:space="preserve"> PAGEREF _Toc518995392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2B46E31F" w14:textId="682AEBB3" w:rsidR="008B70CC" w:rsidRDefault="0061276A">
          <w:pPr>
            <w:pStyle w:val="Obsah2"/>
            <w:rPr>
              <w:rFonts w:asciiTheme="minorHAnsi" w:eastAsiaTheme="minorEastAsia" w:hAnsiTheme="minorHAnsi" w:cstheme="minorBidi"/>
              <w:noProof/>
              <w:sz w:val="22"/>
              <w:lang w:eastAsia="cs-CZ"/>
            </w:rPr>
          </w:pPr>
          <w:hyperlink w:anchor="_Toc518995393" w:history="1">
            <w:r w:rsidR="008B70CC" w:rsidRPr="00F379F1">
              <w:rPr>
                <w:rStyle w:val="Hypertextovodkaz"/>
                <w:noProof/>
              </w:rPr>
              <w:t>9.8.1</w:t>
            </w:r>
            <w:r w:rsidR="008B70CC">
              <w:rPr>
                <w:rFonts w:asciiTheme="minorHAnsi" w:eastAsiaTheme="minorEastAsia" w:hAnsiTheme="minorHAnsi" w:cstheme="minorBidi"/>
                <w:noProof/>
                <w:sz w:val="22"/>
                <w:lang w:eastAsia="cs-CZ"/>
              </w:rPr>
              <w:tab/>
            </w:r>
            <w:r w:rsidR="008B70CC" w:rsidRPr="00F379F1">
              <w:rPr>
                <w:rStyle w:val="Hypertextovodkaz"/>
                <w:noProof/>
              </w:rPr>
              <w:t>Provozní doba</w:t>
            </w:r>
            <w:r w:rsidR="008B70CC">
              <w:rPr>
                <w:noProof/>
                <w:webHidden/>
              </w:rPr>
              <w:tab/>
            </w:r>
            <w:r w:rsidR="008B70CC">
              <w:rPr>
                <w:noProof/>
                <w:webHidden/>
              </w:rPr>
              <w:fldChar w:fldCharType="begin"/>
            </w:r>
            <w:r w:rsidR="008B70CC">
              <w:rPr>
                <w:noProof/>
                <w:webHidden/>
              </w:rPr>
              <w:instrText xml:space="preserve"> PAGEREF _Toc518995393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5983F174" w14:textId="6D5B1C96" w:rsidR="008B70CC" w:rsidRDefault="0061276A">
          <w:pPr>
            <w:pStyle w:val="Obsah2"/>
            <w:rPr>
              <w:rFonts w:asciiTheme="minorHAnsi" w:eastAsiaTheme="minorEastAsia" w:hAnsiTheme="minorHAnsi" w:cstheme="minorBidi"/>
              <w:noProof/>
              <w:sz w:val="22"/>
              <w:lang w:eastAsia="cs-CZ"/>
            </w:rPr>
          </w:pPr>
          <w:hyperlink w:anchor="_Toc518995394" w:history="1">
            <w:r w:rsidR="008B70CC" w:rsidRPr="00F379F1">
              <w:rPr>
                <w:rStyle w:val="Hypertextovodkaz"/>
                <w:noProof/>
              </w:rPr>
              <w:t>9.8.2</w:t>
            </w:r>
            <w:r w:rsidR="008B70CC">
              <w:rPr>
                <w:rFonts w:asciiTheme="minorHAnsi" w:eastAsiaTheme="minorEastAsia" w:hAnsiTheme="minorHAnsi" w:cstheme="minorBidi"/>
                <w:noProof/>
                <w:sz w:val="22"/>
                <w:lang w:eastAsia="cs-CZ"/>
              </w:rPr>
              <w:tab/>
            </w:r>
            <w:r w:rsidR="008B70CC" w:rsidRPr="00F379F1">
              <w:rPr>
                <w:rStyle w:val="Hypertextovodkaz"/>
                <w:noProof/>
              </w:rPr>
              <w:t>Reakční doba</w:t>
            </w:r>
            <w:r w:rsidR="008B70CC">
              <w:rPr>
                <w:noProof/>
                <w:webHidden/>
              </w:rPr>
              <w:tab/>
            </w:r>
            <w:r w:rsidR="008B70CC">
              <w:rPr>
                <w:noProof/>
                <w:webHidden/>
              </w:rPr>
              <w:fldChar w:fldCharType="begin"/>
            </w:r>
            <w:r w:rsidR="008B70CC">
              <w:rPr>
                <w:noProof/>
                <w:webHidden/>
              </w:rPr>
              <w:instrText xml:space="preserve"> PAGEREF _Toc518995394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35D2DD23" w14:textId="7606E5CC" w:rsidR="008B70CC" w:rsidRDefault="0061276A">
          <w:pPr>
            <w:pStyle w:val="Obsah2"/>
            <w:rPr>
              <w:rFonts w:asciiTheme="minorHAnsi" w:eastAsiaTheme="minorEastAsia" w:hAnsiTheme="minorHAnsi" w:cstheme="minorBidi"/>
              <w:noProof/>
              <w:sz w:val="22"/>
              <w:lang w:eastAsia="cs-CZ"/>
            </w:rPr>
          </w:pPr>
          <w:hyperlink w:anchor="_Toc518995395" w:history="1">
            <w:r w:rsidR="008B70CC" w:rsidRPr="00F379F1">
              <w:rPr>
                <w:rStyle w:val="Hypertextovodkaz"/>
                <w:noProof/>
              </w:rPr>
              <w:t>9.8.3</w:t>
            </w:r>
            <w:r w:rsidR="008B70CC">
              <w:rPr>
                <w:rFonts w:asciiTheme="minorHAnsi" w:eastAsiaTheme="minorEastAsia" w:hAnsiTheme="minorHAnsi" w:cstheme="minorBidi"/>
                <w:noProof/>
                <w:sz w:val="22"/>
                <w:lang w:eastAsia="cs-CZ"/>
              </w:rPr>
              <w:tab/>
            </w:r>
            <w:r w:rsidR="008B70CC" w:rsidRPr="00F379F1">
              <w:rPr>
                <w:rStyle w:val="Hypertextovodkaz"/>
                <w:noProof/>
              </w:rPr>
              <w:t>Doba opravy</w:t>
            </w:r>
            <w:r w:rsidR="008B70CC">
              <w:rPr>
                <w:noProof/>
                <w:webHidden/>
              </w:rPr>
              <w:tab/>
            </w:r>
            <w:r w:rsidR="008B70CC">
              <w:rPr>
                <w:noProof/>
                <w:webHidden/>
              </w:rPr>
              <w:fldChar w:fldCharType="begin"/>
            </w:r>
            <w:r w:rsidR="008B70CC">
              <w:rPr>
                <w:noProof/>
                <w:webHidden/>
              </w:rPr>
              <w:instrText xml:space="preserve"> PAGEREF _Toc518995395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757A5410" w14:textId="4AF35250" w:rsidR="008B70CC" w:rsidRDefault="0061276A">
          <w:pPr>
            <w:pStyle w:val="Obsah2"/>
            <w:rPr>
              <w:rFonts w:asciiTheme="minorHAnsi" w:eastAsiaTheme="minorEastAsia" w:hAnsiTheme="minorHAnsi" w:cstheme="minorBidi"/>
              <w:noProof/>
              <w:sz w:val="22"/>
              <w:lang w:eastAsia="cs-CZ"/>
            </w:rPr>
          </w:pPr>
          <w:hyperlink w:anchor="_Toc518995396" w:history="1">
            <w:r w:rsidR="008B70CC" w:rsidRPr="00F379F1">
              <w:rPr>
                <w:rStyle w:val="Hypertextovodkaz"/>
                <w:noProof/>
              </w:rPr>
              <w:t>9.9</w:t>
            </w:r>
            <w:r w:rsidR="008B70CC">
              <w:rPr>
                <w:rFonts w:asciiTheme="minorHAnsi" w:eastAsiaTheme="minorEastAsia" w:hAnsiTheme="minorHAnsi" w:cstheme="minorBidi"/>
                <w:noProof/>
                <w:sz w:val="22"/>
                <w:lang w:eastAsia="cs-CZ"/>
              </w:rPr>
              <w:tab/>
            </w:r>
            <w:r w:rsidR="008B70CC" w:rsidRPr="00F379F1">
              <w:rPr>
                <w:rStyle w:val="Hypertextovodkaz"/>
                <w:noProof/>
              </w:rPr>
              <w:t>Klasifikace chyb</w:t>
            </w:r>
            <w:r w:rsidR="008B70CC">
              <w:rPr>
                <w:noProof/>
                <w:webHidden/>
              </w:rPr>
              <w:tab/>
            </w:r>
            <w:r w:rsidR="008B70CC">
              <w:rPr>
                <w:noProof/>
                <w:webHidden/>
              </w:rPr>
              <w:fldChar w:fldCharType="begin"/>
            </w:r>
            <w:r w:rsidR="008B70CC">
              <w:rPr>
                <w:noProof/>
                <w:webHidden/>
              </w:rPr>
              <w:instrText xml:space="preserve"> PAGEREF _Toc518995396 \h </w:instrText>
            </w:r>
            <w:r w:rsidR="008B70CC">
              <w:rPr>
                <w:noProof/>
                <w:webHidden/>
              </w:rPr>
            </w:r>
            <w:r w:rsidR="008B70CC">
              <w:rPr>
                <w:noProof/>
                <w:webHidden/>
              </w:rPr>
              <w:fldChar w:fldCharType="separate"/>
            </w:r>
            <w:r w:rsidR="008B70CC">
              <w:rPr>
                <w:noProof/>
                <w:webHidden/>
              </w:rPr>
              <w:t>23</w:t>
            </w:r>
            <w:r w:rsidR="008B70CC">
              <w:rPr>
                <w:noProof/>
                <w:webHidden/>
              </w:rPr>
              <w:fldChar w:fldCharType="end"/>
            </w:r>
          </w:hyperlink>
        </w:p>
        <w:p w14:paraId="70F7ED89" w14:textId="67ECDA40" w:rsidR="008B70CC" w:rsidRDefault="0061276A">
          <w:pPr>
            <w:pStyle w:val="Obsah1"/>
            <w:rPr>
              <w:rFonts w:asciiTheme="minorHAnsi" w:eastAsiaTheme="minorEastAsia" w:hAnsiTheme="minorHAnsi" w:cstheme="minorBidi"/>
              <w:noProof/>
              <w:sz w:val="22"/>
              <w:lang w:eastAsia="cs-CZ"/>
            </w:rPr>
          </w:pPr>
          <w:hyperlink w:anchor="_Toc518995397" w:history="1">
            <w:r w:rsidR="008B70CC" w:rsidRPr="00F379F1">
              <w:rPr>
                <w:rStyle w:val="Hypertextovodkaz"/>
                <w:noProof/>
              </w:rPr>
              <w:t>10</w:t>
            </w:r>
            <w:r w:rsidR="008B70CC">
              <w:rPr>
                <w:rFonts w:asciiTheme="minorHAnsi" w:eastAsiaTheme="minorEastAsia" w:hAnsiTheme="minorHAnsi" w:cstheme="minorBidi"/>
                <w:noProof/>
                <w:sz w:val="22"/>
                <w:lang w:eastAsia="cs-CZ"/>
              </w:rPr>
              <w:tab/>
            </w:r>
            <w:r w:rsidR="008B70CC" w:rsidRPr="00F379F1">
              <w:rPr>
                <w:rStyle w:val="Hypertextovodkaz"/>
                <w:noProof/>
              </w:rPr>
              <w:t>Rozvojové požadavky na RPIS – Služby rozvoje</w:t>
            </w:r>
            <w:r w:rsidR="008B70CC">
              <w:rPr>
                <w:noProof/>
                <w:webHidden/>
              </w:rPr>
              <w:tab/>
            </w:r>
            <w:r w:rsidR="008B70CC">
              <w:rPr>
                <w:noProof/>
                <w:webHidden/>
              </w:rPr>
              <w:fldChar w:fldCharType="begin"/>
            </w:r>
            <w:r w:rsidR="008B70CC">
              <w:rPr>
                <w:noProof/>
                <w:webHidden/>
              </w:rPr>
              <w:instrText xml:space="preserve"> PAGEREF _Toc518995397 \h </w:instrText>
            </w:r>
            <w:r w:rsidR="008B70CC">
              <w:rPr>
                <w:noProof/>
                <w:webHidden/>
              </w:rPr>
            </w:r>
            <w:r w:rsidR="008B70CC">
              <w:rPr>
                <w:noProof/>
                <w:webHidden/>
              </w:rPr>
              <w:fldChar w:fldCharType="separate"/>
            </w:r>
            <w:r w:rsidR="008B70CC">
              <w:rPr>
                <w:noProof/>
                <w:webHidden/>
              </w:rPr>
              <w:t>24</w:t>
            </w:r>
            <w:r w:rsidR="008B70CC">
              <w:rPr>
                <w:noProof/>
                <w:webHidden/>
              </w:rPr>
              <w:fldChar w:fldCharType="end"/>
            </w:r>
          </w:hyperlink>
        </w:p>
        <w:p w14:paraId="72608732" w14:textId="088C07F9" w:rsidR="008B70CC" w:rsidRDefault="0061276A">
          <w:pPr>
            <w:pStyle w:val="Obsah2"/>
            <w:rPr>
              <w:rFonts w:asciiTheme="minorHAnsi" w:eastAsiaTheme="minorEastAsia" w:hAnsiTheme="minorHAnsi" w:cstheme="minorBidi"/>
              <w:noProof/>
              <w:sz w:val="22"/>
              <w:lang w:eastAsia="cs-CZ"/>
            </w:rPr>
          </w:pPr>
          <w:hyperlink w:anchor="_Toc518995398" w:history="1">
            <w:r w:rsidR="008B70CC" w:rsidRPr="00F379F1">
              <w:rPr>
                <w:rStyle w:val="Hypertextovodkaz"/>
                <w:noProof/>
              </w:rPr>
              <w:t>10.1</w:t>
            </w:r>
            <w:r w:rsidR="008B70CC">
              <w:rPr>
                <w:rFonts w:asciiTheme="minorHAnsi" w:eastAsiaTheme="minorEastAsia" w:hAnsiTheme="minorHAnsi" w:cstheme="minorBidi"/>
                <w:noProof/>
                <w:sz w:val="22"/>
                <w:lang w:eastAsia="cs-CZ"/>
              </w:rPr>
              <w:tab/>
            </w:r>
            <w:r w:rsidR="008B70CC" w:rsidRPr="00F379F1">
              <w:rPr>
                <w:rStyle w:val="Hypertextovodkaz"/>
                <w:noProof/>
              </w:rPr>
              <w:t>Objednávání Služeb rozvoje</w:t>
            </w:r>
            <w:r w:rsidR="008B70CC">
              <w:rPr>
                <w:noProof/>
                <w:webHidden/>
              </w:rPr>
              <w:tab/>
            </w:r>
            <w:r w:rsidR="008B70CC">
              <w:rPr>
                <w:noProof/>
                <w:webHidden/>
              </w:rPr>
              <w:fldChar w:fldCharType="begin"/>
            </w:r>
            <w:r w:rsidR="008B70CC">
              <w:rPr>
                <w:noProof/>
                <w:webHidden/>
              </w:rPr>
              <w:instrText xml:space="preserve"> PAGEREF _Toc518995398 \h </w:instrText>
            </w:r>
            <w:r w:rsidR="008B70CC">
              <w:rPr>
                <w:noProof/>
                <w:webHidden/>
              </w:rPr>
            </w:r>
            <w:r w:rsidR="008B70CC">
              <w:rPr>
                <w:noProof/>
                <w:webHidden/>
              </w:rPr>
              <w:fldChar w:fldCharType="separate"/>
            </w:r>
            <w:r w:rsidR="008B70CC">
              <w:rPr>
                <w:noProof/>
                <w:webHidden/>
              </w:rPr>
              <w:t>24</w:t>
            </w:r>
            <w:r w:rsidR="008B70CC">
              <w:rPr>
                <w:noProof/>
                <w:webHidden/>
              </w:rPr>
              <w:fldChar w:fldCharType="end"/>
            </w:r>
          </w:hyperlink>
        </w:p>
        <w:p w14:paraId="7C2F6EB0" w14:textId="1ED373A5" w:rsidR="008B70CC" w:rsidRDefault="0061276A">
          <w:pPr>
            <w:pStyle w:val="Obsah2"/>
            <w:rPr>
              <w:rFonts w:asciiTheme="minorHAnsi" w:eastAsiaTheme="minorEastAsia" w:hAnsiTheme="minorHAnsi" w:cstheme="minorBidi"/>
              <w:noProof/>
              <w:sz w:val="22"/>
              <w:lang w:eastAsia="cs-CZ"/>
            </w:rPr>
          </w:pPr>
          <w:hyperlink w:anchor="_Toc518995405" w:history="1">
            <w:r w:rsidR="008B70CC" w:rsidRPr="00F379F1">
              <w:rPr>
                <w:rStyle w:val="Hypertextovodkaz"/>
                <w:noProof/>
              </w:rPr>
              <w:t>10.2</w:t>
            </w:r>
            <w:r w:rsidR="008B70CC">
              <w:rPr>
                <w:rFonts w:asciiTheme="minorHAnsi" w:eastAsiaTheme="minorEastAsia" w:hAnsiTheme="minorHAnsi" w:cstheme="minorBidi"/>
                <w:noProof/>
                <w:sz w:val="22"/>
                <w:lang w:eastAsia="cs-CZ"/>
              </w:rPr>
              <w:tab/>
            </w:r>
            <w:r w:rsidR="008B70CC" w:rsidRPr="00F379F1">
              <w:rPr>
                <w:rStyle w:val="Hypertextovodkaz"/>
                <w:noProof/>
              </w:rPr>
              <w:t>Akceptace Služeb rozvoje</w:t>
            </w:r>
            <w:r w:rsidR="008B70CC">
              <w:rPr>
                <w:noProof/>
                <w:webHidden/>
              </w:rPr>
              <w:tab/>
            </w:r>
            <w:r w:rsidR="008B70CC">
              <w:rPr>
                <w:noProof/>
                <w:webHidden/>
              </w:rPr>
              <w:fldChar w:fldCharType="begin"/>
            </w:r>
            <w:r w:rsidR="008B70CC">
              <w:rPr>
                <w:noProof/>
                <w:webHidden/>
              </w:rPr>
              <w:instrText xml:space="preserve"> PAGEREF _Toc518995405 \h </w:instrText>
            </w:r>
            <w:r w:rsidR="008B70CC">
              <w:rPr>
                <w:noProof/>
                <w:webHidden/>
              </w:rPr>
            </w:r>
            <w:r w:rsidR="008B70CC">
              <w:rPr>
                <w:noProof/>
                <w:webHidden/>
              </w:rPr>
              <w:fldChar w:fldCharType="separate"/>
            </w:r>
            <w:r w:rsidR="008B70CC">
              <w:rPr>
                <w:noProof/>
                <w:webHidden/>
              </w:rPr>
              <w:t>25</w:t>
            </w:r>
            <w:r w:rsidR="008B70CC">
              <w:rPr>
                <w:noProof/>
                <w:webHidden/>
              </w:rPr>
              <w:fldChar w:fldCharType="end"/>
            </w:r>
          </w:hyperlink>
        </w:p>
        <w:p w14:paraId="42B65AEF" w14:textId="427EF672" w:rsidR="008B70CC" w:rsidRDefault="0061276A">
          <w:pPr>
            <w:pStyle w:val="Obsah1"/>
            <w:rPr>
              <w:rFonts w:asciiTheme="minorHAnsi" w:eastAsiaTheme="minorEastAsia" w:hAnsiTheme="minorHAnsi" w:cstheme="minorBidi"/>
              <w:noProof/>
              <w:sz w:val="22"/>
              <w:lang w:eastAsia="cs-CZ"/>
            </w:rPr>
          </w:pPr>
          <w:hyperlink w:anchor="_Toc518995406" w:history="1">
            <w:r w:rsidR="008B70CC" w:rsidRPr="00F379F1">
              <w:rPr>
                <w:rStyle w:val="Hypertextovodkaz"/>
                <w:noProof/>
              </w:rPr>
              <w:t>11</w:t>
            </w:r>
            <w:r w:rsidR="008B70CC">
              <w:rPr>
                <w:rFonts w:asciiTheme="minorHAnsi" w:eastAsiaTheme="minorEastAsia" w:hAnsiTheme="minorHAnsi" w:cstheme="minorBidi"/>
                <w:noProof/>
                <w:sz w:val="22"/>
                <w:lang w:eastAsia="cs-CZ"/>
              </w:rPr>
              <w:tab/>
            </w:r>
            <w:r w:rsidR="008B70CC" w:rsidRPr="00F379F1">
              <w:rPr>
                <w:rStyle w:val="Hypertextovodkaz"/>
                <w:noProof/>
              </w:rPr>
              <w:t>Školení</w:t>
            </w:r>
            <w:r w:rsidR="008B70CC">
              <w:rPr>
                <w:noProof/>
                <w:webHidden/>
              </w:rPr>
              <w:tab/>
            </w:r>
            <w:r w:rsidR="008B70CC">
              <w:rPr>
                <w:noProof/>
                <w:webHidden/>
              </w:rPr>
              <w:fldChar w:fldCharType="begin"/>
            </w:r>
            <w:r w:rsidR="008B70CC">
              <w:rPr>
                <w:noProof/>
                <w:webHidden/>
              </w:rPr>
              <w:instrText xml:space="preserve"> PAGEREF _Toc518995406 \h </w:instrText>
            </w:r>
            <w:r w:rsidR="008B70CC">
              <w:rPr>
                <w:noProof/>
                <w:webHidden/>
              </w:rPr>
            </w:r>
            <w:r w:rsidR="008B70CC">
              <w:rPr>
                <w:noProof/>
                <w:webHidden/>
              </w:rPr>
              <w:fldChar w:fldCharType="separate"/>
            </w:r>
            <w:r w:rsidR="008B70CC">
              <w:rPr>
                <w:noProof/>
                <w:webHidden/>
              </w:rPr>
              <w:t>25</w:t>
            </w:r>
            <w:r w:rsidR="008B70CC">
              <w:rPr>
                <w:noProof/>
                <w:webHidden/>
              </w:rPr>
              <w:fldChar w:fldCharType="end"/>
            </w:r>
          </w:hyperlink>
        </w:p>
        <w:p w14:paraId="68CB6C8C" w14:textId="65D64A33" w:rsidR="008B70CC" w:rsidRDefault="0061276A">
          <w:pPr>
            <w:pStyle w:val="Obsah2"/>
            <w:rPr>
              <w:rFonts w:asciiTheme="minorHAnsi" w:eastAsiaTheme="minorEastAsia" w:hAnsiTheme="minorHAnsi" w:cstheme="minorBidi"/>
              <w:noProof/>
              <w:sz w:val="22"/>
              <w:lang w:eastAsia="cs-CZ"/>
            </w:rPr>
          </w:pPr>
          <w:hyperlink w:anchor="_Toc518995407" w:history="1">
            <w:r w:rsidR="008B70CC" w:rsidRPr="00F379F1">
              <w:rPr>
                <w:rStyle w:val="Hypertextovodkaz"/>
                <w:noProof/>
              </w:rPr>
              <w:t>11.1</w:t>
            </w:r>
            <w:r w:rsidR="008B70CC">
              <w:rPr>
                <w:rFonts w:asciiTheme="minorHAnsi" w:eastAsiaTheme="minorEastAsia" w:hAnsiTheme="minorHAnsi" w:cstheme="minorBidi"/>
                <w:noProof/>
                <w:sz w:val="22"/>
                <w:lang w:eastAsia="cs-CZ"/>
              </w:rPr>
              <w:tab/>
            </w:r>
            <w:r w:rsidR="008B70CC" w:rsidRPr="00F379F1">
              <w:rPr>
                <w:rStyle w:val="Hypertextovodkaz"/>
                <w:noProof/>
              </w:rPr>
              <w:t>Školení metodických pracovníků OSS</w:t>
            </w:r>
            <w:r w:rsidR="008B70CC">
              <w:rPr>
                <w:noProof/>
                <w:webHidden/>
              </w:rPr>
              <w:tab/>
            </w:r>
            <w:r w:rsidR="008B70CC">
              <w:rPr>
                <w:noProof/>
                <w:webHidden/>
              </w:rPr>
              <w:fldChar w:fldCharType="begin"/>
            </w:r>
            <w:r w:rsidR="008B70CC">
              <w:rPr>
                <w:noProof/>
                <w:webHidden/>
              </w:rPr>
              <w:instrText xml:space="preserve"> PAGEREF _Toc518995407 \h </w:instrText>
            </w:r>
            <w:r w:rsidR="008B70CC">
              <w:rPr>
                <w:noProof/>
                <w:webHidden/>
              </w:rPr>
            </w:r>
            <w:r w:rsidR="008B70CC">
              <w:rPr>
                <w:noProof/>
                <w:webHidden/>
              </w:rPr>
              <w:fldChar w:fldCharType="separate"/>
            </w:r>
            <w:r w:rsidR="008B70CC">
              <w:rPr>
                <w:noProof/>
                <w:webHidden/>
              </w:rPr>
              <w:t>25</w:t>
            </w:r>
            <w:r w:rsidR="008B70CC">
              <w:rPr>
                <w:noProof/>
                <w:webHidden/>
              </w:rPr>
              <w:fldChar w:fldCharType="end"/>
            </w:r>
          </w:hyperlink>
        </w:p>
        <w:p w14:paraId="5F101C03" w14:textId="62FA0B40" w:rsidR="008B70CC" w:rsidRDefault="0061276A">
          <w:pPr>
            <w:pStyle w:val="Obsah2"/>
            <w:rPr>
              <w:rFonts w:asciiTheme="minorHAnsi" w:eastAsiaTheme="minorEastAsia" w:hAnsiTheme="minorHAnsi" w:cstheme="minorBidi"/>
              <w:noProof/>
              <w:sz w:val="22"/>
              <w:lang w:eastAsia="cs-CZ"/>
            </w:rPr>
          </w:pPr>
          <w:hyperlink w:anchor="_Toc518995408" w:history="1">
            <w:r w:rsidR="008B70CC" w:rsidRPr="00F379F1">
              <w:rPr>
                <w:rStyle w:val="Hypertextovodkaz"/>
                <w:noProof/>
              </w:rPr>
              <w:t>11.2</w:t>
            </w:r>
            <w:r w:rsidR="008B70CC">
              <w:rPr>
                <w:rFonts w:asciiTheme="minorHAnsi" w:eastAsiaTheme="minorEastAsia" w:hAnsiTheme="minorHAnsi" w:cstheme="minorBidi"/>
                <w:noProof/>
                <w:sz w:val="22"/>
                <w:lang w:eastAsia="cs-CZ"/>
              </w:rPr>
              <w:tab/>
            </w:r>
            <w:r w:rsidR="008B70CC" w:rsidRPr="00F379F1">
              <w:rPr>
                <w:rStyle w:val="Hypertextovodkaz"/>
                <w:noProof/>
              </w:rPr>
              <w:t>Školení administrátorů první a druhé úrovně podpory</w:t>
            </w:r>
            <w:r w:rsidR="008B70CC">
              <w:rPr>
                <w:noProof/>
                <w:webHidden/>
              </w:rPr>
              <w:tab/>
            </w:r>
            <w:r w:rsidR="008B70CC">
              <w:rPr>
                <w:noProof/>
                <w:webHidden/>
              </w:rPr>
              <w:fldChar w:fldCharType="begin"/>
            </w:r>
            <w:r w:rsidR="008B70CC">
              <w:rPr>
                <w:noProof/>
                <w:webHidden/>
              </w:rPr>
              <w:instrText xml:space="preserve"> PAGEREF _Toc518995408 \h </w:instrText>
            </w:r>
            <w:r w:rsidR="008B70CC">
              <w:rPr>
                <w:noProof/>
                <w:webHidden/>
              </w:rPr>
            </w:r>
            <w:r w:rsidR="008B70CC">
              <w:rPr>
                <w:noProof/>
                <w:webHidden/>
              </w:rPr>
              <w:fldChar w:fldCharType="separate"/>
            </w:r>
            <w:r w:rsidR="008B70CC">
              <w:rPr>
                <w:noProof/>
                <w:webHidden/>
              </w:rPr>
              <w:t>26</w:t>
            </w:r>
            <w:r w:rsidR="008B70CC">
              <w:rPr>
                <w:noProof/>
                <w:webHidden/>
              </w:rPr>
              <w:fldChar w:fldCharType="end"/>
            </w:r>
          </w:hyperlink>
        </w:p>
        <w:p w14:paraId="080F812D" w14:textId="7EDC1ED6" w:rsidR="008B70CC" w:rsidRDefault="0061276A">
          <w:pPr>
            <w:pStyle w:val="Obsah2"/>
            <w:rPr>
              <w:rFonts w:asciiTheme="minorHAnsi" w:eastAsiaTheme="minorEastAsia" w:hAnsiTheme="minorHAnsi" w:cstheme="minorBidi"/>
              <w:noProof/>
              <w:sz w:val="22"/>
              <w:lang w:eastAsia="cs-CZ"/>
            </w:rPr>
          </w:pPr>
          <w:hyperlink w:anchor="_Toc518995409" w:history="1">
            <w:r w:rsidR="008B70CC" w:rsidRPr="00F379F1">
              <w:rPr>
                <w:rStyle w:val="Hypertextovodkaz"/>
                <w:noProof/>
              </w:rPr>
              <w:t>11.2.1</w:t>
            </w:r>
            <w:r w:rsidR="008B70CC">
              <w:rPr>
                <w:rFonts w:asciiTheme="minorHAnsi" w:eastAsiaTheme="minorEastAsia" w:hAnsiTheme="minorHAnsi" w:cstheme="minorBidi"/>
                <w:noProof/>
                <w:sz w:val="22"/>
                <w:lang w:eastAsia="cs-CZ"/>
              </w:rPr>
              <w:tab/>
            </w:r>
            <w:r w:rsidR="008B70CC" w:rsidRPr="00F379F1">
              <w:rPr>
                <w:rStyle w:val="Hypertextovodkaz"/>
                <w:noProof/>
              </w:rPr>
              <w:t>Školení administrátorů první úrovně podpory</w:t>
            </w:r>
            <w:r w:rsidR="008B70CC">
              <w:rPr>
                <w:noProof/>
                <w:webHidden/>
              </w:rPr>
              <w:tab/>
            </w:r>
            <w:r w:rsidR="008B70CC">
              <w:rPr>
                <w:noProof/>
                <w:webHidden/>
              </w:rPr>
              <w:fldChar w:fldCharType="begin"/>
            </w:r>
            <w:r w:rsidR="008B70CC">
              <w:rPr>
                <w:noProof/>
                <w:webHidden/>
              </w:rPr>
              <w:instrText xml:space="preserve"> PAGEREF _Toc518995409 \h </w:instrText>
            </w:r>
            <w:r w:rsidR="008B70CC">
              <w:rPr>
                <w:noProof/>
                <w:webHidden/>
              </w:rPr>
            </w:r>
            <w:r w:rsidR="008B70CC">
              <w:rPr>
                <w:noProof/>
                <w:webHidden/>
              </w:rPr>
              <w:fldChar w:fldCharType="separate"/>
            </w:r>
            <w:r w:rsidR="008B70CC">
              <w:rPr>
                <w:noProof/>
                <w:webHidden/>
              </w:rPr>
              <w:t>26</w:t>
            </w:r>
            <w:r w:rsidR="008B70CC">
              <w:rPr>
                <w:noProof/>
                <w:webHidden/>
              </w:rPr>
              <w:fldChar w:fldCharType="end"/>
            </w:r>
          </w:hyperlink>
        </w:p>
        <w:p w14:paraId="55DB45E8" w14:textId="6F01A8F9" w:rsidR="008B70CC" w:rsidRDefault="0061276A">
          <w:pPr>
            <w:pStyle w:val="Obsah2"/>
            <w:rPr>
              <w:rFonts w:asciiTheme="minorHAnsi" w:eastAsiaTheme="minorEastAsia" w:hAnsiTheme="minorHAnsi" w:cstheme="minorBidi"/>
              <w:noProof/>
              <w:sz w:val="22"/>
              <w:lang w:eastAsia="cs-CZ"/>
            </w:rPr>
          </w:pPr>
          <w:hyperlink w:anchor="_Toc518995410" w:history="1">
            <w:r w:rsidR="008B70CC" w:rsidRPr="00F379F1">
              <w:rPr>
                <w:rStyle w:val="Hypertextovodkaz"/>
                <w:noProof/>
              </w:rPr>
              <w:t>11.2.2</w:t>
            </w:r>
            <w:r w:rsidR="008B70CC">
              <w:rPr>
                <w:rFonts w:asciiTheme="minorHAnsi" w:eastAsiaTheme="minorEastAsia" w:hAnsiTheme="minorHAnsi" w:cstheme="minorBidi"/>
                <w:noProof/>
                <w:sz w:val="22"/>
                <w:lang w:eastAsia="cs-CZ"/>
              </w:rPr>
              <w:tab/>
            </w:r>
            <w:r w:rsidR="008B70CC" w:rsidRPr="00F379F1">
              <w:rPr>
                <w:rStyle w:val="Hypertextovodkaz"/>
                <w:noProof/>
              </w:rPr>
              <w:t>Školení administrátorů druhé úrovně podpory</w:t>
            </w:r>
            <w:r w:rsidR="008B70CC">
              <w:rPr>
                <w:noProof/>
                <w:webHidden/>
              </w:rPr>
              <w:tab/>
            </w:r>
            <w:r w:rsidR="008B70CC">
              <w:rPr>
                <w:noProof/>
                <w:webHidden/>
              </w:rPr>
              <w:fldChar w:fldCharType="begin"/>
            </w:r>
            <w:r w:rsidR="008B70CC">
              <w:rPr>
                <w:noProof/>
                <w:webHidden/>
              </w:rPr>
              <w:instrText xml:space="preserve"> PAGEREF _Toc518995410 \h </w:instrText>
            </w:r>
            <w:r w:rsidR="008B70CC">
              <w:rPr>
                <w:noProof/>
                <w:webHidden/>
              </w:rPr>
            </w:r>
            <w:r w:rsidR="008B70CC">
              <w:rPr>
                <w:noProof/>
                <w:webHidden/>
              </w:rPr>
              <w:fldChar w:fldCharType="separate"/>
            </w:r>
            <w:r w:rsidR="008B70CC">
              <w:rPr>
                <w:noProof/>
                <w:webHidden/>
              </w:rPr>
              <w:t>26</w:t>
            </w:r>
            <w:r w:rsidR="008B70CC">
              <w:rPr>
                <w:noProof/>
                <w:webHidden/>
              </w:rPr>
              <w:fldChar w:fldCharType="end"/>
            </w:r>
          </w:hyperlink>
        </w:p>
        <w:p w14:paraId="5815B5B6" w14:textId="74AD16EC" w:rsidR="008B70CC" w:rsidRDefault="0061276A">
          <w:pPr>
            <w:pStyle w:val="Obsah1"/>
            <w:rPr>
              <w:rFonts w:asciiTheme="minorHAnsi" w:eastAsiaTheme="minorEastAsia" w:hAnsiTheme="minorHAnsi" w:cstheme="minorBidi"/>
              <w:noProof/>
              <w:sz w:val="22"/>
              <w:lang w:eastAsia="cs-CZ"/>
            </w:rPr>
          </w:pPr>
          <w:hyperlink w:anchor="_Toc518995411" w:history="1">
            <w:r w:rsidR="008B70CC" w:rsidRPr="00F379F1">
              <w:rPr>
                <w:rStyle w:val="Hypertextovodkaz"/>
                <w:noProof/>
              </w:rPr>
              <w:t>12</w:t>
            </w:r>
            <w:r w:rsidR="008B70CC">
              <w:rPr>
                <w:rFonts w:asciiTheme="minorHAnsi" w:eastAsiaTheme="minorEastAsia" w:hAnsiTheme="minorHAnsi" w:cstheme="minorBidi"/>
                <w:noProof/>
                <w:sz w:val="22"/>
                <w:lang w:eastAsia="cs-CZ"/>
              </w:rPr>
              <w:tab/>
            </w:r>
            <w:r w:rsidR="008B70CC" w:rsidRPr="00F379F1">
              <w:rPr>
                <w:rStyle w:val="Hypertextovodkaz"/>
                <w:noProof/>
              </w:rPr>
              <w:t>Další požadavky</w:t>
            </w:r>
            <w:r w:rsidR="008B70CC">
              <w:rPr>
                <w:noProof/>
                <w:webHidden/>
              </w:rPr>
              <w:tab/>
            </w:r>
            <w:r w:rsidR="008B70CC">
              <w:rPr>
                <w:noProof/>
                <w:webHidden/>
              </w:rPr>
              <w:fldChar w:fldCharType="begin"/>
            </w:r>
            <w:r w:rsidR="008B70CC">
              <w:rPr>
                <w:noProof/>
                <w:webHidden/>
              </w:rPr>
              <w:instrText xml:space="preserve"> PAGEREF _Toc518995411 \h </w:instrText>
            </w:r>
            <w:r w:rsidR="008B70CC">
              <w:rPr>
                <w:noProof/>
                <w:webHidden/>
              </w:rPr>
            </w:r>
            <w:r w:rsidR="008B70CC">
              <w:rPr>
                <w:noProof/>
                <w:webHidden/>
              </w:rPr>
              <w:fldChar w:fldCharType="separate"/>
            </w:r>
            <w:r w:rsidR="008B70CC">
              <w:rPr>
                <w:noProof/>
                <w:webHidden/>
              </w:rPr>
              <w:t>27</w:t>
            </w:r>
            <w:r w:rsidR="008B70CC">
              <w:rPr>
                <w:noProof/>
                <w:webHidden/>
              </w:rPr>
              <w:fldChar w:fldCharType="end"/>
            </w:r>
          </w:hyperlink>
        </w:p>
        <w:p w14:paraId="53E8FE8D" w14:textId="1C5A54CA" w:rsidR="008B70CC" w:rsidRDefault="0061276A">
          <w:pPr>
            <w:pStyle w:val="Obsah2"/>
            <w:rPr>
              <w:rFonts w:asciiTheme="minorHAnsi" w:eastAsiaTheme="minorEastAsia" w:hAnsiTheme="minorHAnsi" w:cstheme="minorBidi"/>
              <w:noProof/>
              <w:sz w:val="22"/>
              <w:lang w:eastAsia="cs-CZ"/>
            </w:rPr>
          </w:pPr>
          <w:hyperlink w:anchor="_Toc518995412" w:history="1">
            <w:r w:rsidR="008B70CC" w:rsidRPr="00F379F1">
              <w:rPr>
                <w:rStyle w:val="Hypertextovodkaz"/>
                <w:noProof/>
              </w:rPr>
              <w:t>12.1</w:t>
            </w:r>
            <w:r w:rsidR="008B70CC">
              <w:rPr>
                <w:rFonts w:asciiTheme="minorHAnsi" w:eastAsiaTheme="minorEastAsia" w:hAnsiTheme="minorHAnsi" w:cstheme="minorBidi"/>
                <w:noProof/>
                <w:sz w:val="22"/>
                <w:lang w:eastAsia="cs-CZ"/>
              </w:rPr>
              <w:tab/>
            </w:r>
            <w:r w:rsidR="008B70CC" w:rsidRPr="00F379F1">
              <w:rPr>
                <w:rStyle w:val="Hypertextovodkaz"/>
                <w:noProof/>
              </w:rPr>
              <w:t>Migrace</w:t>
            </w:r>
            <w:r w:rsidR="008B70CC">
              <w:rPr>
                <w:noProof/>
                <w:webHidden/>
              </w:rPr>
              <w:tab/>
            </w:r>
            <w:r w:rsidR="008B70CC">
              <w:rPr>
                <w:noProof/>
                <w:webHidden/>
              </w:rPr>
              <w:fldChar w:fldCharType="begin"/>
            </w:r>
            <w:r w:rsidR="008B70CC">
              <w:rPr>
                <w:noProof/>
                <w:webHidden/>
              </w:rPr>
              <w:instrText xml:space="preserve"> PAGEREF _Toc518995412 \h </w:instrText>
            </w:r>
            <w:r w:rsidR="008B70CC">
              <w:rPr>
                <w:noProof/>
                <w:webHidden/>
              </w:rPr>
            </w:r>
            <w:r w:rsidR="008B70CC">
              <w:rPr>
                <w:noProof/>
                <w:webHidden/>
              </w:rPr>
              <w:fldChar w:fldCharType="separate"/>
            </w:r>
            <w:r w:rsidR="008B70CC">
              <w:rPr>
                <w:noProof/>
                <w:webHidden/>
              </w:rPr>
              <w:t>27</w:t>
            </w:r>
            <w:r w:rsidR="008B70CC">
              <w:rPr>
                <w:noProof/>
                <w:webHidden/>
              </w:rPr>
              <w:fldChar w:fldCharType="end"/>
            </w:r>
          </w:hyperlink>
        </w:p>
        <w:p w14:paraId="2C7A5598" w14:textId="24D42889" w:rsidR="008B70CC" w:rsidRDefault="0061276A">
          <w:pPr>
            <w:pStyle w:val="Obsah2"/>
            <w:rPr>
              <w:rFonts w:asciiTheme="minorHAnsi" w:eastAsiaTheme="minorEastAsia" w:hAnsiTheme="minorHAnsi" w:cstheme="minorBidi"/>
              <w:noProof/>
              <w:sz w:val="22"/>
              <w:lang w:eastAsia="cs-CZ"/>
            </w:rPr>
          </w:pPr>
          <w:hyperlink w:anchor="_Toc518995413" w:history="1">
            <w:r w:rsidR="008B70CC" w:rsidRPr="00F379F1">
              <w:rPr>
                <w:rStyle w:val="Hypertextovodkaz"/>
                <w:noProof/>
              </w:rPr>
              <w:t>12.1.1</w:t>
            </w:r>
            <w:r w:rsidR="008B70CC">
              <w:rPr>
                <w:rFonts w:asciiTheme="minorHAnsi" w:eastAsiaTheme="minorEastAsia" w:hAnsiTheme="minorHAnsi" w:cstheme="minorBidi"/>
                <w:noProof/>
                <w:sz w:val="22"/>
                <w:lang w:eastAsia="cs-CZ"/>
              </w:rPr>
              <w:tab/>
            </w:r>
            <w:r w:rsidR="008B70CC" w:rsidRPr="00F379F1">
              <w:rPr>
                <w:rStyle w:val="Hypertextovodkaz"/>
                <w:noProof/>
              </w:rPr>
              <w:t>Ministerstvo Financí</w:t>
            </w:r>
            <w:r w:rsidR="008B70CC">
              <w:rPr>
                <w:noProof/>
                <w:webHidden/>
              </w:rPr>
              <w:tab/>
            </w:r>
            <w:r w:rsidR="008B70CC">
              <w:rPr>
                <w:noProof/>
                <w:webHidden/>
              </w:rPr>
              <w:fldChar w:fldCharType="begin"/>
            </w:r>
            <w:r w:rsidR="008B70CC">
              <w:rPr>
                <w:noProof/>
                <w:webHidden/>
              </w:rPr>
              <w:instrText xml:space="preserve"> PAGEREF _Toc518995413 \h </w:instrText>
            </w:r>
            <w:r w:rsidR="008B70CC">
              <w:rPr>
                <w:noProof/>
                <w:webHidden/>
              </w:rPr>
            </w:r>
            <w:r w:rsidR="008B70CC">
              <w:rPr>
                <w:noProof/>
                <w:webHidden/>
              </w:rPr>
              <w:fldChar w:fldCharType="separate"/>
            </w:r>
            <w:r w:rsidR="008B70CC">
              <w:rPr>
                <w:noProof/>
                <w:webHidden/>
              </w:rPr>
              <w:t>34</w:t>
            </w:r>
            <w:r w:rsidR="008B70CC">
              <w:rPr>
                <w:noProof/>
                <w:webHidden/>
              </w:rPr>
              <w:fldChar w:fldCharType="end"/>
            </w:r>
          </w:hyperlink>
        </w:p>
        <w:p w14:paraId="6C32710C" w14:textId="40D863A1" w:rsidR="008B70CC" w:rsidRDefault="0061276A">
          <w:pPr>
            <w:pStyle w:val="Obsah2"/>
            <w:rPr>
              <w:rFonts w:asciiTheme="minorHAnsi" w:eastAsiaTheme="minorEastAsia" w:hAnsiTheme="minorHAnsi" w:cstheme="minorBidi"/>
              <w:noProof/>
              <w:sz w:val="22"/>
              <w:lang w:eastAsia="cs-CZ"/>
            </w:rPr>
          </w:pPr>
          <w:hyperlink w:anchor="_Toc518995414" w:history="1">
            <w:r w:rsidR="008B70CC" w:rsidRPr="00F379F1">
              <w:rPr>
                <w:rStyle w:val="Hypertextovodkaz"/>
                <w:noProof/>
              </w:rPr>
              <w:t>12.1.2</w:t>
            </w:r>
            <w:r w:rsidR="008B70CC">
              <w:rPr>
                <w:rFonts w:asciiTheme="minorHAnsi" w:eastAsiaTheme="minorEastAsia" w:hAnsiTheme="minorHAnsi" w:cstheme="minorBidi"/>
                <w:noProof/>
                <w:sz w:val="22"/>
                <w:lang w:eastAsia="cs-CZ"/>
              </w:rPr>
              <w:tab/>
            </w:r>
            <w:r w:rsidR="008B70CC" w:rsidRPr="00F379F1">
              <w:rPr>
                <w:rStyle w:val="Hypertextovodkaz"/>
                <w:noProof/>
              </w:rPr>
              <w:t>GFŘ</w:t>
            </w:r>
            <w:r w:rsidR="008B70CC">
              <w:rPr>
                <w:noProof/>
                <w:webHidden/>
              </w:rPr>
              <w:tab/>
            </w:r>
            <w:r w:rsidR="008B70CC">
              <w:rPr>
                <w:noProof/>
                <w:webHidden/>
              </w:rPr>
              <w:fldChar w:fldCharType="begin"/>
            </w:r>
            <w:r w:rsidR="008B70CC">
              <w:rPr>
                <w:noProof/>
                <w:webHidden/>
              </w:rPr>
              <w:instrText xml:space="preserve"> PAGEREF _Toc518995414 \h </w:instrText>
            </w:r>
            <w:r w:rsidR="008B70CC">
              <w:rPr>
                <w:noProof/>
                <w:webHidden/>
              </w:rPr>
            </w:r>
            <w:r w:rsidR="008B70CC">
              <w:rPr>
                <w:noProof/>
                <w:webHidden/>
              </w:rPr>
              <w:fldChar w:fldCharType="separate"/>
            </w:r>
            <w:r w:rsidR="008B70CC">
              <w:rPr>
                <w:noProof/>
                <w:webHidden/>
              </w:rPr>
              <w:t>42</w:t>
            </w:r>
            <w:r w:rsidR="008B70CC">
              <w:rPr>
                <w:noProof/>
                <w:webHidden/>
              </w:rPr>
              <w:fldChar w:fldCharType="end"/>
            </w:r>
          </w:hyperlink>
        </w:p>
        <w:p w14:paraId="6627C87A" w14:textId="498C5E39" w:rsidR="008B70CC" w:rsidRDefault="0061276A">
          <w:pPr>
            <w:pStyle w:val="Obsah2"/>
            <w:rPr>
              <w:rFonts w:asciiTheme="minorHAnsi" w:eastAsiaTheme="minorEastAsia" w:hAnsiTheme="minorHAnsi" w:cstheme="minorBidi"/>
              <w:noProof/>
              <w:sz w:val="22"/>
              <w:lang w:eastAsia="cs-CZ"/>
            </w:rPr>
          </w:pPr>
          <w:hyperlink w:anchor="_Toc518995415" w:history="1">
            <w:r w:rsidR="008B70CC" w:rsidRPr="00F379F1">
              <w:rPr>
                <w:rStyle w:val="Hypertextovodkaz"/>
                <w:noProof/>
              </w:rPr>
              <w:t>12.1.3</w:t>
            </w:r>
            <w:r w:rsidR="008B70CC">
              <w:rPr>
                <w:rFonts w:asciiTheme="minorHAnsi" w:eastAsiaTheme="minorEastAsia" w:hAnsiTheme="minorHAnsi" w:cstheme="minorBidi"/>
                <w:noProof/>
                <w:sz w:val="22"/>
                <w:lang w:eastAsia="cs-CZ"/>
              </w:rPr>
              <w:tab/>
            </w:r>
            <w:r w:rsidR="008B70CC" w:rsidRPr="00F379F1">
              <w:rPr>
                <w:rStyle w:val="Hypertextovodkaz"/>
                <w:noProof/>
              </w:rPr>
              <w:t>GŘC</w:t>
            </w:r>
            <w:r w:rsidR="008B70CC">
              <w:rPr>
                <w:noProof/>
                <w:webHidden/>
              </w:rPr>
              <w:tab/>
            </w:r>
            <w:r w:rsidR="008B70CC">
              <w:rPr>
                <w:noProof/>
                <w:webHidden/>
              </w:rPr>
              <w:fldChar w:fldCharType="begin"/>
            </w:r>
            <w:r w:rsidR="008B70CC">
              <w:rPr>
                <w:noProof/>
                <w:webHidden/>
              </w:rPr>
              <w:instrText xml:space="preserve"> PAGEREF _Toc518995415 \h </w:instrText>
            </w:r>
            <w:r w:rsidR="008B70CC">
              <w:rPr>
                <w:noProof/>
                <w:webHidden/>
              </w:rPr>
            </w:r>
            <w:r w:rsidR="008B70CC">
              <w:rPr>
                <w:noProof/>
                <w:webHidden/>
              </w:rPr>
              <w:fldChar w:fldCharType="separate"/>
            </w:r>
            <w:r w:rsidR="008B70CC">
              <w:rPr>
                <w:noProof/>
                <w:webHidden/>
              </w:rPr>
              <w:t>43</w:t>
            </w:r>
            <w:r w:rsidR="008B70CC">
              <w:rPr>
                <w:noProof/>
                <w:webHidden/>
              </w:rPr>
              <w:fldChar w:fldCharType="end"/>
            </w:r>
          </w:hyperlink>
        </w:p>
        <w:p w14:paraId="1F42D88C" w14:textId="628864C4" w:rsidR="008B70CC" w:rsidRDefault="0061276A">
          <w:pPr>
            <w:pStyle w:val="Obsah2"/>
            <w:rPr>
              <w:rFonts w:asciiTheme="minorHAnsi" w:eastAsiaTheme="minorEastAsia" w:hAnsiTheme="minorHAnsi" w:cstheme="minorBidi"/>
              <w:noProof/>
              <w:sz w:val="22"/>
              <w:lang w:eastAsia="cs-CZ"/>
            </w:rPr>
          </w:pPr>
          <w:hyperlink w:anchor="_Toc518995416" w:history="1">
            <w:r w:rsidR="008B70CC" w:rsidRPr="00F379F1">
              <w:rPr>
                <w:rStyle w:val="Hypertextovodkaz"/>
                <w:noProof/>
              </w:rPr>
              <w:t>12.1.4</w:t>
            </w:r>
            <w:r w:rsidR="008B70CC">
              <w:rPr>
                <w:rFonts w:asciiTheme="minorHAnsi" w:eastAsiaTheme="minorEastAsia" w:hAnsiTheme="minorHAnsi" w:cstheme="minorBidi"/>
                <w:noProof/>
                <w:sz w:val="22"/>
                <w:lang w:eastAsia="cs-CZ"/>
              </w:rPr>
              <w:tab/>
            </w:r>
            <w:r w:rsidR="008B70CC" w:rsidRPr="00F379F1">
              <w:rPr>
                <w:rStyle w:val="Hypertextovodkaz"/>
                <w:noProof/>
              </w:rPr>
              <w:t>ÚZSVM</w:t>
            </w:r>
            <w:r w:rsidR="008B70CC">
              <w:rPr>
                <w:noProof/>
                <w:webHidden/>
              </w:rPr>
              <w:tab/>
            </w:r>
            <w:r w:rsidR="008B70CC">
              <w:rPr>
                <w:noProof/>
                <w:webHidden/>
              </w:rPr>
              <w:fldChar w:fldCharType="begin"/>
            </w:r>
            <w:r w:rsidR="008B70CC">
              <w:rPr>
                <w:noProof/>
                <w:webHidden/>
              </w:rPr>
              <w:instrText xml:space="preserve"> PAGEREF _Toc518995416 \h </w:instrText>
            </w:r>
            <w:r w:rsidR="008B70CC">
              <w:rPr>
                <w:noProof/>
                <w:webHidden/>
              </w:rPr>
            </w:r>
            <w:r w:rsidR="008B70CC">
              <w:rPr>
                <w:noProof/>
                <w:webHidden/>
              </w:rPr>
              <w:fldChar w:fldCharType="separate"/>
            </w:r>
            <w:r w:rsidR="008B70CC">
              <w:rPr>
                <w:noProof/>
                <w:webHidden/>
              </w:rPr>
              <w:t>45</w:t>
            </w:r>
            <w:r w:rsidR="008B70CC">
              <w:rPr>
                <w:noProof/>
                <w:webHidden/>
              </w:rPr>
              <w:fldChar w:fldCharType="end"/>
            </w:r>
          </w:hyperlink>
        </w:p>
        <w:p w14:paraId="627A3FBC" w14:textId="080EC640" w:rsidR="008B70CC" w:rsidRDefault="0061276A">
          <w:pPr>
            <w:pStyle w:val="Obsah2"/>
            <w:rPr>
              <w:rFonts w:asciiTheme="minorHAnsi" w:eastAsiaTheme="minorEastAsia" w:hAnsiTheme="minorHAnsi" w:cstheme="minorBidi"/>
              <w:noProof/>
              <w:sz w:val="22"/>
              <w:lang w:eastAsia="cs-CZ"/>
            </w:rPr>
          </w:pPr>
          <w:hyperlink w:anchor="_Toc518995417" w:history="1">
            <w:r w:rsidR="008B70CC" w:rsidRPr="00F379F1">
              <w:rPr>
                <w:rStyle w:val="Hypertextovodkaz"/>
                <w:noProof/>
              </w:rPr>
              <w:t>12.1.5</w:t>
            </w:r>
            <w:r w:rsidR="008B70CC">
              <w:rPr>
                <w:rFonts w:asciiTheme="minorHAnsi" w:eastAsiaTheme="minorEastAsia" w:hAnsiTheme="minorHAnsi" w:cstheme="minorBidi"/>
                <w:noProof/>
                <w:sz w:val="22"/>
                <w:lang w:eastAsia="cs-CZ"/>
              </w:rPr>
              <w:tab/>
            </w:r>
            <w:r w:rsidR="008B70CC" w:rsidRPr="00F379F1">
              <w:rPr>
                <w:rStyle w:val="Hypertextovodkaz"/>
                <w:noProof/>
              </w:rPr>
              <w:t>FAÚ</w:t>
            </w:r>
            <w:r w:rsidR="008B70CC">
              <w:rPr>
                <w:noProof/>
                <w:webHidden/>
              </w:rPr>
              <w:tab/>
            </w:r>
            <w:r w:rsidR="008B70CC">
              <w:rPr>
                <w:noProof/>
                <w:webHidden/>
              </w:rPr>
              <w:fldChar w:fldCharType="begin"/>
            </w:r>
            <w:r w:rsidR="008B70CC">
              <w:rPr>
                <w:noProof/>
                <w:webHidden/>
              </w:rPr>
              <w:instrText xml:space="preserve"> PAGEREF _Toc518995417 \h </w:instrText>
            </w:r>
            <w:r w:rsidR="008B70CC">
              <w:rPr>
                <w:noProof/>
                <w:webHidden/>
              </w:rPr>
            </w:r>
            <w:r w:rsidR="008B70CC">
              <w:rPr>
                <w:noProof/>
                <w:webHidden/>
              </w:rPr>
              <w:fldChar w:fldCharType="separate"/>
            </w:r>
            <w:r w:rsidR="008B70CC">
              <w:rPr>
                <w:noProof/>
                <w:webHidden/>
              </w:rPr>
              <w:t>45</w:t>
            </w:r>
            <w:r w:rsidR="008B70CC">
              <w:rPr>
                <w:noProof/>
                <w:webHidden/>
              </w:rPr>
              <w:fldChar w:fldCharType="end"/>
            </w:r>
          </w:hyperlink>
        </w:p>
        <w:p w14:paraId="06EBF714" w14:textId="3A909A2E" w:rsidR="008B70CC" w:rsidRDefault="0061276A">
          <w:pPr>
            <w:pStyle w:val="Obsah2"/>
            <w:rPr>
              <w:rFonts w:asciiTheme="minorHAnsi" w:eastAsiaTheme="minorEastAsia" w:hAnsiTheme="minorHAnsi" w:cstheme="minorBidi"/>
              <w:noProof/>
              <w:sz w:val="22"/>
              <w:lang w:eastAsia="cs-CZ"/>
            </w:rPr>
          </w:pPr>
          <w:hyperlink w:anchor="_Toc518995418" w:history="1">
            <w:r w:rsidR="008B70CC" w:rsidRPr="00F379F1">
              <w:rPr>
                <w:rStyle w:val="Hypertextovodkaz"/>
                <w:noProof/>
              </w:rPr>
              <w:t>12.1.6</w:t>
            </w:r>
            <w:r w:rsidR="008B70CC">
              <w:rPr>
                <w:rFonts w:asciiTheme="minorHAnsi" w:eastAsiaTheme="minorEastAsia" w:hAnsiTheme="minorHAnsi" w:cstheme="minorBidi"/>
                <w:noProof/>
                <w:sz w:val="22"/>
                <w:lang w:eastAsia="cs-CZ"/>
              </w:rPr>
              <w:tab/>
            </w:r>
            <w:r w:rsidR="008B70CC" w:rsidRPr="00F379F1">
              <w:rPr>
                <w:rStyle w:val="Hypertextovodkaz"/>
                <w:noProof/>
              </w:rPr>
              <w:t>Objednávání Sekundární migrace dat</w:t>
            </w:r>
            <w:r w:rsidR="008B70CC">
              <w:rPr>
                <w:noProof/>
                <w:webHidden/>
              </w:rPr>
              <w:tab/>
            </w:r>
            <w:r w:rsidR="008B70CC">
              <w:rPr>
                <w:noProof/>
                <w:webHidden/>
              </w:rPr>
              <w:fldChar w:fldCharType="begin"/>
            </w:r>
            <w:r w:rsidR="008B70CC">
              <w:rPr>
                <w:noProof/>
                <w:webHidden/>
              </w:rPr>
              <w:instrText xml:space="preserve"> PAGEREF _Toc518995418 \h </w:instrText>
            </w:r>
            <w:r w:rsidR="008B70CC">
              <w:rPr>
                <w:noProof/>
                <w:webHidden/>
              </w:rPr>
            </w:r>
            <w:r w:rsidR="008B70CC">
              <w:rPr>
                <w:noProof/>
                <w:webHidden/>
              </w:rPr>
              <w:fldChar w:fldCharType="separate"/>
            </w:r>
            <w:r w:rsidR="008B70CC">
              <w:rPr>
                <w:noProof/>
                <w:webHidden/>
              </w:rPr>
              <w:t>45</w:t>
            </w:r>
            <w:r w:rsidR="008B70CC">
              <w:rPr>
                <w:noProof/>
                <w:webHidden/>
              </w:rPr>
              <w:fldChar w:fldCharType="end"/>
            </w:r>
          </w:hyperlink>
        </w:p>
        <w:p w14:paraId="12A5241B" w14:textId="77777777" w:rsidR="004222D6" w:rsidRDefault="004222D6" w:rsidP="000234F5">
          <w:r>
            <w:rPr>
              <w:b/>
              <w:bCs/>
            </w:rPr>
            <w:fldChar w:fldCharType="end"/>
          </w:r>
        </w:p>
      </w:sdtContent>
    </w:sdt>
    <w:p w14:paraId="6466DB99" w14:textId="77777777" w:rsidR="004222D6" w:rsidRDefault="004222D6" w:rsidP="000234F5">
      <w:bookmarkStart w:id="4" w:name="_Toc480447301"/>
    </w:p>
    <w:p w14:paraId="59037AD6" w14:textId="77777777" w:rsidR="004222D6" w:rsidRDefault="004222D6" w:rsidP="000234F5"/>
    <w:p w14:paraId="758C400D" w14:textId="77777777" w:rsidR="004222D6" w:rsidRDefault="004222D6" w:rsidP="000234F5"/>
    <w:p w14:paraId="20822A89" w14:textId="77777777" w:rsidR="004222D6" w:rsidRDefault="004222D6" w:rsidP="000234F5"/>
    <w:p w14:paraId="3CA68E54" w14:textId="77777777" w:rsidR="004222D6" w:rsidRDefault="004222D6" w:rsidP="000234F5"/>
    <w:p w14:paraId="5CAF0E12" w14:textId="77777777" w:rsidR="004222D6" w:rsidRDefault="004222D6" w:rsidP="000234F5"/>
    <w:p w14:paraId="42BBB569" w14:textId="77777777" w:rsidR="004222D6" w:rsidRDefault="004222D6" w:rsidP="000234F5"/>
    <w:p w14:paraId="362B5410" w14:textId="77777777" w:rsidR="004222D6" w:rsidRDefault="004222D6" w:rsidP="000234F5"/>
    <w:p w14:paraId="3744B843" w14:textId="77777777" w:rsidR="004222D6" w:rsidRDefault="004222D6" w:rsidP="000234F5"/>
    <w:p w14:paraId="625DC2FF" w14:textId="77777777" w:rsidR="004222D6" w:rsidRDefault="004222D6" w:rsidP="000234F5"/>
    <w:p w14:paraId="420E969D" w14:textId="77777777" w:rsidR="007D15A6" w:rsidRDefault="007D15A6" w:rsidP="000234F5"/>
    <w:p w14:paraId="44B4E70B" w14:textId="77777777" w:rsidR="007D15A6" w:rsidRDefault="007D15A6" w:rsidP="000234F5"/>
    <w:p w14:paraId="6B105AF3" w14:textId="77777777" w:rsidR="007D15A6" w:rsidRDefault="007D15A6" w:rsidP="000234F5"/>
    <w:p w14:paraId="6D7E00D4" w14:textId="77777777" w:rsidR="007D15A6" w:rsidRDefault="007D15A6" w:rsidP="000234F5"/>
    <w:p w14:paraId="15F2BC3B" w14:textId="77777777" w:rsidR="004222D6" w:rsidRPr="004222D6" w:rsidRDefault="004222D6" w:rsidP="000234F5"/>
    <w:p w14:paraId="1C2BD69D" w14:textId="77777777" w:rsidR="000B32DB" w:rsidRPr="006F5163" w:rsidRDefault="000B32DB" w:rsidP="000234F5">
      <w:pPr>
        <w:pStyle w:val="Nadpis1"/>
      </w:pPr>
      <w:bookmarkStart w:id="5" w:name="_Toc518995349"/>
      <w:r w:rsidRPr="007D15A6">
        <w:t>Architektura</w:t>
      </w:r>
      <w:r w:rsidRPr="006F5163">
        <w:t xml:space="preserve"> a technologie</w:t>
      </w:r>
      <w:bookmarkEnd w:id="2"/>
      <w:bookmarkEnd w:id="4"/>
      <w:bookmarkEnd w:id="5"/>
    </w:p>
    <w:p w14:paraId="58D4FAD5" w14:textId="77777777" w:rsidR="000B32DB" w:rsidRDefault="000B32DB" w:rsidP="000234F5">
      <w:r w:rsidRPr="00641B71">
        <w:t>Nový Resortní personální informační systém (</w:t>
      </w:r>
      <w:r>
        <w:t xml:space="preserve">dále jen </w:t>
      </w:r>
      <w:r w:rsidRPr="00641B71">
        <w:t xml:space="preserve">RPIS) </w:t>
      </w:r>
      <w:r>
        <w:t>bude</w:t>
      </w:r>
      <w:r w:rsidRPr="00641B71">
        <w:t xml:space="preserve"> postaven na vícevrstvé architektuře umožňující v případě potřeby provozování jednotlivých vrstev </w:t>
      </w:r>
      <w:r>
        <w:t xml:space="preserve">v interním (privátním) </w:t>
      </w:r>
      <w:proofErr w:type="spellStart"/>
      <w:r>
        <w:t>cloudu</w:t>
      </w:r>
      <w:proofErr w:type="spellEnd"/>
      <w:r w:rsidRPr="00641B71">
        <w:t>, včetně škálovatelnosti výkonu jednotlivých vrstev.</w:t>
      </w:r>
      <w:r>
        <w:t xml:space="preserve"> Základní dělení vrstev je zobrazeno na</w:t>
      </w:r>
      <w:r w:rsidR="007D15A6">
        <w:t> </w:t>
      </w:r>
      <w:r>
        <w:t>následujícím schématu.</w:t>
      </w:r>
    </w:p>
    <w:p w14:paraId="7DA7A740" w14:textId="77777777" w:rsidR="00275F1D" w:rsidRPr="00FC54DA" w:rsidRDefault="00D53E69" w:rsidP="000234F5">
      <w:pPr>
        <w:rPr>
          <w:lang w:val="en-US"/>
        </w:rPr>
      </w:pPr>
      <w:r>
        <w:rPr>
          <w:noProof/>
          <w:lang w:eastAsia="cs-CZ"/>
        </w:rPr>
        <w:lastRenderedPageBreak/>
        <w:drawing>
          <wp:inline distT="0" distB="0" distL="0" distR="0" wp14:anchorId="674D8FA7" wp14:editId="258CE0B2">
            <wp:extent cx="5624624" cy="8142437"/>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kladni architektura RPIS [visio] - final.png"/>
                    <pic:cNvPicPr/>
                  </pic:nvPicPr>
                  <pic:blipFill>
                    <a:blip r:embed="rId9">
                      <a:extLst>
                        <a:ext uri="{28A0092B-C50C-407E-A947-70E740481C1C}">
                          <a14:useLocalDpi xmlns:a14="http://schemas.microsoft.com/office/drawing/2010/main" val="0"/>
                        </a:ext>
                      </a:extLst>
                    </a:blip>
                    <a:stretch>
                      <a:fillRect/>
                    </a:stretch>
                  </pic:blipFill>
                  <pic:spPr>
                    <a:xfrm>
                      <a:off x="0" y="0"/>
                      <a:ext cx="5622548" cy="8139432"/>
                    </a:xfrm>
                    <a:prstGeom prst="rect">
                      <a:avLst/>
                    </a:prstGeom>
                  </pic:spPr>
                </pic:pic>
              </a:graphicData>
            </a:graphic>
          </wp:inline>
        </w:drawing>
      </w:r>
    </w:p>
    <w:p w14:paraId="23C83558" w14:textId="77777777" w:rsidR="00275F1D" w:rsidRPr="00221505" w:rsidRDefault="00275F1D" w:rsidP="00275F1D">
      <w:pPr>
        <w:pStyle w:val="Bezmezer"/>
        <w:jc w:val="center"/>
        <w:rPr>
          <w:lang w:val="en-US"/>
        </w:rPr>
      </w:pPr>
      <w:proofErr w:type="spellStart"/>
      <w:r>
        <w:rPr>
          <w:lang w:val="en-US"/>
        </w:rPr>
        <w:t>Architektonické</w:t>
      </w:r>
      <w:proofErr w:type="spellEnd"/>
      <w:r>
        <w:rPr>
          <w:lang w:val="en-US"/>
        </w:rPr>
        <w:t xml:space="preserve"> </w:t>
      </w:r>
      <w:proofErr w:type="spellStart"/>
      <w:r>
        <w:rPr>
          <w:lang w:val="en-US"/>
        </w:rPr>
        <w:t>sch</w:t>
      </w:r>
      <w:r w:rsidR="003A10EB">
        <w:rPr>
          <w:lang w:val="en-US"/>
        </w:rPr>
        <w:t>é</w:t>
      </w:r>
      <w:r>
        <w:rPr>
          <w:lang w:val="en-US"/>
        </w:rPr>
        <w:t>ma</w:t>
      </w:r>
      <w:proofErr w:type="spellEnd"/>
      <w:r>
        <w:rPr>
          <w:lang w:val="en-US"/>
        </w:rPr>
        <w:t xml:space="preserve"> IS RPIS</w:t>
      </w:r>
    </w:p>
    <w:p w14:paraId="52B32472" w14:textId="77777777" w:rsidR="000B32DB" w:rsidRPr="000234F5" w:rsidRDefault="000B32DB" w:rsidP="000234F5">
      <w:r w:rsidRPr="000234F5">
        <w:lastRenderedPageBreak/>
        <w:t>Řešení klientské části aplikace může být pro jednotlivé skupiny uživatelů postaveno na tenkém klientu nebo může být instalováno na uživatelské stanici.</w:t>
      </w:r>
    </w:p>
    <w:p w14:paraId="3D89FB16" w14:textId="630EEC07" w:rsidR="000B32DB" w:rsidRPr="00FB1C61" w:rsidRDefault="000B32DB" w:rsidP="000234F5">
      <w:pPr>
        <w:rPr>
          <w:lang w:val="en-US"/>
        </w:rPr>
      </w:pPr>
      <w:r>
        <w:t xml:space="preserve">Pro žádnou vrstvu architektury RPIS nejsou stanovena omezení na konkrétní hardware, operační systém, databázový systém ani webový prohlížeč. </w:t>
      </w:r>
      <w:r w:rsidRPr="0091677C">
        <w:rPr>
          <w:szCs w:val="18"/>
        </w:rPr>
        <w:t xml:space="preserve">Použité technologie </w:t>
      </w:r>
      <w:r>
        <w:rPr>
          <w:szCs w:val="18"/>
        </w:rPr>
        <w:t>musí</w:t>
      </w:r>
      <w:r w:rsidRPr="0091677C">
        <w:rPr>
          <w:szCs w:val="18"/>
        </w:rPr>
        <w:t xml:space="preserve"> umožňovat provozov</w:t>
      </w:r>
      <w:r>
        <w:rPr>
          <w:szCs w:val="18"/>
        </w:rPr>
        <w:t xml:space="preserve">ání ve </w:t>
      </w:r>
      <w:proofErr w:type="spellStart"/>
      <w:r>
        <w:rPr>
          <w:szCs w:val="18"/>
        </w:rPr>
        <w:t>virtualizovaném</w:t>
      </w:r>
      <w:proofErr w:type="spellEnd"/>
      <w:r>
        <w:rPr>
          <w:szCs w:val="18"/>
        </w:rPr>
        <w:t xml:space="preserve"> prostředí</w:t>
      </w:r>
      <w:r w:rsidRPr="0091677C">
        <w:rPr>
          <w:szCs w:val="18"/>
        </w:rPr>
        <w:t>.</w:t>
      </w:r>
      <w:r>
        <w:rPr>
          <w:szCs w:val="18"/>
        </w:rPr>
        <w:t xml:space="preserve"> </w:t>
      </w:r>
      <w:r w:rsidRPr="0091677C">
        <w:rPr>
          <w:szCs w:val="18"/>
        </w:rPr>
        <w:t>RPIS musí podporovat připojení klientů z prostředí LAN, WAN i VPN kanálem z internetu.</w:t>
      </w:r>
      <w:r w:rsidR="00F365F2">
        <w:rPr>
          <w:szCs w:val="18"/>
        </w:rPr>
        <w:t xml:space="preserve"> RPIS by měl v budoucnu umožnit také přístup z mobilních zařízení</w:t>
      </w:r>
      <w:r w:rsidR="000B61B1">
        <w:rPr>
          <w:szCs w:val="18"/>
        </w:rPr>
        <w:t xml:space="preserve"> </w:t>
      </w:r>
      <w:r w:rsidR="00F365F2">
        <w:rPr>
          <w:szCs w:val="18"/>
        </w:rPr>
        <w:t>v souladu s</w:t>
      </w:r>
      <w:r w:rsidR="00BD1750">
        <w:rPr>
          <w:szCs w:val="18"/>
        </w:rPr>
        <w:t> </w:t>
      </w:r>
      <w:r w:rsidR="00F365F2">
        <w:rPr>
          <w:szCs w:val="18"/>
        </w:rPr>
        <w:t>požadavky</w:t>
      </w:r>
      <w:r w:rsidR="00BD1750">
        <w:rPr>
          <w:szCs w:val="18"/>
        </w:rPr>
        <w:t xml:space="preserve"> </w:t>
      </w:r>
      <w:r w:rsidR="00F365F2">
        <w:rPr>
          <w:szCs w:val="18"/>
        </w:rPr>
        <w:t>uveden</w:t>
      </w:r>
      <w:r w:rsidR="00BD1750">
        <w:rPr>
          <w:szCs w:val="18"/>
        </w:rPr>
        <w:t>ými</w:t>
      </w:r>
      <w:r w:rsidR="00F365F2">
        <w:rPr>
          <w:szCs w:val="18"/>
        </w:rPr>
        <w:t xml:space="preserve"> v dalších kapitolách.</w:t>
      </w:r>
    </w:p>
    <w:p w14:paraId="71725461" w14:textId="77777777" w:rsidR="000B32DB" w:rsidRDefault="000B32DB" w:rsidP="000234F5">
      <w:r w:rsidRPr="0091677C">
        <w:t xml:space="preserve">RPIS musí umožnit </w:t>
      </w:r>
      <w:r>
        <w:t>efektivní</w:t>
      </w:r>
      <w:r w:rsidRPr="0091677C">
        <w:t xml:space="preserve"> a bezpečnou koexistenci několika organizací, které se budou významně lišit velikostí, typy pracovněprávních </w:t>
      </w:r>
      <w:proofErr w:type="gramStart"/>
      <w:r w:rsidRPr="0091677C">
        <w:t>vztahů</w:t>
      </w:r>
      <w:proofErr w:type="gramEnd"/>
      <w:r w:rsidRPr="0091677C">
        <w:t xml:space="preserve"> resp. služebních poměrů, geografickým rozložením pracovišť apod.</w:t>
      </w:r>
      <w:r>
        <w:t xml:space="preserve"> </w:t>
      </w:r>
      <w:r w:rsidRPr="0091677C">
        <w:t xml:space="preserve">Je vyžadováno, aby </w:t>
      </w:r>
      <w:r w:rsidR="002D2475">
        <w:t>D</w:t>
      </w:r>
      <w:r w:rsidR="007A717A">
        <w:t>odavatel</w:t>
      </w:r>
      <w:r w:rsidR="006A6F50">
        <w:t xml:space="preserve"> </w:t>
      </w:r>
      <w:r w:rsidRPr="0091677C">
        <w:t xml:space="preserve">navrhl a popsal </w:t>
      </w:r>
      <w:r>
        <w:t>řešení, které bude těmto požadavkům vyhovovat, a to do dokumentu příloze č.</w:t>
      </w:r>
      <w:r w:rsidR="00474754">
        <w:t xml:space="preserve"> </w:t>
      </w:r>
      <w:r>
        <w:t>10 Požadavky na technický návrh řešení.</w:t>
      </w:r>
    </w:p>
    <w:p w14:paraId="4A1C01D4" w14:textId="77777777" w:rsidR="000B32DB" w:rsidRPr="007D15A6" w:rsidRDefault="000B32DB" w:rsidP="000234F5">
      <w:pPr>
        <w:pStyle w:val="Nadpis2"/>
      </w:pPr>
      <w:bookmarkStart w:id="6" w:name="_Toc518995350"/>
      <w:r w:rsidRPr="000234F5">
        <w:t>Technická</w:t>
      </w:r>
      <w:r w:rsidRPr="007D15A6">
        <w:t xml:space="preserve"> infrastruktura</w:t>
      </w:r>
      <w:bookmarkEnd w:id="6"/>
    </w:p>
    <w:p w14:paraId="2F7EEDC5" w14:textId="77777777" w:rsidR="000B32DB" w:rsidRPr="006F5163" w:rsidRDefault="000B32DB" w:rsidP="002F5851">
      <w:pPr>
        <w:pStyle w:val="Nadpis3slovan"/>
      </w:pPr>
      <w:bookmarkStart w:id="7" w:name="_Toc518995351"/>
      <w:r w:rsidRPr="007D15A6">
        <w:t>Vymezení</w:t>
      </w:r>
      <w:r w:rsidRPr="006F5163">
        <w:t xml:space="preserve"> </w:t>
      </w:r>
      <w:r w:rsidRPr="000234F5">
        <w:t>odpovědností</w:t>
      </w:r>
      <w:r w:rsidRPr="006F5163">
        <w:t xml:space="preserve"> </w:t>
      </w:r>
      <w:r w:rsidR="002D2475">
        <w:t>Zadavatele</w:t>
      </w:r>
      <w:r w:rsidRPr="006F5163">
        <w:t xml:space="preserve"> a Dodavatele</w:t>
      </w:r>
      <w:bookmarkEnd w:id="7"/>
    </w:p>
    <w:p w14:paraId="33746A8B" w14:textId="77777777" w:rsidR="000B32DB" w:rsidRDefault="000B32DB" w:rsidP="000234F5">
      <w:r w:rsidRPr="00DB7C8E">
        <w:t xml:space="preserve">V souladu </w:t>
      </w:r>
      <w:r w:rsidRPr="00995936">
        <w:t>se strategií ICT resortu Ministerstva</w:t>
      </w:r>
      <w:r w:rsidRPr="00DB7C8E">
        <w:t xml:space="preserve"> financí bude </w:t>
      </w:r>
      <w:r>
        <w:t xml:space="preserve">RPIS vybudován a </w:t>
      </w:r>
      <w:r w:rsidRPr="00DB7C8E">
        <w:t>provozován v</w:t>
      </w:r>
      <w:r w:rsidR="003A10EB">
        <w:t> </w:t>
      </w:r>
      <w:r w:rsidRPr="00DB7C8E">
        <w:t xml:space="preserve">prostředí Národního datového centra (dále jen „NDC“) </w:t>
      </w:r>
      <w:r>
        <w:t>resortního dodavatele služeb infrastruktury a provozu Státní pokladny Centra sdílených služeb, s.</w:t>
      </w:r>
      <w:r w:rsidR="003A10EB">
        <w:t xml:space="preserve"> </w:t>
      </w:r>
      <w:r>
        <w:t>p. (dále jen „SPCSS“)</w:t>
      </w:r>
      <w:r w:rsidRPr="00DB7C8E">
        <w:t xml:space="preserve">. Cílem této strategie je dosažení maximální efektivity sdílených služeb IT infrastruktury v resortu </w:t>
      </w:r>
      <w:r>
        <w:t>Mi</w:t>
      </w:r>
      <w:r w:rsidRPr="00DB7C8E">
        <w:t xml:space="preserve">nisterstva </w:t>
      </w:r>
      <w:r>
        <w:t>financí v</w:t>
      </w:r>
      <w:r w:rsidR="007D15A6">
        <w:t> </w:t>
      </w:r>
      <w:r w:rsidRPr="00DB7C8E">
        <w:t>soulad</w:t>
      </w:r>
      <w:r>
        <w:t>u</w:t>
      </w:r>
      <w:r w:rsidRPr="00DB7C8E">
        <w:t xml:space="preserve"> se strategií rozvoje </w:t>
      </w:r>
      <w:proofErr w:type="spellStart"/>
      <w:r w:rsidRPr="00DB7C8E">
        <w:t>eGovernmentu</w:t>
      </w:r>
      <w:proofErr w:type="spellEnd"/>
      <w:r>
        <w:t xml:space="preserve"> ČR</w:t>
      </w:r>
      <w:r w:rsidRPr="00DB7C8E">
        <w:t>.</w:t>
      </w:r>
    </w:p>
    <w:p w14:paraId="14283762" w14:textId="77777777" w:rsidR="000B32DB" w:rsidRDefault="000B32DB" w:rsidP="000234F5">
      <w:r w:rsidRPr="00DB7C8E">
        <w:t>Dodávku</w:t>
      </w:r>
      <w:r>
        <w:t>, implementaci</w:t>
      </w:r>
      <w:r w:rsidRPr="00DB7C8E">
        <w:t xml:space="preserve"> a provoz síťové, HW a SW infrastruktury</w:t>
      </w:r>
      <w:r>
        <w:t xml:space="preserve"> a</w:t>
      </w:r>
      <w:r w:rsidRPr="00DB7C8E">
        <w:t xml:space="preserve"> související provozní služby (zálohování, </w:t>
      </w:r>
      <w:r>
        <w:t>monitoring</w:t>
      </w:r>
      <w:r w:rsidRPr="00DB7C8E">
        <w:t xml:space="preserve">) </w:t>
      </w:r>
      <w:r>
        <w:t xml:space="preserve">zajistí </w:t>
      </w:r>
      <w:r w:rsidRPr="00DB7C8E">
        <w:t>SPCSS</w:t>
      </w:r>
      <w:r>
        <w:t xml:space="preserve"> podle návrhu Dodavatele</w:t>
      </w:r>
      <w:r w:rsidRPr="00DB7C8E">
        <w:t>.</w:t>
      </w:r>
    </w:p>
    <w:p w14:paraId="65E158C1" w14:textId="77777777" w:rsidR="000B32DB" w:rsidRDefault="000B32DB" w:rsidP="000234F5">
      <w:r w:rsidRPr="00DB7C8E">
        <w:t>SPCSS bude poskytovat</w:t>
      </w:r>
      <w:r>
        <w:t xml:space="preserve"> infrastrukturu a související služby formou provozních služeb na svých sdílených platformách, včetně přípravy těchto služeb pro implementaci RPIS. Konkrétně jde o</w:t>
      </w:r>
      <w:r w:rsidR="003A10EB">
        <w:t> </w:t>
      </w:r>
      <w:r>
        <w:t>oblasti:</w:t>
      </w:r>
    </w:p>
    <w:p w14:paraId="1116E01F" w14:textId="77777777" w:rsidR="000B32DB" w:rsidRDefault="000B32DB" w:rsidP="000234F5">
      <w:pPr>
        <w:pStyle w:val="Odstavecseseznamem"/>
        <w:numPr>
          <w:ilvl w:val="0"/>
          <w:numId w:val="8"/>
        </w:numPr>
      </w:pPr>
      <w:r>
        <w:t>Služby datového centra</w:t>
      </w:r>
    </w:p>
    <w:p w14:paraId="35A0D057" w14:textId="77777777" w:rsidR="000B32DB" w:rsidRDefault="000B32DB" w:rsidP="000234F5">
      <w:pPr>
        <w:pStyle w:val="Odstavecseseznamem"/>
        <w:numPr>
          <w:ilvl w:val="0"/>
          <w:numId w:val="8"/>
        </w:numPr>
      </w:pPr>
      <w:r>
        <w:t xml:space="preserve">Bezpečné propojení a připojení do </w:t>
      </w:r>
      <w:proofErr w:type="gramStart"/>
      <w:r>
        <w:t>Internetu</w:t>
      </w:r>
      <w:proofErr w:type="gramEnd"/>
      <w:r>
        <w:t xml:space="preserve"> (síťové služby)</w:t>
      </w:r>
    </w:p>
    <w:p w14:paraId="75657397" w14:textId="77777777" w:rsidR="000B32DB" w:rsidRDefault="000B32DB" w:rsidP="000234F5">
      <w:pPr>
        <w:pStyle w:val="Odstavecseseznamem"/>
        <w:numPr>
          <w:ilvl w:val="0"/>
          <w:numId w:val="8"/>
        </w:numPr>
      </w:pPr>
      <w:r>
        <w:t xml:space="preserve">Poskytování výpočetního výkonu (včetně </w:t>
      </w:r>
      <w:proofErr w:type="spellStart"/>
      <w:r>
        <w:t>virtualizace</w:t>
      </w:r>
      <w:proofErr w:type="spellEnd"/>
      <w:r>
        <w:t>)</w:t>
      </w:r>
    </w:p>
    <w:p w14:paraId="50106DD4" w14:textId="77777777" w:rsidR="000B32DB" w:rsidRDefault="000B32DB" w:rsidP="000234F5">
      <w:pPr>
        <w:pStyle w:val="Odstavecseseznamem"/>
        <w:numPr>
          <w:ilvl w:val="0"/>
          <w:numId w:val="8"/>
        </w:numPr>
      </w:pPr>
      <w:r>
        <w:t>Poskytování diskového prostoru</w:t>
      </w:r>
    </w:p>
    <w:p w14:paraId="21522F2A" w14:textId="77777777" w:rsidR="000B32DB" w:rsidRDefault="000B32DB" w:rsidP="000234F5">
      <w:pPr>
        <w:pStyle w:val="Odstavecseseznamem"/>
        <w:numPr>
          <w:ilvl w:val="0"/>
          <w:numId w:val="8"/>
        </w:numPr>
      </w:pPr>
      <w:r>
        <w:t>Správa operačních systémů</w:t>
      </w:r>
    </w:p>
    <w:p w14:paraId="68E82D3B" w14:textId="77777777" w:rsidR="000B32DB" w:rsidRDefault="000B32DB" w:rsidP="000234F5">
      <w:pPr>
        <w:pStyle w:val="Odstavecseseznamem"/>
        <w:numPr>
          <w:ilvl w:val="0"/>
          <w:numId w:val="8"/>
        </w:numPr>
      </w:pPr>
      <w:r>
        <w:t xml:space="preserve">Správa databází (pouze provozní služby v rámci Servisních služeb, dodávka, SW licence včetně </w:t>
      </w:r>
      <w:proofErr w:type="spellStart"/>
      <w:r>
        <w:t>maintenance</w:t>
      </w:r>
      <w:proofErr w:type="spellEnd"/>
      <w:r>
        <w:t xml:space="preserve"> a implementace v odpovědnosti Dodavatele)</w:t>
      </w:r>
    </w:p>
    <w:p w14:paraId="2E1C1B82" w14:textId="77777777" w:rsidR="000B32DB" w:rsidRDefault="000B32DB" w:rsidP="000234F5">
      <w:pPr>
        <w:pStyle w:val="Odstavecseseznamem"/>
        <w:numPr>
          <w:ilvl w:val="0"/>
          <w:numId w:val="8"/>
        </w:numPr>
      </w:pPr>
      <w:r>
        <w:t>Zálohování a archivace dat</w:t>
      </w:r>
    </w:p>
    <w:p w14:paraId="0758135C" w14:textId="77777777" w:rsidR="000B32DB" w:rsidRDefault="000B32DB" w:rsidP="000234F5">
      <w:pPr>
        <w:pStyle w:val="Odstavecseseznamem"/>
        <w:numPr>
          <w:ilvl w:val="0"/>
          <w:numId w:val="8"/>
        </w:numPr>
      </w:pPr>
      <w:r>
        <w:t>CKB, SOC a bezpečnostní monitoring</w:t>
      </w:r>
    </w:p>
    <w:p w14:paraId="58EB6EB0" w14:textId="77777777" w:rsidR="000B32DB" w:rsidRDefault="000B32DB" w:rsidP="000234F5">
      <w:pPr>
        <w:pStyle w:val="Odstavecseseznamem"/>
        <w:numPr>
          <w:ilvl w:val="0"/>
          <w:numId w:val="8"/>
        </w:numPr>
      </w:pPr>
      <w:r>
        <w:t>Provozní monitoring</w:t>
      </w:r>
    </w:p>
    <w:p w14:paraId="5B022D9A" w14:textId="77777777" w:rsidR="000B32DB" w:rsidRDefault="000B32DB" w:rsidP="000234F5">
      <w:pPr>
        <w:pStyle w:val="Odstavecseseznamem"/>
        <w:numPr>
          <w:ilvl w:val="0"/>
          <w:numId w:val="8"/>
        </w:numPr>
      </w:pPr>
      <w:proofErr w:type="spellStart"/>
      <w:r>
        <w:t>Service</w:t>
      </w:r>
      <w:proofErr w:type="spellEnd"/>
      <w:r>
        <w:t xml:space="preserve"> </w:t>
      </w:r>
      <w:proofErr w:type="spellStart"/>
      <w:r>
        <w:t>Desk</w:t>
      </w:r>
      <w:proofErr w:type="spellEnd"/>
    </w:p>
    <w:p w14:paraId="7D9C5AB6" w14:textId="77777777" w:rsidR="000B32DB" w:rsidRDefault="000B32DB" w:rsidP="000234F5">
      <w:r>
        <w:t>Návrh kompletní technické infrastruktury RPIS je odpovědností Dodavatele. Dodavatel navrhne a</w:t>
      </w:r>
      <w:r w:rsidR="007D15A6">
        <w:t> </w:t>
      </w:r>
      <w:r>
        <w:t xml:space="preserve">popíše technickou infrastrukturu včetně jejího </w:t>
      </w:r>
      <w:r w:rsidRPr="00DB7C8E">
        <w:t>kapacitní</w:t>
      </w:r>
      <w:r>
        <w:t>ho</w:t>
      </w:r>
      <w:r w:rsidRPr="00DB7C8E">
        <w:t xml:space="preserve"> </w:t>
      </w:r>
      <w:r>
        <w:t xml:space="preserve">návrhu na základě požadavků uvedených </w:t>
      </w:r>
      <w:r w:rsidR="00E449DD">
        <w:t xml:space="preserve">v </w:t>
      </w:r>
      <w:r>
        <w:t xml:space="preserve">této příloze. V návrhu technické infrastruktury Dodavatel použije standardy a stavební </w:t>
      </w:r>
      <w:r>
        <w:lastRenderedPageBreak/>
        <w:t xml:space="preserve">bloky SPCSS, uvedené v kapitole </w:t>
      </w:r>
      <w:r w:rsidR="005A7D3A">
        <w:t xml:space="preserve">1.6 </w:t>
      </w:r>
      <w:r w:rsidR="0051401E">
        <w:t>„</w:t>
      </w:r>
      <w:r w:rsidRPr="00951494">
        <w:t>Standardy a stavební bloky SPCSS</w:t>
      </w:r>
      <w:r w:rsidR="0051401E">
        <w:t>“</w:t>
      </w:r>
      <w:r w:rsidRPr="00951494">
        <w:t xml:space="preserve"> této přílohy </w:t>
      </w:r>
      <w:r>
        <w:t xml:space="preserve">a popíše ji podle požadavků ve </w:t>
      </w:r>
      <w:r w:rsidRPr="00987A2A">
        <w:t>smyslu této ZD</w:t>
      </w:r>
      <w:r>
        <w:t xml:space="preserve"> v příloze č.</w:t>
      </w:r>
      <w:r w:rsidR="00474754">
        <w:t xml:space="preserve"> </w:t>
      </w:r>
      <w:r>
        <w:t>10</w:t>
      </w:r>
      <w:r w:rsidRPr="00987A2A">
        <w:t xml:space="preserve"> Požadavky na technický návrh řešení</w:t>
      </w:r>
      <w:r>
        <w:t>.</w:t>
      </w:r>
    </w:p>
    <w:p w14:paraId="7250FC4A" w14:textId="77777777" w:rsidR="000B32DB" w:rsidRDefault="000B32DB" w:rsidP="000234F5">
      <w:r>
        <w:t>V rámci realizace Díla a poskytování Servisních služeb a rozvoje bude Dodavatel spolupracovat se SPCSS v rámci součinností souvisejících s implementací, provozem technické infrastruktury a</w:t>
      </w:r>
      <w:r w:rsidR="007D15A6">
        <w:t> </w:t>
      </w:r>
      <w:r>
        <w:t xml:space="preserve">souvisejících provozních služeb SPCSS. Detailní rozdělení odpovědností mezi Dodavatele a SPCSS a rozsah součinností při realizaci Díla definuje </w:t>
      </w:r>
      <w:r w:rsidR="002D2475">
        <w:t>Dodavatel</w:t>
      </w:r>
      <w:r>
        <w:t xml:space="preserve"> v dokumentu </w:t>
      </w:r>
      <w:r w:rsidR="0051401E">
        <w:t>„</w:t>
      </w:r>
      <w:r>
        <w:t>Požadavky na technický návrh řešení.</w:t>
      </w:r>
      <w:r w:rsidR="0051401E">
        <w:t>“</w:t>
      </w:r>
    </w:p>
    <w:p w14:paraId="27EB8C9C" w14:textId="77777777" w:rsidR="000B32DB" w:rsidRDefault="000B32DB" w:rsidP="000234F5">
      <w:r>
        <w:t xml:space="preserve">Rozdělení odpovědností Dodavatele a </w:t>
      </w:r>
      <w:r w:rsidR="002D2475">
        <w:t>Zadavatele</w:t>
      </w:r>
      <w:r>
        <w:t xml:space="preserve"> v implementaci i provozu vychází z výše uvedeného vymezení dodávky SPCSS.</w:t>
      </w:r>
    </w:p>
    <w:p w14:paraId="127DFB8A" w14:textId="77777777" w:rsidR="000B32DB" w:rsidRPr="006F5163" w:rsidRDefault="000B32DB" w:rsidP="000234F5">
      <w:pPr>
        <w:pStyle w:val="Nadpis2"/>
      </w:pPr>
      <w:bookmarkStart w:id="8" w:name="_Toc518995352"/>
      <w:r w:rsidRPr="006F5163">
        <w:t>Prostředí systému RPIS</w:t>
      </w:r>
      <w:bookmarkEnd w:id="8"/>
    </w:p>
    <w:p w14:paraId="06279FD3" w14:textId="77777777" w:rsidR="000B32DB" w:rsidRDefault="000B32DB" w:rsidP="000234F5">
      <w:r>
        <w:t>Je požadována implementace minimálně těchto prostředí s tím, že některá</w:t>
      </w:r>
      <w:r w:rsidR="0051401E">
        <w:t xml:space="preserve"> z nich</w:t>
      </w:r>
      <w:r>
        <w:t xml:space="preserve"> mohou být sdílená a optim</w:t>
      </w:r>
      <w:r w:rsidR="00D24481">
        <w:t>alizovaná pro svůj účel použití</w:t>
      </w:r>
      <w:r>
        <w:t>:</w:t>
      </w:r>
    </w:p>
    <w:p w14:paraId="392B0817" w14:textId="77777777" w:rsidR="000B32DB" w:rsidRDefault="000B32DB" w:rsidP="000234F5">
      <w:pPr>
        <w:pStyle w:val="Odstavecseseznamem"/>
        <w:numPr>
          <w:ilvl w:val="0"/>
          <w:numId w:val="9"/>
        </w:numPr>
      </w:pPr>
      <w:r>
        <w:t>Produkční</w:t>
      </w:r>
    </w:p>
    <w:p w14:paraId="42E23B2A" w14:textId="77777777" w:rsidR="000B32DB" w:rsidRDefault="000B32DB" w:rsidP="000234F5">
      <w:pPr>
        <w:pStyle w:val="Odstavecseseznamem"/>
        <w:numPr>
          <w:ilvl w:val="0"/>
          <w:numId w:val="9"/>
        </w:numPr>
      </w:pPr>
      <w:r>
        <w:t>Škol</w:t>
      </w:r>
      <w:r w:rsidR="003A10EB">
        <w:t>i</w:t>
      </w:r>
      <w:r>
        <w:t>cí</w:t>
      </w:r>
      <w:r w:rsidRPr="0058499E">
        <w:t>/</w:t>
      </w:r>
      <w:proofErr w:type="spellStart"/>
      <w:r>
        <w:t>Pre</w:t>
      </w:r>
      <w:proofErr w:type="spellEnd"/>
      <w:r>
        <w:t>-produkční</w:t>
      </w:r>
    </w:p>
    <w:p w14:paraId="7C0487CE" w14:textId="77777777" w:rsidR="000B32DB" w:rsidRDefault="000B32DB" w:rsidP="000234F5">
      <w:pPr>
        <w:pStyle w:val="Odstavecseseznamem"/>
        <w:numPr>
          <w:ilvl w:val="0"/>
          <w:numId w:val="9"/>
        </w:numPr>
      </w:pPr>
      <w:r>
        <w:t>Testovací</w:t>
      </w:r>
    </w:p>
    <w:p w14:paraId="54DAE9F6" w14:textId="77777777" w:rsidR="000B32DB" w:rsidRDefault="000B32DB" w:rsidP="000234F5">
      <w:r>
        <w:t>Dodavatel může v návrhu použít více oddělených prostředí, pokud je takové použití v souladu s</w:t>
      </w:r>
      <w:r w:rsidR="003A10EB">
        <w:t> </w:t>
      </w:r>
      <w:r>
        <w:t>plněním požadavků na systém v rozsahu ZD.</w:t>
      </w:r>
    </w:p>
    <w:p w14:paraId="6D4E7395" w14:textId="77777777" w:rsidR="000B32DB" w:rsidRDefault="000B32DB" w:rsidP="000234F5">
      <w:r>
        <w:t xml:space="preserve">Pro jiná než produkční a </w:t>
      </w:r>
      <w:proofErr w:type="spellStart"/>
      <w:r>
        <w:t>pre</w:t>
      </w:r>
      <w:proofErr w:type="spellEnd"/>
      <w:r>
        <w:t>-produkční prostředí Dodavatel navrhne a zajistí způsob a postupy pro</w:t>
      </w:r>
      <w:r w:rsidR="007D15A6">
        <w:t> </w:t>
      </w:r>
      <w:proofErr w:type="spellStart"/>
      <w:r>
        <w:t>anonymizaci</w:t>
      </w:r>
      <w:proofErr w:type="spellEnd"/>
      <w:r>
        <w:t xml:space="preserve"> dat (například při aktualizacích systémů nebo opětovném plnění dat).</w:t>
      </w:r>
    </w:p>
    <w:p w14:paraId="75B50693" w14:textId="77777777" w:rsidR="000B32DB" w:rsidRDefault="000B32DB" w:rsidP="000234F5">
      <w:r>
        <w:t>Plnění SLA dostupnosti systému uvedených v kapitole 1.3 lze zajistit redundancí HW i SW komponent na všech vrstvách produkčního prostředí.</w:t>
      </w:r>
    </w:p>
    <w:p w14:paraId="3CCA2186" w14:textId="77777777" w:rsidR="000B32DB" w:rsidRDefault="000B32DB" w:rsidP="000234F5">
      <w:proofErr w:type="spellStart"/>
      <w:r>
        <w:t>Pre</w:t>
      </w:r>
      <w:proofErr w:type="spellEnd"/>
      <w:r>
        <w:t xml:space="preserve">-produkční prostředí musí </w:t>
      </w:r>
      <w:r w:rsidR="00870D8E">
        <w:t>obsahovat</w:t>
      </w:r>
      <w:r w:rsidR="0051401E">
        <w:t xml:space="preserve"> stejné </w:t>
      </w:r>
      <w:r>
        <w:t xml:space="preserve">mechanismy redundance HW a SW produkčního prostředí, jeho výkon a datové kapacity musí odpovídat potřebám testování v rámci Servisních služeb a Služeb rozvoje. Zátěžové testy budou provedeny na Produkčním prostředí před spuštěním ostrého provozu, nebo na </w:t>
      </w:r>
      <w:proofErr w:type="spellStart"/>
      <w:r>
        <w:t>Pre</w:t>
      </w:r>
      <w:proofErr w:type="spellEnd"/>
      <w:r>
        <w:t>-</w:t>
      </w:r>
      <w:r w:rsidR="003A10EB">
        <w:t>p</w:t>
      </w:r>
      <w:r>
        <w:t>rodukčním prostředí s dočasně navýšenými HW zdroji.</w:t>
      </w:r>
    </w:p>
    <w:p w14:paraId="3174EFB7" w14:textId="77777777" w:rsidR="0051401E" w:rsidRDefault="0051401E" w:rsidP="000234F5">
      <w:pPr>
        <w:rPr>
          <w:lang w:val="en-US"/>
        </w:rPr>
      </w:pPr>
      <w:r>
        <w:t xml:space="preserve">Před nasazením nové verze sw na </w:t>
      </w:r>
      <w:proofErr w:type="spellStart"/>
      <w:proofErr w:type="gramStart"/>
      <w:r>
        <w:t>předprodukční</w:t>
      </w:r>
      <w:proofErr w:type="spellEnd"/>
      <w:proofErr w:type="gramEnd"/>
      <w:r>
        <w:t xml:space="preserve"> resp. produkční prostředí je </w:t>
      </w:r>
      <w:r w:rsidR="003A10EB">
        <w:t xml:space="preserve">požadována </w:t>
      </w:r>
      <w:r>
        <w:t>aktualizace dokumentace a zdrojové kódy.</w:t>
      </w:r>
    </w:p>
    <w:p w14:paraId="6E1D17BE" w14:textId="77777777" w:rsidR="000B32DB" w:rsidRPr="006F5163" w:rsidRDefault="000B32DB" w:rsidP="000234F5">
      <w:pPr>
        <w:pStyle w:val="Nadpis2"/>
      </w:pPr>
      <w:bookmarkStart w:id="9" w:name="_Toc518995353"/>
      <w:r w:rsidRPr="006F5163">
        <w:t>Požadavky na dostupnost systému RPIS a jeho provozní doba</w:t>
      </w:r>
      <w:bookmarkEnd w:id="9"/>
    </w:p>
    <w:p w14:paraId="6D24D32D" w14:textId="77777777" w:rsidR="000B32DB" w:rsidRDefault="000B32DB" w:rsidP="000234F5">
      <w:r>
        <w:t xml:space="preserve">Systém bude dostupný v režimu 7x24 s povolenými plánovanými servisními odstávkami uvedenými v kapitole 1.4. </w:t>
      </w:r>
    </w:p>
    <w:p w14:paraId="38C648A1" w14:textId="77777777" w:rsidR="000B32DB" w:rsidRDefault="000B32DB" w:rsidP="000234F5">
      <w:r>
        <w:t>V době mimo plánované servisní odst</w:t>
      </w:r>
      <w:r w:rsidR="00D24481">
        <w:t>ávky činí požadovaná dostupnost</w:t>
      </w:r>
      <w:r>
        <w:t>:</w:t>
      </w:r>
    </w:p>
    <w:p w14:paraId="29DD15E4" w14:textId="77777777" w:rsidR="000B32DB" w:rsidRDefault="000B32DB" w:rsidP="000234F5">
      <w:r>
        <w:t>99,5</w:t>
      </w:r>
      <w:r w:rsidR="003A10EB">
        <w:t xml:space="preserve"> </w:t>
      </w:r>
      <w:r>
        <w:rPr>
          <w:lang w:val="en-US"/>
        </w:rPr>
        <w:t xml:space="preserve">% </w:t>
      </w:r>
      <w:r>
        <w:t>na roční bázi (tj. maximální celková přípustná doba nedostupnosti za kalendářní rok činí 44 hodin)</w:t>
      </w:r>
    </w:p>
    <w:p w14:paraId="219D97A8" w14:textId="77777777" w:rsidR="000B32DB" w:rsidRPr="00474754" w:rsidRDefault="000B32DB" w:rsidP="000234F5">
      <w:r>
        <w:lastRenderedPageBreak/>
        <w:t>98,</w:t>
      </w:r>
      <w:r>
        <w:rPr>
          <w:lang w:val="en-US"/>
        </w:rPr>
        <w:t>9</w:t>
      </w:r>
      <w:r w:rsidR="003A10EB">
        <w:rPr>
          <w:lang w:val="en-US"/>
        </w:rPr>
        <w:t xml:space="preserve"> </w:t>
      </w:r>
      <w:r>
        <w:rPr>
          <w:lang w:val="en-US"/>
        </w:rPr>
        <w:t xml:space="preserve">% </w:t>
      </w:r>
      <w:r w:rsidRPr="00474754">
        <w:t>na měsíční bázi (tj. maximální celková přípustná nedostupnosti za kalendářní měsíc činí 8 hodin)</w:t>
      </w:r>
    </w:p>
    <w:p w14:paraId="35CFDAFA" w14:textId="77777777" w:rsidR="000B32DB" w:rsidRPr="00474754" w:rsidRDefault="000B32DB" w:rsidP="000234F5">
      <w:r w:rsidRPr="00474754">
        <w:t>Požadovaná provozní doba, jako období, kdy musí být zajištěny všechny služby související s</w:t>
      </w:r>
      <w:r w:rsidR="003A10EB">
        <w:t> </w:t>
      </w:r>
      <w:r w:rsidRPr="00474754">
        <w:t>provozem systému a nesmí být plánovány servisní odstávky</w:t>
      </w:r>
      <w:r w:rsidR="00662D3B">
        <w:t>,</w:t>
      </w:r>
      <w:r w:rsidRPr="00474754">
        <w:t xml:space="preserve"> je 5x10 hodin, tedy v pracovní dny mezi 8. a 18. hodinou.</w:t>
      </w:r>
    </w:p>
    <w:p w14:paraId="02108596" w14:textId="77777777" w:rsidR="000B32DB" w:rsidRPr="006F5163" w:rsidRDefault="000B32DB" w:rsidP="000234F5">
      <w:pPr>
        <w:pStyle w:val="Nadpis2"/>
      </w:pPr>
      <w:bookmarkStart w:id="10" w:name="_Toc518995354"/>
      <w:r w:rsidRPr="006F5163">
        <w:t>Servisní odstávky RPIS</w:t>
      </w:r>
      <w:bookmarkEnd w:id="10"/>
    </w:p>
    <w:p w14:paraId="4EE17A06" w14:textId="77777777" w:rsidR="000B32DB" w:rsidRDefault="000B32DB" w:rsidP="000234F5">
      <w:r>
        <w:t>Servisní odstávky jsou přípustné v maximálním rozsahu 96 hodin ročně. Jednotlivá servisní odstávka nesmí přesáhnout 24 hodin.</w:t>
      </w:r>
    </w:p>
    <w:p w14:paraId="3B130A4E" w14:textId="77777777" w:rsidR="00846A72" w:rsidRDefault="000B32DB" w:rsidP="000234F5">
      <w:r>
        <w:t xml:space="preserve">Servisní odstávky musí být realizovány mimo nadefinovanou provozní dobu systému a mimo období požadované zvýšené dostupnosti. </w:t>
      </w:r>
      <w:r w:rsidRPr="00846A72">
        <w:t>Zvýšená dostupnost jsou poslední dva pracovní dny v měsíci a první</w:t>
      </w:r>
      <w:r w:rsidR="00846A72" w:rsidRPr="00FC54DA">
        <w:t>ch 5 pracovních dnů</w:t>
      </w:r>
      <w:r w:rsidRPr="00F13759">
        <w:t xml:space="preserve"> nového měsíce.</w:t>
      </w:r>
      <w:r>
        <w:t xml:space="preserve"> </w:t>
      </w:r>
      <w:r w:rsidR="00F13759">
        <w:t>Servisní odstávky by měly být přednostně plánovány na víkendy a svátky.</w:t>
      </w:r>
    </w:p>
    <w:p w14:paraId="647F1FCF" w14:textId="77777777" w:rsidR="000B32DB" w:rsidRDefault="000B32DB" w:rsidP="000234F5">
      <w:r>
        <w:t>Typy servisních odstávek</w:t>
      </w:r>
    </w:p>
    <w:p w14:paraId="7BF4415B" w14:textId="77777777" w:rsidR="000B32DB" w:rsidRDefault="000B32DB" w:rsidP="000234F5">
      <w:pPr>
        <w:pStyle w:val="Odstavecseseznamem"/>
        <w:numPr>
          <w:ilvl w:val="0"/>
          <w:numId w:val="36"/>
        </w:numPr>
      </w:pPr>
      <w:r>
        <w:t>plánované servisní odstávky</w:t>
      </w:r>
    </w:p>
    <w:p w14:paraId="647C353F" w14:textId="77777777" w:rsidR="000B32DB" w:rsidRDefault="000B32DB" w:rsidP="000234F5">
      <w:pPr>
        <w:pStyle w:val="Odstavecseseznamem"/>
        <w:numPr>
          <w:ilvl w:val="0"/>
          <w:numId w:val="36"/>
        </w:numPr>
      </w:pPr>
      <w:r>
        <w:t>mimořádné servisní odstávky</w:t>
      </w:r>
    </w:p>
    <w:p w14:paraId="0C138F07" w14:textId="77777777" w:rsidR="000B32DB" w:rsidRDefault="000B32DB" w:rsidP="000234F5">
      <w:r>
        <w:t>Plán servisních odstávek a období zvýšené dostupnosti bude sestaven vždy na celý kalendářní rok a</w:t>
      </w:r>
      <w:r w:rsidR="007D15A6">
        <w:t> </w:t>
      </w:r>
      <w:r>
        <w:t xml:space="preserve">včas předložen ke schválení </w:t>
      </w:r>
      <w:r w:rsidR="002D2475">
        <w:t>Zadavatelem</w:t>
      </w:r>
      <w:r>
        <w:t>.</w:t>
      </w:r>
    </w:p>
    <w:p w14:paraId="6562AA8D" w14:textId="77777777" w:rsidR="000B32DB" w:rsidRPr="00F36A7D" w:rsidRDefault="000B32DB" w:rsidP="000234F5">
      <w:r>
        <w:t xml:space="preserve">Mimořádné servisní odstávky, kromě odstávek pro řešení havarijních stavů, musí být </w:t>
      </w:r>
      <w:r w:rsidR="00B67213">
        <w:t xml:space="preserve">plánovány </w:t>
      </w:r>
      <w:r>
        <w:t>minimálně jeden týden předem a oznámeny uživatelům formou publikování informací v RPIS.</w:t>
      </w:r>
    </w:p>
    <w:p w14:paraId="1535C71B" w14:textId="77777777" w:rsidR="000B32DB" w:rsidRPr="006F5163" w:rsidRDefault="000B32DB" w:rsidP="000234F5">
      <w:pPr>
        <w:pStyle w:val="Nadpis2"/>
      </w:pPr>
      <w:bookmarkStart w:id="11" w:name="_Toc518995355"/>
      <w:r w:rsidRPr="006F5163">
        <w:t>Požadavky na realizaci díla – přístup do NDC</w:t>
      </w:r>
      <w:bookmarkEnd w:id="11"/>
    </w:p>
    <w:p w14:paraId="4B240F28" w14:textId="77777777" w:rsidR="000B32DB" w:rsidRDefault="000B32DB" w:rsidP="000234F5">
      <w:r>
        <w:t>Ke všem implementovaným prostředím bude Dodavateli poskytnut vzdálený přístup pomocí VPN, a</w:t>
      </w:r>
      <w:r w:rsidR="007D15A6">
        <w:t> </w:t>
      </w:r>
      <w:r>
        <w:t xml:space="preserve">to buď propojením sítí přes VPN, nebo jako přístup jednotlivých rolí Dodavatele s využitím PC klientů a </w:t>
      </w:r>
      <w:proofErr w:type="spellStart"/>
      <w:r>
        <w:t>dvoufaktorové</w:t>
      </w:r>
      <w:proofErr w:type="spellEnd"/>
      <w:r>
        <w:t xml:space="preserve"> autentizace. Podporovaná technologie je Cisco VPN (Cisco </w:t>
      </w:r>
      <w:proofErr w:type="spellStart"/>
      <w:r>
        <w:t>Anyconnect</w:t>
      </w:r>
      <w:proofErr w:type="spellEnd"/>
      <w:r>
        <w:t>). Konkrétní nastavení propojení sítí bude po dohodě s Dodavatelem.</w:t>
      </w:r>
    </w:p>
    <w:p w14:paraId="41663BC9" w14:textId="77777777" w:rsidR="000B32DB" w:rsidRDefault="000B32DB" w:rsidP="000234F5">
      <w:r>
        <w:t xml:space="preserve">Umístění pracovníků Dodavatele v prostorách SPCSS, kromě pracovníků podpory Dodavatele </w:t>
      </w:r>
      <w:r w:rsidR="00FA5D8D">
        <w:t xml:space="preserve">v rámci </w:t>
      </w:r>
      <w:r>
        <w:t>post implementační podpory nebo školení pracovníků SPCSS, se nepředpokládá.</w:t>
      </w:r>
    </w:p>
    <w:p w14:paraId="0A106816" w14:textId="77777777" w:rsidR="000B32DB" w:rsidRPr="006F5163" w:rsidRDefault="000B32DB" w:rsidP="000234F5">
      <w:pPr>
        <w:pStyle w:val="Nadpis2"/>
      </w:pPr>
      <w:bookmarkStart w:id="12" w:name="_Toc518995356"/>
      <w:r w:rsidRPr="006F5163">
        <w:t>Standardy a stavební bloky SPCSS</w:t>
      </w:r>
      <w:bookmarkEnd w:id="12"/>
    </w:p>
    <w:p w14:paraId="3275D435" w14:textId="77777777" w:rsidR="000B32DB" w:rsidRPr="006F5163" w:rsidRDefault="000B32DB" w:rsidP="002F5851">
      <w:pPr>
        <w:pStyle w:val="Nadpis3slovan"/>
      </w:pPr>
      <w:bookmarkStart w:id="13" w:name="_Toc518995357"/>
      <w:r w:rsidRPr="006F5163">
        <w:t>Specifikace NDC</w:t>
      </w:r>
      <w:bookmarkEnd w:id="13"/>
    </w:p>
    <w:p w14:paraId="6D5AC247" w14:textId="77777777" w:rsidR="000B32DB" w:rsidRDefault="000B32DB" w:rsidP="000234F5">
      <w:r>
        <w:t>Národní datové centrum (NDC) SPCSS se nachází na adrese Na Vápence 915/14, Žižkov, 130 00 Praha 3. Hlavní parametry NDC jsou prostředí dle normy TIER III ANSI/TIA – 942/</w:t>
      </w:r>
      <w:proofErr w:type="spellStart"/>
      <w:r>
        <w:t>The</w:t>
      </w:r>
      <w:proofErr w:type="spellEnd"/>
      <w:r>
        <w:t xml:space="preserve"> </w:t>
      </w:r>
      <w:proofErr w:type="spellStart"/>
      <w:r>
        <w:t>Uptime</w:t>
      </w:r>
      <w:proofErr w:type="spellEnd"/>
      <w:r>
        <w:t xml:space="preserve"> Institute a možnost provádění servisních prací za plného provozu datového centra SPCSS bez dopadu na zákazníky a jejich zařízení. NDC nabízí redundanci všech kritických systémů a fyzickou bezpečnost, která je zajišťována nepřetržitou fyzickou ostrahou a evidencí vstupu a monitoring</w:t>
      </w:r>
      <w:r w:rsidR="00B67213">
        <w:t>em</w:t>
      </w:r>
      <w:r>
        <w:t xml:space="preserve"> oprávněných osob uvnitř datového centra.</w:t>
      </w:r>
    </w:p>
    <w:p w14:paraId="4DDC1381" w14:textId="77777777" w:rsidR="000B32DB" w:rsidRDefault="000B32DB" w:rsidP="000234F5">
      <w:r>
        <w:lastRenderedPageBreak/>
        <w:t xml:space="preserve">Druhé datové centrum NDC Zeleneč je ve výstavbě a bude v provozu od roku 2019. NDC Zeleneč bude připojeno dostatečnou kapacitou pro zajištění LAN a SAN konektivity mezi lokalitami. </w:t>
      </w:r>
      <w:r w:rsidR="0051401E">
        <w:t>Síťová infrastruktura propojení mezi datovými centry umožní bezproblémové použití synchronní replikace dat na úrovni diskových polí.</w:t>
      </w:r>
    </w:p>
    <w:p w14:paraId="0EE5237E" w14:textId="77777777" w:rsidR="000B32DB" w:rsidRDefault="000B32DB" w:rsidP="000234F5">
      <w:r>
        <w:t xml:space="preserve">V případě požadavku podpory </w:t>
      </w:r>
      <w:proofErr w:type="spellStart"/>
      <w:r>
        <w:t>Disaster</w:t>
      </w:r>
      <w:proofErr w:type="spellEnd"/>
      <w:r>
        <w:t xml:space="preserve"> </w:t>
      </w:r>
      <w:proofErr w:type="spellStart"/>
      <w:r>
        <w:t>Recovery</w:t>
      </w:r>
      <w:proofErr w:type="spellEnd"/>
      <w:r>
        <w:t xml:space="preserve"> (obnova infrastruktury systému po havárii, dále jen „DR“) požadované pro některé kritické komponenty řešení, může SPCSS zajistit umístění DR systémů v oddělené místnosti s plně nezávislou podporou na všech úrovních (napájení, chlazení, síťové připojení) a výhledově možnost přesunu DR systémů do druhé lokality. Využití druhé lokality je možné pro všechny části řešení podle návrhu Dodavatele. </w:t>
      </w:r>
    </w:p>
    <w:p w14:paraId="078F5445" w14:textId="77777777" w:rsidR="000B32DB" w:rsidRPr="002F5851" w:rsidRDefault="000B32DB" w:rsidP="002F5851">
      <w:pPr>
        <w:pStyle w:val="Nadpis3slovan"/>
      </w:pPr>
      <w:bookmarkStart w:id="14" w:name="_Toc518995358"/>
      <w:r w:rsidRPr="002F5851">
        <w:t xml:space="preserve">Bezpečné propojení a připojení do </w:t>
      </w:r>
      <w:proofErr w:type="gramStart"/>
      <w:r w:rsidRPr="002F5851">
        <w:t>Internetu</w:t>
      </w:r>
      <w:bookmarkEnd w:id="14"/>
      <w:proofErr w:type="gramEnd"/>
    </w:p>
    <w:p w14:paraId="20A09716" w14:textId="77777777" w:rsidR="000B32DB" w:rsidRDefault="000B32DB" w:rsidP="000234F5">
      <w:r w:rsidRPr="00DB7C8E">
        <w:t xml:space="preserve">SPCSS provozuje síťovou infrastrukturu včetně telekomunikačních linek a aktivních síťových bezpečnostních prvků, zahrnující redundantní připojení do internetu a </w:t>
      </w:r>
      <w:proofErr w:type="spellStart"/>
      <w:r w:rsidRPr="00DB7C8E">
        <w:t>NIXu</w:t>
      </w:r>
      <w:proofErr w:type="spellEnd"/>
      <w:r w:rsidRPr="00DB7C8E">
        <w:t xml:space="preserve"> s vlastním AS, propojení do CMS a KIVS, propojení do resortních sítí (GOVBONE), ochran</w:t>
      </w:r>
      <w:r>
        <w:t>u</w:t>
      </w:r>
      <w:r w:rsidRPr="00DB7C8E">
        <w:t xml:space="preserve"> proti </w:t>
      </w:r>
      <w:proofErr w:type="spellStart"/>
      <w:r w:rsidRPr="00DB7C8E">
        <w:t>DoS</w:t>
      </w:r>
      <w:proofErr w:type="spellEnd"/>
      <w:r w:rsidRPr="00DB7C8E">
        <w:t xml:space="preserve"> a </w:t>
      </w:r>
      <w:proofErr w:type="spellStart"/>
      <w:r w:rsidRPr="00DB7C8E">
        <w:t>DDoS</w:t>
      </w:r>
      <w:proofErr w:type="spellEnd"/>
      <w:r w:rsidRPr="00DB7C8E">
        <w:t xml:space="preserve"> útokům, ochranu proti síťovým útokům (IPS, IDS), SSL terminátory (SSL akcelerátory, SSL </w:t>
      </w:r>
      <w:proofErr w:type="spellStart"/>
      <w:r w:rsidRPr="00DB7C8E">
        <w:t>off-loadery</w:t>
      </w:r>
      <w:proofErr w:type="spellEnd"/>
      <w:r w:rsidRPr="00DB7C8E">
        <w:t xml:space="preserve">), síťové firewally, webový aplikační firewall (WAF), </w:t>
      </w:r>
      <w:proofErr w:type="spellStart"/>
      <w:r w:rsidRPr="00DB7C8E">
        <w:t>load</w:t>
      </w:r>
      <w:proofErr w:type="spellEnd"/>
      <w:r w:rsidRPr="00DB7C8E">
        <w:t xml:space="preserve"> </w:t>
      </w:r>
      <w:proofErr w:type="spellStart"/>
      <w:r w:rsidRPr="00DB7C8E">
        <w:t>balancery</w:t>
      </w:r>
      <w:proofErr w:type="spellEnd"/>
      <w:r>
        <w:t>.</w:t>
      </w:r>
    </w:p>
    <w:p w14:paraId="4BD0ED6D" w14:textId="77777777" w:rsidR="000B32DB" w:rsidRDefault="000B32DB" w:rsidP="000234F5">
      <w:r w:rsidRPr="00DB7C8E">
        <w:t xml:space="preserve">Součástí síťové infrastruktury SPCSS jsou rovněž standardní síťové služby NTP, DNS, e-mail a VPN (vzdálený přístup). Síťová infrastruktura SPCSS je plně integrována do </w:t>
      </w:r>
      <w:r>
        <w:t>provozního a</w:t>
      </w:r>
      <w:r w:rsidR="007D15A6">
        <w:t> </w:t>
      </w:r>
      <w:r w:rsidRPr="00DB7C8E">
        <w:t xml:space="preserve">bezpečnostního </w:t>
      </w:r>
      <w:r>
        <w:t>monitoringu</w:t>
      </w:r>
      <w:r w:rsidRPr="00DB7C8E">
        <w:t xml:space="preserve"> SPCSS.</w:t>
      </w:r>
      <w:r>
        <w:t xml:space="preserve"> </w:t>
      </w:r>
      <w:r w:rsidRPr="00DB7C8E">
        <w:t>Část návrhové, implementační a provozní dokumentace síťové infrastruktury SPCSS je chráněna v režimu utajovaných informací stupně Vyhrazené dle Zákona o</w:t>
      </w:r>
      <w:r w:rsidR="00B67213">
        <w:t> </w:t>
      </w:r>
      <w:r w:rsidRPr="00DB7C8E">
        <w:t>ochraně utajovaných informací.</w:t>
      </w:r>
    </w:p>
    <w:p w14:paraId="29313E8C" w14:textId="77777777" w:rsidR="000B32DB" w:rsidRDefault="000B32DB" w:rsidP="000234F5">
      <w:r w:rsidRPr="007318D0">
        <w:t>Bezpečnostní standardy SPCSS obecně nevyžadují šifrování vnitřních komunikací, šifrovaná komunikace na vnitřních sítích se používá ve vybraných případech podle bezpečnostních požadavků příslušného IS</w:t>
      </w:r>
      <w:r>
        <w:t>.</w:t>
      </w:r>
    </w:p>
    <w:p w14:paraId="6139536E" w14:textId="77777777" w:rsidR="000B32DB" w:rsidRDefault="000B32DB" w:rsidP="000234F5">
      <w:r>
        <w:t xml:space="preserve">Primární úroveň antivirové ochrany na úrovni serverů je zajišťována </w:t>
      </w:r>
      <w:r w:rsidR="002D2475">
        <w:t>Zadavatelem</w:t>
      </w:r>
      <w:r>
        <w:t xml:space="preserve"> a je součástí služeb.</w:t>
      </w:r>
    </w:p>
    <w:p w14:paraId="6F42833E" w14:textId="77777777" w:rsidR="000B32DB" w:rsidRDefault="000B32DB" w:rsidP="000234F5">
      <w:pPr>
        <w:rPr>
          <w:strike/>
        </w:rPr>
      </w:pPr>
      <w:r>
        <w:t xml:space="preserve">Primární úroveň antivirové ochrany na </w:t>
      </w:r>
      <w:r w:rsidR="006D1C66">
        <w:t xml:space="preserve">klientských stanicích </w:t>
      </w:r>
      <w:r>
        <w:t>je zajišťována IT příslušné OSS.</w:t>
      </w:r>
    </w:p>
    <w:p w14:paraId="65B1CB05" w14:textId="77777777" w:rsidR="000B32DB" w:rsidRPr="006F5163" w:rsidRDefault="000B32DB" w:rsidP="002F5851">
      <w:pPr>
        <w:pStyle w:val="Nadpis3slovan"/>
      </w:pPr>
      <w:bookmarkStart w:id="15" w:name="_Toc518995359"/>
      <w:r w:rsidRPr="006F5163">
        <w:t>Poskytování výpočetního výkonu</w:t>
      </w:r>
      <w:bookmarkEnd w:id="15"/>
    </w:p>
    <w:p w14:paraId="70C6756D" w14:textId="77777777" w:rsidR="000B32DB" w:rsidRDefault="000B32DB" w:rsidP="000234F5">
      <w:r>
        <w:t xml:space="preserve">SPCSS provozuje v rámci svých služeb privátní </w:t>
      </w:r>
      <w:proofErr w:type="spellStart"/>
      <w:r>
        <w:t>cloud</w:t>
      </w:r>
      <w:proofErr w:type="spellEnd"/>
      <w:r>
        <w:t xml:space="preserve"> formou </w:t>
      </w:r>
      <w:proofErr w:type="spellStart"/>
      <w:r>
        <w:t>IaaS</w:t>
      </w:r>
      <w:proofErr w:type="spellEnd"/>
      <w:r>
        <w:t xml:space="preserve">. </w:t>
      </w:r>
      <w:r w:rsidRPr="00DB7C8E">
        <w:t xml:space="preserve">Standardem je platforma x86, 64bit. </w:t>
      </w:r>
      <w:r>
        <w:t xml:space="preserve">Privátní </w:t>
      </w:r>
      <w:proofErr w:type="spellStart"/>
      <w:r>
        <w:t>cloud</w:t>
      </w:r>
      <w:proofErr w:type="spellEnd"/>
      <w:r>
        <w:t xml:space="preserve"> je rozdělen do dvou datových center (DC1, DC2), v každém datovém centru je dále rozdělen do dvou </w:t>
      </w:r>
      <w:proofErr w:type="spellStart"/>
      <w:r>
        <w:t>virtualizačních</w:t>
      </w:r>
      <w:proofErr w:type="spellEnd"/>
      <w:r>
        <w:t xml:space="preserve"> domén umístěných na oddělených HW platformách. </w:t>
      </w:r>
      <w:r w:rsidRPr="00DB7C8E">
        <w:t xml:space="preserve">V oblasti </w:t>
      </w:r>
      <w:proofErr w:type="spellStart"/>
      <w:r w:rsidRPr="00DB7C8E">
        <w:t>virtualizace</w:t>
      </w:r>
      <w:proofErr w:type="spellEnd"/>
      <w:r w:rsidRPr="00DB7C8E">
        <w:t xml:space="preserve"> jsou podporovány technologie </w:t>
      </w:r>
      <w:r>
        <w:t xml:space="preserve">KVM, </w:t>
      </w:r>
      <w:proofErr w:type="spellStart"/>
      <w:r w:rsidRPr="00DB7C8E">
        <w:t>VMware</w:t>
      </w:r>
      <w:proofErr w:type="spellEnd"/>
      <w:r w:rsidRPr="00DB7C8E">
        <w:t xml:space="preserve"> a MS Hyper-V. SW licence </w:t>
      </w:r>
      <w:proofErr w:type="spellStart"/>
      <w:r w:rsidRPr="00DB7C8E">
        <w:t>virtualizace</w:t>
      </w:r>
      <w:proofErr w:type="spellEnd"/>
      <w:r w:rsidRPr="00DB7C8E">
        <w:t xml:space="preserve"> jsou součástí služby SPCSS. Součástí služby jsou i aktualizace verzí </w:t>
      </w:r>
      <w:proofErr w:type="spellStart"/>
      <w:r w:rsidRPr="00DB7C8E">
        <w:t>v</w:t>
      </w:r>
      <w:r>
        <w:t>i</w:t>
      </w:r>
      <w:r w:rsidRPr="00DB7C8E">
        <w:t>rtualizačního</w:t>
      </w:r>
      <w:proofErr w:type="spellEnd"/>
      <w:r w:rsidRPr="00DB7C8E">
        <w:t xml:space="preserve"> SW.</w:t>
      </w:r>
    </w:p>
    <w:p w14:paraId="0893C50C" w14:textId="1471DCDD" w:rsidR="000B32DB" w:rsidRDefault="000B32DB" w:rsidP="000234F5">
      <w:r>
        <w:t>K dispozici jsou</w:t>
      </w:r>
      <w:r w:rsidR="00A26CAC">
        <w:t xml:space="preserve"> dva</w:t>
      </w:r>
      <w:r>
        <w:t xml:space="preserve"> plány alokace </w:t>
      </w:r>
      <w:proofErr w:type="spellStart"/>
      <w:r>
        <w:t>vCPU</w:t>
      </w:r>
      <w:proofErr w:type="spellEnd"/>
      <w:r>
        <w:t xml:space="preserve"> a </w:t>
      </w:r>
      <w:proofErr w:type="spellStart"/>
      <w:r>
        <w:t>vRAM</w:t>
      </w:r>
      <w:proofErr w:type="spellEnd"/>
      <w:r>
        <w:t xml:space="preserve"> do výpočetních bloků. Plán A pro standardní aplikace optimálně zohledňující poměr </w:t>
      </w:r>
      <w:proofErr w:type="spellStart"/>
      <w:r>
        <w:t>vCPU</w:t>
      </w:r>
      <w:proofErr w:type="spellEnd"/>
      <w:r>
        <w:t xml:space="preserve"> a </w:t>
      </w:r>
      <w:proofErr w:type="spellStart"/>
      <w:r>
        <w:t>vRAM</w:t>
      </w:r>
      <w:proofErr w:type="spellEnd"/>
      <w:r>
        <w:t xml:space="preserve"> a plán B pro procesorově náročnější aplikace. Níže uvedená tabulka blíže specifikuje konfiguraci základních výpočetních bloků pro jednotlivé plány:</w:t>
      </w:r>
    </w:p>
    <w:tbl>
      <w:tblPr>
        <w:tblStyle w:val="Mkatabulky"/>
        <w:tblW w:w="4950" w:type="pct"/>
        <w:jc w:val="center"/>
        <w:tblLook w:val="04A0" w:firstRow="1" w:lastRow="0" w:firstColumn="1" w:lastColumn="0" w:noHBand="0" w:noVBand="1"/>
      </w:tblPr>
      <w:tblGrid>
        <w:gridCol w:w="2457"/>
        <w:gridCol w:w="3331"/>
        <w:gridCol w:w="1707"/>
        <w:gridCol w:w="1698"/>
      </w:tblGrid>
      <w:tr w:rsidR="000B32DB" w:rsidRPr="000234F5" w14:paraId="72E41AB3" w14:textId="77777777" w:rsidTr="0035719F">
        <w:trPr>
          <w:jc w:val="center"/>
        </w:trPr>
        <w:tc>
          <w:tcPr>
            <w:tcW w:w="2457" w:type="dxa"/>
            <w:shd w:val="clear" w:color="auto" w:fill="D9D9D9" w:themeFill="background1" w:themeFillShade="D9"/>
            <w:vAlign w:val="center"/>
          </w:tcPr>
          <w:p w14:paraId="27FB06F2" w14:textId="77777777" w:rsidR="000B32DB" w:rsidRPr="000234F5" w:rsidRDefault="000B32DB" w:rsidP="000234F5">
            <w:pPr>
              <w:spacing w:line="240" w:lineRule="auto"/>
              <w:jc w:val="center"/>
              <w:rPr>
                <w:b/>
              </w:rPr>
            </w:pPr>
            <w:r w:rsidRPr="000234F5">
              <w:rPr>
                <w:b/>
              </w:rPr>
              <w:lastRenderedPageBreak/>
              <w:t>Základní výpočetní blok</w:t>
            </w:r>
          </w:p>
        </w:tc>
        <w:tc>
          <w:tcPr>
            <w:tcW w:w="3331" w:type="dxa"/>
            <w:shd w:val="clear" w:color="auto" w:fill="D9D9D9" w:themeFill="background1" w:themeFillShade="D9"/>
            <w:vAlign w:val="center"/>
          </w:tcPr>
          <w:p w14:paraId="6446447C" w14:textId="77777777" w:rsidR="000B32DB" w:rsidRPr="000234F5" w:rsidRDefault="000B32DB" w:rsidP="000234F5">
            <w:pPr>
              <w:spacing w:line="240" w:lineRule="auto"/>
              <w:jc w:val="center"/>
              <w:rPr>
                <w:b/>
              </w:rPr>
            </w:pPr>
            <w:r w:rsidRPr="000234F5">
              <w:rPr>
                <w:b/>
              </w:rPr>
              <w:t>Procesor</w:t>
            </w:r>
          </w:p>
        </w:tc>
        <w:tc>
          <w:tcPr>
            <w:tcW w:w="1707" w:type="dxa"/>
            <w:shd w:val="clear" w:color="auto" w:fill="D9D9D9" w:themeFill="background1" w:themeFillShade="D9"/>
            <w:vAlign w:val="center"/>
          </w:tcPr>
          <w:p w14:paraId="76BE2954" w14:textId="77777777" w:rsidR="000B32DB" w:rsidRPr="000234F5" w:rsidRDefault="000B32DB" w:rsidP="000234F5">
            <w:pPr>
              <w:spacing w:line="240" w:lineRule="auto"/>
              <w:jc w:val="center"/>
              <w:rPr>
                <w:b/>
              </w:rPr>
            </w:pPr>
            <w:r w:rsidRPr="000234F5">
              <w:rPr>
                <w:b/>
              </w:rPr>
              <w:t xml:space="preserve">Počet </w:t>
            </w:r>
            <w:proofErr w:type="spellStart"/>
            <w:r w:rsidRPr="000234F5">
              <w:rPr>
                <w:b/>
              </w:rPr>
              <w:t>vCPU</w:t>
            </w:r>
            <w:proofErr w:type="spellEnd"/>
            <w:r w:rsidRPr="000234F5">
              <w:rPr>
                <w:b/>
              </w:rPr>
              <w:t xml:space="preserve"> (</w:t>
            </w:r>
            <w:proofErr w:type="spellStart"/>
            <w:r w:rsidRPr="000234F5">
              <w:rPr>
                <w:b/>
              </w:rPr>
              <w:t>core</w:t>
            </w:r>
            <w:proofErr w:type="spellEnd"/>
            <w:r w:rsidRPr="000234F5">
              <w:rPr>
                <w:b/>
              </w:rPr>
              <w:t>)</w:t>
            </w:r>
          </w:p>
        </w:tc>
        <w:tc>
          <w:tcPr>
            <w:tcW w:w="1698" w:type="dxa"/>
            <w:shd w:val="clear" w:color="auto" w:fill="D9D9D9" w:themeFill="background1" w:themeFillShade="D9"/>
            <w:vAlign w:val="center"/>
          </w:tcPr>
          <w:p w14:paraId="78446503" w14:textId="77777777" w:rsidR="000B32DB" w:rsidRPr="000234F5" w:rsidRDefault="000B32DB" w:rsidP="000234F5">
            <w:pPr>
              <w:spacing w:line="240" w:lineRule="auto"/>
              <w:jc w:val="center"/>
              <w:rPr>
                <w:b/>
              </w:rPr>
            </w:pPr>
            <w:proofErr w:type="spellStart"/>
            <w:r w:rsidRPr="000234F5">
              <w:rPr>
                <w:b/>
              </w:rPr>
              <w:t>vRAM</w:t>
            </w:r>
            <w:proofErr w:type="spellEnd"/>
            <w:r w:rsidRPr="000234F5">
              <w:rPr>
                <w:b/>
              </w:rPr>
              <w:t xml:space="preserve"> (GB)</w:t>
            </w:r>
          </w:p>
        </w:tc>
      </w:tr>
      <w:tr w:rsidR="000B32DB" w:rsidRPr="000234F5" w14:paraId="51FE55FC" w14:textId="77777777" w:rsidTr="0035719F">
        <w:trPr>
          <w:jc w:val="center"/>
        </w:trPr>
        <w:tc>
          <w:tcPr>
            <w:tcW w:w="2457" w:type="dxa"/>
          </w:tcPr>
          <w:p w14:paraId="33E1338C" w14:textId="77777777" w:rsidR="000B32DB" w:rsidRPr="000234F5" w:rsidRDefault="000B32DB" w:rsidP="000234F5">
            <w:pPr>
              <w:pStyle w:val="cpNormal1"/>
            </w:pPr>
            <w:r w:rsidRPr="000234F5">
              <w:t>Plán A</w:t>
            </w:r>
          </w:p>
        </w:tc>
        <w:tc>
          <w:tcPr>
            <w:tcW w:w="3331" w:type="dxa"/>
          </w:tcPr>
          <w:p w14:paraId="618358B3" w14:textId="77777777" w:rsidR="000B32DB" w:rsidRPr="000234F5" w:rsidRDefault="000B32DB" w:rsidP="000234F5">
            <w:pPr>
              <w:pStyle w:val="cpNormal1"/>
            </w:pPr>
            <w:r w:rsidRPr="000234F5">
              <w:t>E5-2630 v3 (</w:t>
            </w:r>
            <w:proofErr w:type="spellStart"/>
            <w:r w:rsidRPr="000234F5">
              <w:t>Haswell</w:t>
            </w:r>
            <w:proofErr w:type="spellEnd"/>
            <w:r w:rsidRPr="000234F5">
              <w:t xml:space="preserve">) 3.2GHz </w:t>
            </w:r>
          </w:p>
        </w:tc>
        <w:tc>
          <w:tcPr>
            <w:tcW w:w="1707" w:type="dxa"/>
          </w:tcPr>
          <w:p w14:paraId="06EEB8E0" w14:textId="77777777" w:rsidR="000B32DB" w:rsidRPr="000234F5" w:rsidRDefault="000B32DB" w:rsidP="000234F5">
            <w:pPr>
              <w:pStyle w:val="cpNormal1"/>
            </w:pPr>
            <w:r w:rsidRPr="000234F5">
              <w:t>1</w:t>
            </w:r>
          </w:p>
        </w:tc>
        <w:tc>
          <w:tcPr>
            <w:tcW w:w="1698" w:type="dxa"/>
          </w:tcPr>
          <w:p w14:paraId="0F3727CB" w14:textId="77777777" w:rsidR="000B32DB" w:rsidRPr="000234F5" w:rsidRDefault="000B32DB" w:rsidP="000234F5">
            <w:pPr>
              <w:pStyle w:val="cpNormal1"/>
            </w:pPr>
            <w:r w:rsidRPr="000234F5">
              <w:t>4</w:t>
            </w:r>
          </w:p>
        </w:tc>
      </w:tr>
      <w:tr w:rsidR="000B32DB" w:rsidRPr="007D15A6" w14:paraId="56BD9016" w14:textId="77777777" w:rsidTr="0035719F">
        <w:trPr>
          <w:jc w:val="center"/>
        </w:trPr>
        <w:tc>
          <w:tcPr>
            <w:tcW w:w="2457" w:type="dxa"/>
          </w:tcPr>
          <w:p w14:paraId="25358A14" w14:textId="77777777" w:rsidR="000B32DB" w:rsidRPr="007D15A6" w:rsidRDefault="000B32DB" w:rsidP="000234F5">
            <w:pPr>
              <w:spacing w:line="240" w:lineRule="auto"/>
            </w:pPr>
            <w:r w:rsidRPr="007D15A6">
              <w:t>Plán B</w:t>
            </w:r>
          </w:p>
        </w:tc>
        <w:tc>
          <w:tcPr>
            <w:tcW w:w="3331" w:type="dxa"/>
          </w:tcPr>
          <w:p w14:paraId="11FED977" w14:textId="77777777" w:rsidR="000B32DB" w:rsidRPr="007D15A6" w:rsidRDefault="000B32DB" w:rsidP="000234F5">
            <w:pPr>
              <w:spacing w:line="240" w:lineRule="auto"/>
            </w:pPr>
            <w:r w:rsidRPr="007D15A6">
              <w:t>E5-2698 v3 (</w:t>
            </w:r>
            <w:proofErr w:type="spellStart"/>
            <w:r w:rsidRPr="007D15A6">
              <w:t>Haswell</w:t>
            </w:r>
            <w:proofErr w:type="spellEnd"/>
            <w:r w:rsidRPr="007D15A6">
              <w:t xml:space="preserve">) 3.6GHz </w:t>
            </w:r>
          </w:p>
        </w:tc>
        <w:tc>
          <w:tcPr>
            <w:tcW w:w="1707" w:type="dxa"/>
          </w:tcPr>
          <w:p w14:paraId="78E9668B" w14:textId="77777777" w:rsidR="000B32DB" w:rsidRPr="007D15A6" w:rsidRDefault="000B32DB" w:rsidP="000234F5">
            <w:pPr>
              <w:spacing w:line="240" w:lineRule="auto"/>
            </w:pPr>
            <w:r w:rsidRPr="007D15A6">
              <w:t>1</w:t>
            </w:r>
          </w:p>
        </w:tc>
        <w:tc>
          <w:tcPr>
            <w:tcW w:w="1698" w:type="dxa"/>
          </w:tcPr>
          <w:p w14:paraId="2D0FEB2B" w14:textId="77777777" w:rsidR="000B32DB" w:rsidRPr="007D15A6" w:rsidRDefault="000B32DB" w:rsidP="000234F5">
            <w:pPr>
              <w:spacing w:line="240" w:lineRule="auto"/>
            </w:pPr>
            <w:r w:rsidRPr="007D15A6">
              <w:t>2</w:t>
            </w:r>
          </w:p>
        </w:tc>
      </w:tr>
    </w:tbl>
    <w:p w14:paraId="199E5767" w14:textId="77777777" w:rsidR="000B32DB" w:rsidRDefault="000B32DB" w:rsidP="000B32DB">
      <w:pPr>
        <w:pStyle w:val="Bezmezer"/>
      </w:pPr>
    </w:p>
    <w:p w14:paraId="6A8BCE27" w14:textId="77777777" w:rsidR="000B32DB" w:rsidRDefault="000B32DB" w:rsidP="000234F5">
      <w:r>
        <w:t xml:space="preserve">Každý plán je daná kombinace </w:t>
      </w:r>
      <w:proofErr w:type="spellStart"/>
      <w:r>
        <w:t>vCPU</w:t>
      </w:r>
      <w:proofErr w:type="spellEnd"/>
      <w:r>
        <w:t xml:space="preserve"> a </w:t>
      </w:r>
      <w:proofErr w:type="spellStart"/>
      <w:r>
        <w:t>vRAM</w:t>
      </w:r>
      <w:proofErr w:type="spellEnd"/>
      <w:r>
        <w:t xml:space="preserve">. Zdroje požadované pro virtuální instanci jsou pak násobkem základního výpočetního bloku. V případě, že požadovaný poměr počtu </w:t>
      </w:r>
      <w:proofErr w:type="spellStart"/>
      <w:r>
        <w:t>vCPU</w:t>
      </w:r>
      <w:proofErr w:type="spellEnd"/>
      <w:r>
        <w:t xml:space="preserve"> a GB </w:t>
      </w:r>
      <w:proofErr w:type="spellStart"/>
      <w:r>
        <w:t>vRAM</w:t>
      </w:r>
      <w:proofErr w:type="spellEnd"/>
      <w:r>
        <w:t xml:space="preserve"> nevyhovuje jednomu z uvedených plánů (např. poměr 1:3), je nutno použít nejbližší vhodný plán a</w:t>
      </w:r>
      <w:r w:rsidR="007D15A6">
        <w:t> </w:t>
      </w:r>
      <w:r>
        <w:t xml:space="preserve">jeho násobek pokrývající jak potřeby </w:t>
      </w:r>
      <w:proofErr w:type="spellStart"/>
      <w:r>
        <w:t>vCPU</w:t>
      </w:r>
      <w:proofErr w:type="spellEnd"/>
      <w:r>
        <w:t xml:space="preserve">, tak </w:t>
      </w:r>
      <w:proofErr w:type="spellStart"/>
      <w:r>
        <w:t>vRAM</w:t>
      </w:r>
      <w:proofErr w:type="spellEnd"/>
      <w:r>
        <w:t xml:space="preserve"> (v </w:t>
      </w:r>
      <w:r w:rsidR="00D24481">
        <w:t xml:space="preserve">uvedeném příkladu to mohou být </w:t>
      </w:r>
      <w:r>
        <w:t xml:space="preserve">2 bloky v plánu B nebo 1 blok v plánu A). </w:t>
      </w:r>
    </w:p>
    <w:p w14:paraId="10708FCE" w14:textId="77777777" w:rsidR="000B32DB" w:rsidRDefault="000B32DB" w:rsidP="000234F5">
      <w:r>
        <w:t xml:space="preserve">Všechny plány využívají stejnou síťovou infrastrukturu a mají shodný síťový profil. </w:t>
      </w:r>
      <w:proofErr w:type="spellStart"/>
      <w:r>
        <w:t>Virtualizované</w:t>
      </w:r>
      <w:proofErr w:type="spellEnd"/>
      <w:r>
        <w:t xml:space="preserve"> bloky výpočetního výkonu je možno použít ve všech bezpečnostních zónách včetně DMZ.</w:t>
      </w:r>
    </w:p>
    <w:p w14:paraId="494978F3" w14:textId="77777777" w:rsidR="000B32DB" w:rsidRDefault="000B32DB" w:rsidP="000234F5">
      <w:r>
        <w:t>Pro potřeby návrhu a zajištění požadované dostupnosti a geografické redundance lze pro každou virtuální instanci možné specifikovat následující parametry:</w:t>
      </w:r>
    </w:p>
    <w:tbl>
      <w:tblPr>
        <w:tblStyle w:val="Mkatabulky"/>
        <w:tblW w:w="0" w:type="auto"/>
        <w:tblLook w:val="04A0" w:firstRow="1" w:lastRow="0" w:firstColumn="1" w:lastColumn="0" w:noHBand="0" w:noVBand="1"/>
      </w:tblPr>
      <w:tblGrid>
        <w:gridCol w:w="1384"/>
        <w:gridCol w:w="1701"/>
        <w:gridCol w:w="6201"/>
      </w:tblGrid>
      <w:tr w:rsidR="000B32DB" w:rsidRPr="000234F5" w14:paraId="16528521" w14:textId="77777777" w:rsidTr="007D15A6">
        <w:trPr>
          <w:trHeight w:val="258"/>
        </w:trPr>
        <w:tc>
          <w:tcPr>
            <w:tcW w:w="1384" w:type="dxa"/>
            <w:shd w:val="clear" w:color="auto" w:fill="D9D9D9" w:themeFill="background1" w:themeFillShade="D9"/>
            <w:vAlign w:val="center"/>
          </w:tcPr>
          <w:p w14:paraId="22B1D513" w14:textId="77777777" w:rsidR="000B32DB" w:rsidRPr="000234F5" w:rsidRDefault="000B32DB" w:rsidP="000234F5">
            <w:pPr>
              <w:pStyle w:val="cpNormal1"/>
              <w:rPr>
                <w:b/>
              </w:rPr>
            </w:pPr>
            <w:r w:rsidRPr="000234F5">
              <w:rPr>
                <w:b/>
              </w:rPr>
              <w:t>Parametr</w:t>
            </w:r>
          </w:p>
        </w:tc>
        <w:tc>
          <w:tcPr>
            <w:tcW w:w="1701" w:type="dxa"/>
            <w:shd w:val="clear" w:color="auto" w:fill="D9D9D9" w:themeFill="background1" w:themeFillShade="D9"/>
            <w:vAlign w:val="center"/>
          </w:tcPr>
          <w:p w14:paraId="1B4808BB" w14:textId="77777777" w:rsidR="000B32DB" w:rsidRPr="000234F5" w:rsidRDefault="000B32DB" w:rsidP="000234F5">
            <w:pPr>
              <w:pStyle w:val="cpNormal1"/>
              <w:rPr>
                <w:b/>
              </w:rPr>
            </w:pPr>
            <w:r w:rsidRPr="000234F5">
              <w:rPr>
                <w:b/>
              </w:rPr>
              <w:t>Hodnoty</w:t>
            </w:r>
          </w:p>
        </w:tc>
        <w:tc>
          <w:tcPr>
            <w:tcW w:w="6201" w:type="dxa"/>
            <w:shd w:val="clear" w:color="auto" w:fill="D9D9D9" w:themeFill="background1" w:themeFillShade="D9"/>
            <w:vAlign w:val="center"/>
          </w:tcPr>
          <w:p w14:paraId="3583A4B5" w14:textId="77777777" w:rsidR="000B32DB" w:rsidRPr="000234F5" w:rsidRDefault="000B32DB" w:rsidP="000234F5">
            <w:pPr>
              <w:pStyle w:val="cpNormal1"/>
              <w:rPr>
                <w:b/>
              </w:rPr>
            </w:pPr>
            <w:r w:rsidRPr="000234F5">
              <w:rPr>
                <w:b/>
              </w:rPr>
              <w:t>Vysvětlení</w:t>
            </w:r>
          </w:p>
        </w:tc>
      </w:tr>
      <w:tr w:rsidR="000B32DB" w:rsidRPr="007D15A6" w14:paraId="62B2FF18" w14:textId="77777777" w:rsidTr="007D15A6">
        <w:trPr>
          <w:trHeight w:val="258"/>
        </w:trPr>
        <w:tc>
          <w:tcPr>
            <w:tcW w:w="1384" w:type="dxa"/>
          </w:tcPr>
          <w:p w14:paraId="76CA0080" w14:textId="77777777" w:rsidR="000B32DB" w:rsidRPr="007D15A6" w:rsidRDefault="000B32DB" w:rsidP="000234F5">
            <w:pPr>
              <w:pStyle w:val="cpNormal1"/>
            </w:pPr>
            <w:r w:rsidRPr="007D15A6">
              <w:t>Lokalita</w:t>
            </w:r>
          </w:p>
        </w:tc>
        <w:tc>
          <w:tcPr>
            <w:tcW w:w="1701" w:type="dxa"/>
          </w:tcPr>
          <w:p w14:paraId="3E823393" w14:textId="77777777" w:rsidR="000B32DB" w:rsidRPr="007D15A6" w:rsidRDefault="000B32DB" w:rsidP="000234F5">
            <w:pPr>
              <w:pStyle w:val="cpNormal1"/>
            </w:pPr>
            <w:r w:rsidRPr="007D15A6">
              <w:t>DC1</w:t>
            </w:r>
            <w:r w:rsidRPr="007D15A6">
              <w:rPr>
                <w:lang w:val="en-US"/>
              </w:rPr>
              <w:t>/DC2</w:t>
            </w:r>
            <w:r w:rsidRPr="007D15A6">
              <w:t xml:space="preserve"> </w:t>
            </w:r>
          </w:p>
        </w:tc>
        <w:tc>
          <w:tcPr>
            <w:tcW w:w="6201" w:type="dxa"/>
          </w:tcPr>
          <w:p w14:paraId="240158A9" w14:textId="77777777" w:rsidR="000B32DB" w:rsidRPr="007D15A6" w:rsidRDefault="000B32DB" w:rsidP="000234F5">
            <w:pPr>
              <w:pStyle w:val="cpNormal1"/>
            </w:pPr>
            <w:r w:rsidRPr="007D15A6">
              <w:t xml:space="preserve">Umístění na </w:t>
            </w:r>
            <w:proofErr w:type="spellStart"/>
            <w:r w:rsidRPr="007D15A6">
              <w:t>virtualizační</w:t>
            </w:r>
            <w:proofErr w:type="spellEnd"/>
            <w:r w:rsidRPr="007D15A6">
              <w:t xml:space="preserve"> platformě v datovém centru DC1 nebo DC2.</w:t>
            </w:r>
          </w:p>
        </w:tc>
      </w:tr>
      <w:tr w:rsidR="000B32DB" w:rsidRPr="007D15A6" w14:paraId="36F4FBDB" w14:textId="77777777" w:rsidTr="007D15A6">
        <w:trPr>
          <w:trHeight w:val="240"/>
        </w:trPr>
        <w:tc>
          <w:tcPr>
            <w:tcW w:w="1384" w:type="dxa"/>
          </w:tcPr>
          <w:p w14:paraId="07F1224D" w14:textId="77777777" w:rsidR="000B32DB" w:rsidRPr="007D15A6" w:rsidRDefault="000B32DB" w:rsidP="000234F5">
            <w:pPr>
              <w:pStyle w:val="cpNormal1"/>
            </w:pPr>
            <w:r w:rsidRPr="007D15A6">
              <w:t>Redundance</w:t>
            </w:r>
          </w:p>
        </w:tc>
        <w:tc>
          <w:tcPr>
            <w:tcW w:w="1701" w:type="dxa"/>
          </w:tcPr>
          <w:p w14:paraId="48BD8AA3" w14:textId="77777777" w:rsidR="000B32DB" w:rsidRPr="007D15A6" w:rsidRDefault="000B32DB" w:rsidP="000234F5">
            <w:pPr>
              <w:pStyle w:val="cpNormal1"/>
            </w:pPr>
            <w:r w:rsidRPr="007D15A6">
              <w:t>Ne/Doména/DC</w:t>
            </w:r>
          </w:p>
        </w:tc>
        <w:tc>
          <w:tcPr>
            <w:tcW w:w="6201" w:type="dxa"/>
          </w:tcPr>
          <w:p w14:paraId="2A7C5E91" w14:textId="77777777" w:rsidR="000B32DB" w:rsidRPr="007D15A6" w:rsidRDefault="000B32DB" w:rsidP="000234F5">
            <w:pPr>
              <w:pStyle w:val="cpNormal1"/>
              <w:rPr>
                <w:lang w:val="en-US"/>
              </w:rPr>
            </w:pPr>
            <w:r w:rsidRPr="007D15A6">
              <w:rPr>
                <w:b/>
              </w:rPr>
              <w:t>Ne – dostupnost 99,5</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nemá</w:t>
            </w:r>
            <w:proofErr w:type="gramEnd"/>
            <w:r w:rsidRPr="007D15A6">
              <w:t xml:space="preserve"> alokovanou pasivní zálohu, nebo má pasivní zálohu v rámci jedné </w:t>
            </w:r>
            <w:proofErr w:type="spellStart"/>
            <w:r w:rsidRPr="007D15A6">
              <w:t>virtualizační</w:t>
            </w:r>
            <w:proofErr w:type="spellEnd"/>
            <w:r w:rsidRPr="007D15A6">
              <w:t xml:space="preserve"> domény (není garantováno umístění na jiném HW) </w:t>
            </w:r>
          </w:p>
          <w:p w14:paraId="0044A1DE" w14:textId="77777777" w:rsidR="000B32DB" w:rsidRPr="007D15A6" w:rsidRDefault="000B32DB" w:rsidP="000234F5">
            <w:pPr>
              <w:pStyle w:val="cpNormal1"/>
              <w:rPr>
                <w:lang w:val="en-US"/>
              </w:rPr>
            </w:pPr>
            <w:r w:rsidRPr="007D15A6">
              <w:rPr>
                <w:b/>
              </w:rPr>
              <w:t>Doména – dostupnost 99,982</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má</w:t>
            </w:r>
            <w:proofErr w:type="gramEnd"/>
            <w:r w:rsidRPr="007D15A6">
              <w:t xml:space="preserve"> alokovanou pasivní zálohu v jiné </w:t>
            </w:r>
            <w:proofErr w:type="spellStart"/>
            <w:r w:rsidRPr="007D15A6">
              <w:t>virtualizační</w:t>
            </w:r>
            <w:proofErr w:type="spellEnd"/>
            <w:r w:rsidRPr="007D15A6">
              <w:t xml:space="preserve"> doméně (garantováno umístění na jiný HW) ve stejném datovém centru</w:t>
            </w:r>
          </w:p>
          <w:p w14:paraId="6402762C" w14:textId="77777777" w:rsidR="000B32DB" w:rsidRPr="007D15A6" w:rsidRDefault="000B32DB" w:rsidP="000234F5">
            <w:pPr>
              <w:pStyle w:val="cpNormal1"/>
            </w:pPr>
            <w:r w:rsidRPr="007D15A6">
              <w:rPr>
                <w:b/>
              </w:rPr>
              <w:t>DC – dostupnost 99,99</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má</w:t>
            </w:r>
            <w:proofErr w:type="gramEnd"/>
            <w:r w:rsidRPr="007D15A6">
              <w:t xml:space="preserve"> alokovanou pasivní zálohu v jiném datovém centru (geografická redundance)</w:t>
            </w:r>
          </w:p>
          <w:p w14:paraId="4D7C5C7D" w14:textId="77777777" w:rsidR="000B32DB" w:rsidRPr="007D15A6" w:rsidRDefault="000B32DB" w:rsidP="000234F5">
            <w:pPr>
              <w:pStyle w:val="cpNormal1"/>
            </w:pPr>
            <w:r w:rsidRPr="007D15A6">
              <w:t xml:space="preserve">Poznámka: alokovaný prostor pro pasivní zálohu umožňuje migraci virtuální instance v případě výpadku HW na jiný server </w:t>
            </w:r>
            <w:proofErr w:type="spellStart"/>
            <w:r w:rsidRPr="007D15A6">
              <w:t>virtualizační</w:t>
            </w:r>
            <w:proofErr w:type="spellEnd"/>
            <w:r w:rsidRPr="007D15A6">
              <w:t xml:space="preserve"> farmy ve stejné nebo jiné lokalitě prostředky </w:t>
            </w:r>
            <w:proofErr w:type="spellStart"/>
            <w:r w:rsidRPr="007D15A6">
              <w:t>virtualizační</w:t>
            </w:r>
            <w:proofErr w:type="spellEnd"/>
            <w:r w:rsidRPr="007D15A6">
              <w:t xml:space="preserve"> platformy </w:t>
            </w:r>
          </w:p>
        </w:tc>
      </w:tr>
    </w:tbl>
    <w:p w14:paraId="6F6ECF3B" w14:textId="7ABBD639" w:rsidR="000B32DB" w:rsidRDefault="00F233DD" w:rsidP="000234F5">
      <w:r>
        <w:t xml:space="preserve">V oblasti operačních systémů jsou podporovány operační systémy MS Windows </w:t>
      </w:r>
      <w:proofErr w:type="spellStart"/>
      <w:r>
        <w:t>Datacenter</w:t>
      </w:r>
      <w:proofErr w:type="spellEnd"/>
      <w:r>
        <w:t xml:space="preserve"> 2012 a novější, komerční linuxové distribuce </w:t>
      </w:r>
      <w:proofErr w:type="spellStart"/>
      <w:r>
        <w:t>RedHat</w:t>
      </w:r>
      <w:proofErr w:type="spellEnd"/>
      <w:r>
        <w:t xml:space="preserve"> </w:t>
      </w:r>
      <w:proofErr w:type="spellStart"/>
      <w:r>
        <w:t>Enterprise</w:t>
      </w:r>
      <w:proofErr w:type="spellEnd"/>
      <w:r>
        <w:t xml:space="preserve"> Linux a SUSE Linux </w:t>
      </w:r>
      <w:proofErr w:type="spellStart"/>
      <w:r>
        <w:t>Enterprise</w:t>
      </w:r>
      <w:proofErr w:type="spellEnd"/>
      <w:r>
        <w:t xml:space="preserve"> Server, případně free distribuci </w:t>
      </w:r>
      <w:proofErr w:type="spellStart"/>
      <w:r>
        <w:t>Centos</w:t>
      </w:r>
      <w:proofErr w:type="spellEnd"/>
      <w:r>
        <w:t xml:space="preserve"> od verze 7.0. SW licence OS jsou součástí služby SPCSS.</w:t>
      </w:r>
    </w:p>
    <w:p w14:paraId="09110000" w14:textId="77777777" w:rsidR="000B32DB" w:rsidRPr="006F5163" w:rsidRDefault="000B32DB" w:rsidP="002F5851">
      <w:pPr>
        <w:pStyle w:val="Nadpis3slovan"/>
      </w:pPr>
      <w:bookmarkStart w:id="16" w:name="_Toc518995360"/>
      <w:r w:rsidRPr="006F5163">
        <w:lastRenderedPageBreak/>
        <w:t>Poskytování diskového prostoru</w:t>
      </w:r>
      <w:bookmarkEnd w:id="16"/>
    </w:p>
    <w:p w14:paraId="6C39B353" w14:textId="77777777" w:rsidR="000B32DB" w:rsidRDefault="000B32DB" w:rsidP="000234F5">
      <w:pPr>
        <w:keepNext/>
        <w:keepLines/>
      </w:pPr>
      <w:r w:rsidRPr="00DB7C8E">
        <w:t>SPCSS po</w:t>
      </w:r>
      <w:r>
        <w:t>skytuje</w:t>
      </w:r>
      <w:r w:rsidRPr="00DB7C8E">
        <w:t xml:space="preserve"> následující </w:t>
      </w:r>
      <w:r>
        <w:t xml:space="preserve">služby </w:t>
      </w:r>
      <w:r w:rsidRPr="00DB7C8E">
        <w:t>diskových polí:</w:t>
      </w:r>
    </w:p>
    <w:tbl>
      <w:tblPr>
        <w:tblStyle w:val="Mkatabulky"/>
        <w:tblW w:w="0" w:type="auto"/>
        <w:tblLook w:val="04A0" w:firstRow="1" w:lastRow="0" w:firstColumn="1" w:lastColumn="0" w:noHBand="0" w:noVBand="1"/>
      </w:tblPr>
      <w:tblGrid>
        <w:gridCol w:w="1591"/>
        <w:gridCol w:w="2150"/>
        <w:gridCol w:w="5545"/>
      </w:tblGrid>
      <w:tr w:rsidR="000B32DB" w:rsidRPr="000234F5" w14:paraId="41A71C6F" w14:textId="77777777" w:rsidTr="007D15A6">
        <w:trPr>
          <w:trHeight w:val="258"/>
        </w:trPr>
        <w:tc>
          <w:tcPr>
            <w:tcW w:w="1591" w:type="dxa"/>
            <w:shd w:val="clear" w:color="auto" w:fill="D9D9D9" w:themeFill="background1" w:themeFillShade="D9"/>
            <w:vAlign w:val="center"/>
          </w:tcPr>
          <w:p w14:paraId="7CA1613F" w14:textId="77777777" w:rsidR="000B32DB" w:rsidRPr="000234F5" w:rsidRDefault="000B32DB" w:rsidP="000234F5">
            <w:pPr>
              <w:keepNext/>
              <w:keepLines/>
              <w:rPr>
                <w:b/>
              </w:rPr>
            </w:pPr>
            <w:r w:rsidRPr="000234F5">
              <w:rPr>
                <w:b/>
              </w:rPr>
              <w:t>Kód jednotky</w:t>
            </w:r>
          </w:p>
        </w:tc>
        <w:tc>
          <w:tcPr>
            <w:tcW w:w="2150" w:type="dxa"/>
            <w:shd w:val="clear" w:color="auto" w:fill="D9D9D9" w:themeFill="background1" w:themeFillShade="D9"/>
            <w:vAlign w:val="center"/>
          </w:tcPr>
          <w:p w14:paraId="561CB5E1" w14:textId="77777777" w:rsidR="000B32DB" w:rsidRPr="000234F5" w:rsidRDefault="000B32DB" w:rsidP="000234F5">
            <w:pPr>
              <w:pStyle w:val="Bezmezer"/>
              <w:keepNext/>
              <w:keepLines/>
              <w:spacing w:before="60" w:after="60"/>
              <w:jc w:val="center"/>
              <w:rPr>
                <w:b/>
                <w:szCs w:val="18"/>
              </w:rPr>
            </w:pPr>
            <w:r w:rsidRPr="000234F5">
              <w:rPr>
                <w:b/>
                <w:szCs w:val="18"/>
              </w:rPr>
              <w:t>Název jednotky (nemusí se shodovat se skutečným účelem)</w:t>
            </w:r>
          </w:p>
        </w:tc>
        <w:tc>
          <w:tcPr>
            <w:tcW w:w="5545" w:type="dxa"/>
            <w:shd w:val="clear" w:color="auto" w:fill="D9D9D9" w:themeFill="background1" w:themeFillShade="D9"/>
            <w:vAlign w:val="center"/>
          </w:tcPr>
          <w:p w14:paraId="267A6CA7" w14:textId="77777777" w:rsidR="000B32DB" w:rsidRPr="000234F5" w:rsidRDefault="000B32DB" w:rsidP="000234F5">
            <w:pPr>
              <w:keepNext/>
              <w:keepLines/>
              <w:rPr>
                <w:b/>
              </w:rPr>
            </w:pPr>
            <w:r w:rsidRPr="000234F5">
              <w:rPr>
                <w:b/>
              </w:rPr>
              <w:t>Popis</w:t>
            </w:r>
          </w:p>
        </w:tc>
      </w:tr>
      <w:tr w:rsidR="000B32DB" w:rsidRPr="007D15A6" w14:paraId="70DA0B75" w14:textId="77777777" w:rsidTr="007D15A6">
        <w:trPr>
          <w:trHeight w:val="258"/>
        </w:trPr>
        <w:tc>
          <w:tcPr>
            <w:tcW w:w="1591" w:type="dxa"/>
          </w:tcPr>
          <w:p w14:paraId="42FA9907" w14:textId="77777777" w:rsidR="000B32DB" w:rsidRPr="007D15A6" w:rsidRDefault="000B32DB" w:rsidP="000234F5">
            <w:r w:rsidRPr="007D15A6">
              <w:t>STOR1</w:t>
            </w:r>
          </w:p>
        </w:tc>
        <w:tc>
          <w:tcPr>
            <w:tcW w:w="2150" w:type="dxa"/>
          </w:tcPr>
          <w:p w14:paraId="22CD7F0E" w14:textId="77777777" w:rsidR="000B32DB" w:rsidRPr="007D15A6" w:rsidRDefault="000B32DB" w:rsidP="000234F5">
            <w:r w:rsidRPr="007D15A6">
              <w:t>Produktivní pole</w:t>
            </w:r>
          </w:p>
        </w:tc>
        <w:tc>
          <w:tcPr>
            <w:tcW w:w="5545" w:type="dxa"/>
          </w:tcPr>
          <w:p w14:paraId="409009F0" w14:textId="77777777" w:rsidR="000B32DB" w:rsidRPr="007D15A6" w:rsidRDefault="000B32DB" w:rsidP="000234F5">
            <w:r w:rsidRPr="007D15A6">
              <w:t xml:space="preserve">Rychlá </w:t>
            </w:r>
            <w:proofErr w:type="spellStart"/>
            <w:r w:rsidRPr="007D15A6">
              <w:t>high</w:t>
            </w:r>
            <w:proofErr w:type="spellEnd"/>
            <w:r w:rsidRPr="007D15A6">
              <w:t xml:space="preserve">-end </w:t>
            </w:r>
            <w:proofErr w:type="spellStart"/>
            <w:r w:rsidRPr="007D15A6">
              <w:t>storage</w:t>
            </w:r>
            <w:proofErr w:type="spellEnd"/>
            <w:r w:rsidRPr="007D15A6">
              <w:t xml:space="preserve">. Pro soubory o velikosti 500 GB pole dosahuje min. </w:t>
            </w:r>
            <w:r w:rsidRPr="007D15A6">
              <w:rPr>
                <w:b/>
              </w:rPr>
              <w:t>15 000 IOPS pro zápis a 35 000 IOPS</w:t>
            </w:r>
            <w:r w:rsidRPr="007D15A6">
              <w:t xml:space="preserve"> pro čtení a </w:t>
            </w:r>
            <w:proofErr w:type="spellStart"/>
            <w:r w:rsidRPr="007D15A6">
              <w:t>a</w:t>
            </w:r>
            <w:proofErr w:type="spellEnd"/>
            <w:r w:rsidRPr="007D15A6">
              <w:t xml:space="preserve"> propustnost </w:t>
            </w:r>
            <w:r w:rsidRPr="007D15A6">
              <w:rPr>
                <w:b/>
              </w:rPr>
              <w:t>2000 MB/s.</w:t>
            </w:r>
            <w:r w:rsidRPr="007D15A6">
              <w:t xml:space="preserve"> STOR1 podporuje využití </w:t>
            </w:r>
            <w:proofErr w:type="spellStart"/>
            <w:r w:rsidRPr="007D15A6">
              <w:t>flash</w:t>
            </w:r>
            <w:proofErr w:type="spellEnd"/>
            <w:r w:rsidRPr="007D15A6">
              <w:t xml:space="preserve"> disků, včetně dedikování určité </w:t>
            </w:r>
            <w:proofErr w:type="spellStart"/>
            <w:r w:rsidRPr="007D15A6">
              <w:t>flash-only</w:t>
            </w:r>
            <w:proofErr w:type="spellEnd"/>
            <w:r w:rsidRPr="007D15A6">
              <w:t xml:space="preserve"> diskové kapacity.</w:t>
            </w:r>
          </w:p>
        </w:tc>
      </w:tr>
      <w:tr w:rsidR="000B32DB" w:rsidRPr="007D15A6" w14:paraId="354FC626" w14:textId="77777777" w:rsidTr="007D15A6">
        <w:trPr>
          <w:trHeight w:val="258"/>
        </w:trPr>
        <w:tc>
          <w:tcPr>
            <w:tcW w:w="1591" w:type="dxa"/>
            <w:vAlign w:val="center"/>
          </w:tcPr>
          <w:p w14:paraId="77F68E72" w14:textId="77777777" w:rsidR="000B32DB" w:rsidRPr="007D15A6" w:rsidRDefault="000B32DB" w:rsidP="000234F5">
            <w:pPr>
              <w:rPr>
                <w:color w:val="000000"/>
              </w:rPr>
            </w:pPr>
            <w:r w:rsidRPr="007D15A6">
              <w:t>STOR2</w:t>
            </w:r>
          </w:p>
        </w:tc>
        <w:tc>
          <w:tcPr>
            <w:tcW w:w="2150" w:type="dxa"/>
            <w:vAlign w:val="center"/>
          </w:tcPr>
          <w:p w14:paraId="48C3B0DC" w14:textId="77777777" w:rsidR="000B32DB" w:rsidRPr="007D15A6" w:rsidRDefault="000B32DB" w:rsidP="000234F5">
            <w:r w:rsidRPr="007D15A6">
              <w:t>Sekundární pole</w:t>
            </w:r>
          </w:p>
        </w:tc>
        <w:tc>
          <w:tcPr>
            <w:tcW w:w="5545" w:type="dxa"/>
          </w:tcPr>
          <w:p w14:paraId="1664D518" w14:textId="77777777" w:rsidR="000B32DB" w:rsidRPr="007D15A6" w:rsidRDefault="000B32DB" w:rsidP="000234F5">
            <w:r w:rsidRPr="007D15A6">
              <w:t xml:space="preserve">Non </w:t>
            </w:r>
            <w:proofErr w:type="spellStart"/>
            <w:r w:rsidRPr="007D15A6">
              <w:t>high</w:t>
            </w:r>
            <w:proofErr w:type="spellEnd"/>
            <w:r w:rsidRPr="007D15A6">
              <w:t xml:space="preserve">-end </w:t>
            </w:r>
            <w:proofErr w:type="spellStart"/>
            <w:r w:rsidRPr="007D15A6">
              <w:t>storage</w:t>
            </w:r>
            <w:proofErr w:type="spellEnd"/>
            <w:r w:rsidRPr="007D15A6">
              <w:t xml:space="preserve">. </w:t>
            </w:r>
            <w:r w:rsidRPr="007D15A6">
              <w:rPr>
                <w:b/>
              </w:rPr>
              <w:t>Nejsou poskytovány garance propustnosti nebo IOPS</w:t>
            </w:r>
            <w:r w:rsidRPr="007D15A6">
              <w:t>. Průměrné hodnoty jsou až 10 000 IOPS na 250</w:t>
            </w:r>
            <w:r w:rsidR="00B67213" w:rsidRPr="007D15A6">
              <w:t xml:space="preserve"> </w:t>
            </w:r>
            <w:r w:rsidRPr="007D15A6">
              <w:t>GB pro zápis a propustnost 650 MB/s. Doba doručení změn je do 10</w:t>
            </w:r>
            <w:r w:rsidR="00B67213" w:rsidRPr="007D15A6">
              <w:t xml:space="preserve"> </w:t>
            </w:r>
            <w:r w:rsidRPr="007D15A6">
              <w:t>% 5 dní, nad tento limit 40 pracovních dní.</w:t>
            </w:r>
          </w:p>
        </w:tc>
      </w:tr>
      <w:tr w:rsidR="000B32DB" w:rsidRPr="007D15A6" w14:paraId="4387F865" w14:textId="77777777" w:rsidTr="007D15A6">
        <w:trPr>
          <w:trHeight w:val="258"/>
        </w:trPr>
        <w:tc>
          <w:tcPr>
            <w:tcW w:w="1591" w:type="dxa"/>
            <w:vAlign w:val="center"/>
          </w:tcPr>
          <w:p w14:paraId="50715DC5" w14:textId="77777777" w:rsidR="000B32DB" w:rsidRPr="007D15A6" w:rsidRDefault="000B32DB" w:rsidP="000234F5">
            <w:r w:rsidRPr="007D15A6">
              <w:t>BACK</w:t>
            </w:r>
          </w:p>
        </w:tc>
        <w:tc>
          <w:tcPr>
            <w:tcW w:w="2150" w:type="dxa"/>
            <w:vAlign w:val="center"/>
          </w:tcPr>
          <w:p w14:paraId="282730B9" w14:textId="77777777" w:rsidR="000B32DB" w:rsidRPr="007D15A6" w:rsidRDefault="000B32DB" w:rsidP="000234F5">
            <w:proofErr w:type="spellStart"/>
            <w:r w:rsidRPr="007D15A6">
              <w:t>Backup</w:t>
            </w:r>
            <w:proofErr w:type="spellEnd"/>
            <w:r w:rsidRPr="007D15A6">
              <w:t xml:space="preserve"> pole</w:t>
            </w:r>
          </w:p>
        </w:tc>
        <w:tc>
          <w:tcPr>
            <w:tcW w:w="5545" w:type="dxa"/>
          </w:tcPr>
          <w:p w14:paraId="0285011A" w14:textId="77777777" w:rsidR="000B32DB" w:rsidRPr="007D15A6" w:rsidRDefault="000B32DB" w:rsidP="000234F5">
            <w:r w:rsidRPr="007D15A6">
              <w:t xml:space="preserve">Uložená data s přenosem po </w:t>
            </w:r>
            <w:proofErr w:type="spellStart"/>
            <w:r w:rsidRPr="007D15A6">
              <w:t>Ethernetu</w:t>
            </w:r>
            <w:proofErr w:type="spellEnd"/>
            <w:r w:rsidRPr="007D15A6">
              <w:t>, rychlost obnovy 100</w:t>
            </w:r>
            <w:r w:rsidR="00B67213" w:rsidRPr="007D15A6">
              <w:t xml:space="preserve"> </w:t>
            </w:r>
            <w:r w:rsidRPr="007D15A6">
              <w:t>GB/h a vyšší. Pro soubory o velikosti 250 GB pole dosahuje 10 000 IOPS pro zápis</w:t>
            </w:r>
          </w:p>
        </w:tc>
      </w:tr>
      <w:tr w:rsidR="000B32DB" w:rsidRPr="007D15A6" w14:paraId="62F2C7FA" w14:textId="77777777" w:rsidTr="007D15A6">
        <w:trPr>
          <w:trHeight w:val="258"/>
        </w:trPr>
        <w:tc>
          <w:tcPr>
            <w:tcW w:w="1591" w:type="dxa"/>
            <w:vAlign w:val="center"/>
          </w:tcPr>
          <w:p w14:paraId="52510C24" w14:textId="77777777" w:rsidR="000B32DB" w:rsidRPr="007D15A6" w:rsidRDefault="000B32DB" w:rsidP="000234F5">
            <w:r w:rsidRPr="007D15A6">
              <w:t>BACK2</w:t>
            </w:r>
          </w:p>
        </w:tc>
        <w:tc>
          <w:tcPr>
            <w:tcW w:w="2150" w:type="dxa"/>
            <w:vAlign w:val="center"/>
          </w:tcPr>
          <w:p w14:paraId="0A4B9C92" w14:textId="77777777" w:rsidR="000B32DB" w:rsidRPr="007D15A6" w:rsidRDefault="000B32DB" w:rsidP="000234F5">
            <w:proofErr w:type="spellStart"/>
            <w:r w:rsidRPr="007D15A6">
              <w:t>Backup</w:t>
            </w:r>
            <w:proofErr w:type="spellEnd"/>
            <w:r w:rsidRPr="007D15A6">
              <w:t>/</w:t>
            </w:r>
            <w:proofErr w:type="spellStart"/>
            <w:r w:rsidRPr="007D15A6">
              <w:t>Restore</w:t>
            </w:r>
            <w:proofErr w:type="spellEnd"/>
            <w:r w:rsidRPr="007D15A6">
              <w:t xml:space="preserve"> </w:t>
            </w:r>
            <w:proofErr w:type="spellStart"/>
            <w:r w:rsidRPr="007D15A6">
              <w:t>normal</w:t>
            </w:r>
            <w:proofErr w:type="spellEnd"/>
          </w:p>
        </w:tc>
        <w:tc>
          <w:tcPr>
            <w:tcW w:w="5545" w:type="dxa"/>
          </w:tcPr>
          <w:p w14:paraId="11C23833" w14:textId="77777777" w:rsidR="000B32DB" w:rsidRPr="007D15A6" w:rsidRDefault="000B32DB" w:rsidP="000234F5">
            <w:r w:rsidRPr="007D15A6">
              <w:t xml:space="preserve">Uložená data s přenosem výhradně po </w:t>
            </w:r>
            <w:proofErr w:type="spellStart"/>
            <w:r w:rsidRPr="007D15A6">
              <w:t>ethernetu</w:t>
            </w:r>
            <w:proofErr w:type="spellEnd"/>
            <w:r w:rsidRPr="007D15A6">
              <w:t>, rychlost 11</w:t>
            </w:r>
            <w:r w:rsidR="00B67213" w:rsidRPr="007D15A6">
              <w:t xml:space="preserve"> </w:t>
            </w:r>
            <w:r w:rsidRPr="007D15A6">
              <w:t>GB/h</w:t>
            </w:r>
          </w:p>
        </w:tc>
      </w:tr>
      <w:tr w:rsidR="000B32DB" w:rsidRPr="007D15A6" w14:paraId="6EF39C97" w14:textId="77777777" w:rsidTr="007D15A6">
        <w:trPr>
          <w:trHeight w:val="258"/>
        </w:trPr>
        <w:tc>
          <w:tcPr>
            <w:tcW w:w="1591" w:type="dxa"/>
            <w:vAlign w:val="center"/>
          </w:tcPr>
          <w:p w14:paraId="16EEBEA7" w14:textId="77777777" w:rsidR="000B32DB" w:rsidRPr="007D15A6" w:rsidRDefault="000B32DB" w:rsidP="000234F5">
            <w:r w:rsidRPr="007D15A6">
              <w:t>BACK3</w:t>
            </w:r>
          </w:p>
        </w:tc>
        <w:tc>
          <w:tcPr>
            <w:tcW w:w="2150" w:type="dxa"/>
            <w:vAlign w:val="center"/>
          </w:tcPr>
          <w:p w14:paraId="6014D7AB" w14:textId="77777777" w:rsidR="000B32DB" w:rsidRPr="007D15A6" w:rsidRDefault="000B32DB" w:rsidP="000234F5">
            <w:proofErr w:type="spellStart"/>
            <w:r w:rsidRPr="007D15A6">
              <w:t>Longterm</w:t>
            </w:r>
            <w:proofErr w:type="spellEnd"/>
            <w:r w:rsidRPr="007D15A6">
              <w:t xml:space="preserve"> </w:t>
            </w:r>
            <w:proofErr w:type="spellStart"/>
            <w:r w:rsidRPr="007D15A6">
              <w:t>Backup</w:t>
            </w:r>
            <w:proofErr w:type="spellEnd"/>
            <w:r w:rsidRPr="007D15A6">
              <w:t>/</w:t>
            </w:r>
            <w:proofErr w:type="spellStart"/>
            <w:r w:rsidRPr="007D15A6">
              <w:t>Restore</w:t>
            </w:r>
            <w:proofErr w:type="spellEnd"/>
          </w:p>
        </w:tc>
        <w:tc>
          <w:tcPr>
            <w:tcW w:w="5545" w:type="dxa"/>
          </w:tcPr>
          <w:p w14:paraId="1AA2B482" w14:textId="77777777" w:rsidR="000B32DB" w:rsidRPr="007D15A6" w:rsidRDefault="000B32DB" w:rsidP="000234F5">
            <w:r w:rsidRPr="007D15A6">
              <w:t>Uložená data s retencí 1 rok a delší pro dlouhodobé archivace.</w:t>
            </w:r>
          </w:p>
        </w:tc>
      </w:tr>
    </w:tbl>
    <w:p w14:paraId="12CB43FF" w14:textId="77777777" w:rsidR="000B32DB" w:rsidRDefault="000B32DB" w:rsidP="000234F5">
      <w:r>
        <w:t>Pro potřeby návrhu a zajištění požadované dostupnosti a geografické redundance lze pro každý diskový prostor na STOR1 nebo STOR2 specifikovat následující parametry:</w:t>
      </w:r>
    </w:p>
    <w:tbl>
      <w:tblPr>
        <w:tblStyle w:val="Mkatabulky"/>
        <w:tblW w:w="0" w:type="auto"/>
        <w:tblLook w:val="04A0" w:firstRow="1" w:lastRow="0" w:firstColumn="1" w:lastColumn="0" w:noHBand="0" w:noVBand="1"/>
      </w:tblPr>
      <w:tblGrid>
        <w:gridCol w:w="1591"/>
        <w:gridCol w:w="2150"/>
        <w:gridCol w:w="5545"/>
      </w:tblGrid>
      <w:tr w:rsidR="000B32DB" w:rsidRPr="000234F5" w14:paraId="3A4215B4" w14:textId="77777777" w:rsidTr="007D15A6">
        <w:trPr>
          <w:trHeight w:val="258"/>
        </w:trPr>
        <w:tc>
          <w:tcPr>
            <w:tcW w:w="1591" w:type="dxa"/>
            <w:shd w:val="clear" w:color="auto" w:fill="D9D9D9" w:themeFill="background1" w:themeFillShade="D9"/>
            <w:vAlign w:val="center"/>
          </w:tcPr>
          <w:p w14:paraId="1AFC39EC" w14:textId="77777777" w:rsidR="000B32DB" w:rsidRPr="000234F5" w:rsidRDefault="000B32DB" w:rsidP="000234F5">
            <w:pPr>
              <w:rPr>
                <w:b/>
              </w:rPr>
            </w:pPr>
            <w:r w:rsidRPr="000234F5">
              <w:rPr>
                <w:b/>
              </w:rPr>
              <w:t>Parametr</w:t>
            </w:r>
          </w:p>
        </w:tc>
        <w:tc>
          <w:tcPr>
            <w:tcW w:w="2150" w:type="dxa"/>
            <w:shd w:val="clear" w:color="auto" w:fill="D9D9D9" w:themeFill="background1" w:themeFillShade="D9"/>
            <w:vAlign w:val="center"/>
          </w:tcPr>
          <w:p w14:paraId="5946D39F" w14:textId="77777777" w:rsidR="000B32DB" w:rsidRPr="000234F5" w:rsidRDefault="000B32DB" w:rsidP="007D15A6">
            <w:pPr>
              <w:pStyle w:val="Bezmezer"/>
              <w:spacing w:before="60" w:after="60"/>
              <w:rPr>
                <w:b/>
                <w:szCs w:val="18"/>
              </w:rPr>
            </w:pPr>
            <w:r w:rsidRPr="000234F5">
              <w:rPr>
                <w:b/>
                <w:szCs w:val="18"/>
              </w:rPr>
              <w:t>Hodnoty</w:t>
            </w:r>
          </w:p>
        </w:tc>
        <w:tc>
          <w:tcPr>
            <w:tcW w:w="5545" w:type="dxa"/>
            <w:shd w:val="clear" w:color="auto" w:fill="D9D9D9" w:themeFill="background1" w:themeFillShade="D9"/>
            <w:vAlign w:val="center"/>
          </w:tcPr>
          <w:p w14:paraId="0D316025" w14:textId="77777777" w:rsidR="000B32DB" w:rsidRPr="000234F5" w:rsidRDefault="000B32DB" w:rsidP="000234F5">
            <w:pPr>
              <w:rPr>
                <w:b/>
              </w:rPr>
            </w:pPr>
            <w:r w:rsidRPr="000234F5">
              <w:rPr>
                <w:b/>
              </w:rPr>
              <w:t>Vysvětlení</w:t>
            </w:r>
          </w:p>
        </w:tc>
      </w:tr>
      <w:tr w:rsidR="000B32DB" w:rsidRPr="007D15A6" w14:paraId="76589F2A" w14:textId="77777777" w:rsidTr="007D15A6">
        <w:trPr>
          <w:trHeight w:val="258"/>
        </w:trPr>
        <w:tc>
          <w:tcPr>
            <w:tcW w:w="1591" w:type="dxa"/>
          </w:tcPr>
          <w:p w14:paraId="14475EF4" w14:textId="77777777" w:rsidR="000B32DB" w:rsidRPr="007D15A6" w:rsidRDefault="000B32DB" w:rsidP="000234F5">
            <w:r w:rsidRPr="007D15A6">
              <w:t>Lokalita</w:t>
            </w:r>
          </w:p>
        </w:tc>
        <w:tc>
          <w:tcPr>
            <w:tcW w:w="2150" w:type="dxa"/>
          </w:tcPr>
          <w:p w14:paraId="111271D6" w14:textId="77777777" w:rsidR="000B32DB" w:rsidRPr="007D15A6" w:rsidRDefault="000B32DB" w:rsidP="000234F5">
            <w:pPr>
              <w:rPr>
                <w:lang w:val="en-US"/>
              </w:rPr>
            </w:pPr>
            <w:r w:rsidRPr="007D15A6">
              <w:t>DC1</w:t>
            </w:r>
            <w:r w:rsidRPr="007D15A6">
              <w:rPr>
                <w:lang w:val="en-US"/>
              </w:rPr>
              <w:t>/DC2</w:t>
            </w:r>
          </w:p>
        </w:tc>
        <w:tc>
          <w:tcPr>
            <w:tcW w:w="5545" w:type="dxa"/>
          </w:tcPr>
          <w:p w14:paraId="0BA5E541" w14:textId="77777777" w:rsidR="000B32DB" w:rsidRPr="007D15A6" w:rsidRDefault="000B32DB" w:rsidP="000234F5">
            <w:pPr>
              <w:rPr>
                <w:color w:val="000000"/>
              </w:rPr>
            </w:pPr>
            <w:r w:rsidRPr="007D15A6">
              <w:t>Umístění v datovém centru DC1 nebo DC2</w:t>
            </w:r>
          </w:p>
        </w:tc>
      </w:tr>
      <w:tr w:rsidR="000B32DB" w:rsidRPr="007D15A6" w14:paraId="02CD0727" w14:textId="77777777" w:rsidTr="007D15A6">
        <w:trPr>
          <w:trHeight w:val="258"/>
        </w:trPr>
        <w:tc>
          <w:tcPr>
            <w:tcW w:w="1591" w:type="dxa"/>
          </w:tcPr>
          <w:p w14:paraId="40DF0312" w14:textId="77777777" w:rsidR="000B32DB" w:rsidRPr="007D15A6" w:rsidRDefault="000B32DB" w:rsidP="000234F5">
            <w:r w:rsidRPr="007D15A6">
              <w:t>Redundance</w:t>
            </w:r>
          </w:p>
        </w:tc>
        <w:tc>
          <w:tcPr>
            <w:tcW w:w="2150" w:type="dxa"/>
          </w:tcPr>
          <w:p w14:paraId="4685AA45" w14:textId="77777777" w:rsidR="000B32DB" w:rsidRPr="007D15A6" w:rsidRDefault="000B32DB" w:rsidP="000234F5">
            <w:r w:rsidRPr="007D15A6">
              <w:t xml:space="preserve">Lokální/DC </w:t>
            </w:r>
          </w:p>
        </w:tc>
        <w:tc>
          <w:tcPr>
            <w:tcW w:w="5545" w:type="dxa"/>
          </w:tcPr>
          <w:p w14:paraId="10E20604" w14:textId="77777777" w:rsidR="000B32DB" w:rsidRPr="007D15A6" w:rsidRDefault="000B32DB" w:rsidP="000234F5">
            <w:pPr>
              <w:rPr>
                <w:lang w:val="en-US"/>
              </w:rPr>
            </w:pPr>
            <w:r w:rsidRPr="007D15A6">
              <w:rPr>
                <w:b/>
              </w:rPr>
              <w:t>Lokální – dostupnost 99,982</w:t>
            </w:r>
            <w:r w:rsidR="00B67213" w:rsidRPr="007D15A6">
              <w:rPr>
                <w:b/>
              </w:rPr>
              <w:t xml:space="preserve"> </w:t>
            </w:r>
            <w:r w:rsidRPr="007D15A6">
              <w:rPr>
                <w:b/>
                <w:lang w:val="en-US"/>
              </w:rPr>
              <w:t xml:space="preserve">% </w:t>
            </w:r>
            <w:proofErr w:type="spellStart"/>
            <w:proofErr w:type="gramStart"/>
            <w:r w:rsidRPr="007D15A6">
              <w:rPr>
                <w:lang w:val="en-US"/>
              </w:rPr>
              <w:t>ro</w:t>
            </w:r>
            <w:proofErr w:type="spellEnd"/>
            <w:r w:rsidRPr="007D15A6">
              <w:t>čně -</w:t>
            </w:r>
            <w:r w:rsidRPr="007D15A6">
              <w:rPr>
                <w:lang w:val="en-US"/>
              </w:rPr>
              <w:t xml:space="preserve"> a</w:t>
            </w:r>
            <w:r w:rsidRPr="007D15A6">
              <w:t>synchronní</w:t>
            </w:r>
            <w:proofErr w:type="gramEnd"/>
            <w:r w:rsidRPr="007D15A6">
              <w:t xml:space="preserve"> záložní kopie dat na jiném diskovém poli ve stejném DC</w:t>
            </w:r>
          </w:p>
          <w:p w14:paraId="4A0D7EFA" w14:textId="77777777" w:rsidR="000B32DB" w:rsidRPr="007D15A6" w:rsidRDefault="000B32DB" w:rsidP="000234F5">
            <w:r w:rsidRPr="007D15A6">
              <w:rPr>
                <w:b/>
              </w:rPr>
              <w:t>DC – dostupnost 99,99</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a</w:t>
            </w:r>
            <w:r w:rsidRPr="007D15A6">
              <w:t>synchronní</w:t>
            </w:r>
            <w:proofErr w:type="gramEnd"/>
            <w:r w:rsidRPr="007D15A6">
              <w:t xml:space="preserve"> záložní kopie dat na diskovém poli v jiném datovém centru (geografická redundance) </w:t>
            </w:r>
          </w:p>
        </w:tc>
      </w:tr>
    </w:tbl>
    <w:p w14:paraId="0E981DD7" w14:textId="77777777" w:rsidR="000B32DB" w:rsidRDefault="000B32DB" w:rsidP="000B32DB">
      <w:pPr>
        <w:pStyle w:val="Bezmezer"/>
      </w:pPr>
    </w:p>
    <w:p w14:paraId="7CBD7D32" w14:textId="77777777" w:rsidR="000B32DB" w:rsidRDefault="000B32DB" w:rsidP="000234F5">
      <w:r>
        <w:lastRenderedPageBreak/>
        <w:t>R</w:t>
      </w:r>
      <w:r w:rsidRPr="00EB7608">
        <w:t xml:space="preserve">eplikace dat </w:t>
      </w:r>
      <w:r>
        <w:t xml:space="preserve">na úrovni diskových úložišť </w:t>
      </w:r>
      <w:r w:rsidRPr="00EB7608">
        <w:t xml:space="preserve">je k dispozici, v současnosti je využívána synchronní replikace mezi poli. Propustnost </w:t>
      </w:r>
      <w:r>
        <w:t>replikační linky lze</w:t>
      </w:r>
      <w:r w:rsidRPr="00EB7608">
        <w:t xml:space="preserve"> uvažovat 8 </w:t>
      </w:r>
      <w:proofErr w:type="spellStart"/>
      <w:r w:rsidRPr="00EB7608">
        <w:t>Gbit</w:t>
      </w:r>
      <w:proofErr w:type="spellEnd"/>
      <w:r w:rsidRPr="00EB7608">
        <w:t>.</w:t>
      </w:r>
    </w:p>
    <w:p w14:paraId="0C78F1EF" w14:textId="77777777" w:rsidR="000B32DB" w:rsidRPr="006F5163" w:rsidRDefault="000B32DB" w:rsidP="002F5851">
      <w:pPr>
        <w:pStyle w:val="Nadpis3slovan"/>
      </w:pPr>
      <w:bookmarkStart w:id="17" w:name="_Toc518995361"/>
      <w:r w:rsidRPr="006F5163">
        <w:t>Správa operačních systémů</w:t>
      </w:r>
      <w:bookmarkEnd w:id="17"/>
    </w:p>
    <w:p w14:paraId="16E62097" w14:textId="77777777" w:rsidR="000B32DB" w:rsidRPr="00ED1FB2" w:rsidRDefault="000B32DB" w:rsidP="000234F5">
      <w:r w:rsidRPr="00ED1FB2">
        <w:t xml:space="preserve">Instalaci, konfiguraci a správu operačních systémů na úrovni fyzických i virtuálních serverů provádí SPCSS. Administrátorské účty OS jsou v </w:t>
      </w:r>
      <w:r w:rsidR="000A791E">
        <w:t>rukou</w:t>
      </w:r>
      <w:r w:rsidR="000A791E" w:rsidRPr="00ED1FB2">
        <w:t xml:space="preserve"> </w:t>
      </w:r>
      <w:r w:rsidRPr="00ED1FB2">
        <w:t>SPCSS. Dodavatel používá pro implementaci a</w:t>
      </w:r>
      <w:r w:rsidR="007D15A6">
        <w:t> </w:t>
      </w:r>
      <w:r w:rsidRPr="00ED1FB2">
        <w:t xml:space="preserve">podporu provozu databází a aplikací uživatelské účty, využití administrátorských účtů je možné pouze se součinností SPCSS nebo bezpečným mechanismem schváleným SPCSS (např. </w:t>
      </w:r>
      <w:proofErr w:type="spellStart"/>
      <w:r w:rsidRPr="00ED1FB2">
        <w:t>sudo</w:t>
      </w:r>
      <w:proofErr w:type="spellEnd"/>
      <w:r w:rsidRPr="00ED1FB2">
        <w:t xml:space="preserve"> s</w:t>
      </w:r>
      <w:r w:rsidR="007D15A6">
        <w:t> </w:t>
      </w:r>
      <w:r w:rsidRPr="00ED1FB2">
        <w:t>nastavením specifických povolených příkazů). Dodavatel musí navrhnout implementaci aplikací tak, aby eliminoval, respektive snížil na minimální nutnou úroveň nutnost použití administrátorských účtů při provozní podpoře aplikací.</w:t>
      </w:r>
    </w:p>
    <w:p w14:paraId="157CEE44" w14:textId="77777777" w:rsidR="000B32DB" w:rsidRDefault="000B32DB" w:rsidP="000234F5">
      <w:r w:rsidRPr="00DB7C8E">
        <w:t xml:space="preserve">SW licence OS </w:t>
      </w:r>
      <w:r>
        <w:t xml:space="preserve">a </w:t>
      </w:r>
      <w:proofErr w:type="spellStart"/>
      <w:r>
        <w:t>virtualizace</w:t>
      </w:r>
      <w:proofErr w:type="spellEnd"/>
      <w:r>
        <w:t xml:space="preserve"> </w:t>
      </w:r>
      <w:r w:rsidRPr="00DB7C8E">
        <w:t>jsou součástí služby SPCSS.</w:t>
      </w:r>
      <w:r>
        <w:t xml:space="preserve"> </w:t>
      </w:r>
      <w:r w:rsidRPr="00DB7C8E">
        <w:t xml:space="preserve">Součástí správy </w:t>
      </w:r>
      <w:r w:rsidRPr="00217A76">
        <w:t>operačních systémů j</w:t>
      </w:r>
      <w:r>
        <w:t>e provádění</w:t>
      </w:r>
      <w:r w:rsidRPr="00217A76">
        <w:t xml:space="preserve"> aktualizac</w:t>
      </w:r>
      <w:r>
        <w:t>í</w:t>
      </w:r>
      <w:r w:rsidRPr="00217A76">
        <w:t xml:space="preserve"> verzí OS</w:t>
      </w:r>
      <w:r>
        <w:t xml:space="preserve"> a </w:t>
      </w:r>
      <w:proofErr w:type="spellStart"/>
      <w:r>
        <w:t>virtualizačních</w:t>
      </w:r>
      <w:proofErr w:type="spellEnd"/>
      <w:r>
        <w:t xml:space="preserve"> platforem</w:t>
      </w:r>
      <w:r w:rsidRPr="00217A76">
        <w:t xml:space="preserve">. Aktualizace </w:t>
      </w:r>
      <w:r>
        <w:t xml:space="preserve">aplikačního </w:t>
      </w:r>
      <w:r w:rsidRPr="00217A76">
        <w:t xml:space="preserve">SW bude plánována ve spolupráci s </w:t>
      </w:r>
      <w:r>
        <w:t>Dodavatelem</w:t>
      </w:r>
      <w:r w:rsidRPr="00217A76">
        <w:t>.</w:t>
      </w:r>
    </w:p>
    <w:p w14:paraId="74CD5D06" w14:textId="77777777" w:rsidR="000B32DB" w:rsidRDefault="000B32DB" w:rsidP="000234F5">
      <w:r>
        <w:t xml:space="preserve">Součástí služby SPCSS není implementace a správa aplikačních komponent operačních systémů, respektive aplikačního SW přibaleného k základnímu OS, jako jsou například web servery, aplikační servery, </w:t>
      </w:r>
      <w:proofErr w:type="spellStart"/>
      <w:r>
        <w:t>middleware</w:t>
      </w:r>
      <w:proofErr w:type="spellEnd"/>
      <w:r>
        <w:t>, databáze nebo adresářové služby pro účely správy aplikačních uživatelů. Dodavatel může takové komponenty využít a využít i jejich licencí v rámci licencí OS pořízených SPCSS, nicméně je odpovědný za jejich implementaci a podporu. Seznam těchto aplikačních komponent vyplní v příloze č.</w:t>
      </w:r>
      <w:r w:rsidR="00474754">
        <w:t xml:space="preserve"> </w:t>
      </w:r>
      <w:r>
        <w:t>10 Požadavky na technický návrh řešení.</w:t>
      </w:r>
    </w:p>
    <w:p w14:paraId="0576A379" w14:textId="77777777" w:rsidR="000B32DB" w:rsidRPr="006F5163" w:rsidRDefault="000B32DB" w:rsidP="002F5851">
      <w:pPr>
        <w:pStyle w:val="Nadpis3slovan"/>
      </w:pPr>
      <w:bookmarkStart w:id="18" w:name="_Toc518995362"/>
      <w:r w:rsidRPr="006F5163">
        <w:t>Správa databází</w:t>
      </w:r>
      <w:bookmarkEnd w:id="18"/>
    </w:p>
    <w:p w14:paraId="336A08D6" w14:textId="77777777" w:rsidR="000B32DB" w:rsidRDefault="000B32DB" w:rsidP="000234F5">
      <w:r>
        <w:t xml:space="preserve">Instalaci a prvotní konfiguraci databází provede Dodavatel. Správu databází bude provádět SPCSS. Administrátorské účty databází a účty vlastníků schémat jsou v </w:t>
      </w:r>
      <w:r w:rsidR="000A791E">
        <w:t xml:space="preserve">rukou </w:t>
      </w:r>
      <w:r>
        <w:t xml:space="preserve">SPCSS. Dodavatel může použít pro implementaci a podporu aplikací uživatelské účty, využití administrátorských účtů a účtů vlastníků schémat je možné pouze se součinností SPCSS. Dodavatel musí navrhnout implementaci databází a aplikací tak, aby eliminoval, resp. snížil na minimální nutnou úroveň nutnost použití administrátorských účtů a účtů vlastníků schémat při provozní podpoře aplikací.  </w:t>
      </w:r>
    </w:p>
    <w:p w14:paraId="05E1D635" w14:textId="77777777" w:rsidR="000B32DB" w:rsidRDefault="000B32DB" w:rsidP="000234F5">
      <w:r>
        <w:t>Součástí správy databází je provedení aktualizací verzí DB. Aktualizace SW bude plánována ve</w:t>
      </w:r>
      <w:r w:rsidR="007D15A6">
        <w:t> </w:t>
      </w:r>
      <w:r>
        <w:t>spolupráci s Dodavatelem.</w:t>
      </w:r>
    </w:p>
    <w:p w14:paraId="43E36846" w14:textId="77777777" w:rsidR="000B32DB" w:rsidRDefault="000B32DB" w:rsidP="000234F5">
      <w:r>
        <w:t xml:space="preserve">SW licence databází není součástí služby SPCSS, licence, </w:t>
      </w:r>
      <w:proofErr w:type="spellStart"/>
      <w:r>
        <w:t>maintenance</w:t>
      </w:r>
      <w:proofErr w:type="spellEnd"/>
      <w:r>
        <w:t xml:space="preserve"> a/nebo subskripce databází potřebných pro implementaci a provoz RPIS jsou součástí dodávky Dodavatele a musí být uvedeny v seznamu SW licencí v příloze č.</w:t>
      </w:r>
      <w:r w:rsidR="00474754">
        <w:t xml:space="preserve"> </w:t>
      </w:r>
      <w:r>
        <w:t>10 Požadavky na technický návrh řešení.</w:t>
      </w:r>
    </w:p>
    <w:p w14:paraId="0624280A" w14:textId="77777777" w:rsidR="000B32DB" w:rsidRPr="006F5163" w:rsidRDefault="000B32DB" w:rsidP="002F5851">
      <w:pPr>
        <w:pStyle w:val="Nadpis3slovan"/>
      </w:pPr>
      <w:bookmarkStart w:id="19" w:name="_Toc518995363"/>
      <w:r w:rsidRPr="006F5163">
        <w:lastRenderedPageBreak/>
        <w:t>Zálohování a archivace dat</w:t>
      </w:r>
      <w:bookmarkEnd w:id="19"/>
    </w:p>
    <w:p w14:paraId="3420BC9C" w14:textId="77777777" w:rsidR="000B32DB" w:rsidRPr="002F5851" w:rsidRDefault="000B32DB" w:rsidP="002F5851">
      <w:pPr>
        <w:pStyle w:val="Nadpis4"/>
      </w:pPr>
      <w:r w:rsidRPr="002F5851">
        <w:t xml:space="preserve"> Popis zálohování a archivace </w:t>
      </w:r>
      <w:r w:rsidR="002D2475" w:rsidRPr="002F5851">
        <w:t>Zadavatele</w:t>
      </w:r>
    </w:p>
    <w:p w14:paraId="66F07041" w14:textId="77777777" w:rsidR="000B32DB" w:rsidRPr="00DB7C8E" w:rsidRDefault="000B32DB" w:rsidP="000234F5">
      <w:r w:rsidRPr="00DB7C8E">
        <w:t xml:space="preserve">Služba je poskytována v rozsahu uvedeném v </w:t>
      </w:r>
      <w:proofErr w:type="spellStart"/>
      <w:r w:rsidRPr="00DB7C8E">
        <w:t>backup</w:t>
      </w:r>
      <w:proofErr w:type="spellEnd"/>
      <w:r w:rsidRPr="00DB7C8E">
        <w:t xml:space="preserve"> plánech, jejichž návrh je dodávkou </w:t>
      </w:r>
      <w:r>
        <w:t>Dodavatele a je popsán v příloze č.</w:t>
      </w:r>
      <w:r w:rsidR="00474754">
        <w:t xml:space="preserve"> </w:t>
      </w:r>
      <w:r>
        <w:t>10 Požadavky na technický návrh řešení</w:t>
      </w:r>
      <w:r w:rsidRPr="00217A76">
        <w:t>.</w:t>
      </w:r>
      <w:r w:rsidRPr="00DB7C8E">
        <w:t xml:space="preserve"> </w:t>
      </w:r>
      <w:proofErr w:type="spellStart"/>
      <w:r w:rsidRPr="00DB7C8E">
        <w:t>Backup</w:t>
      </w:r>
      <w:proofErr w:type="spellEnd"/>
      <w:r w:rsidRPr="00DB7C8E">
        <w:t xml:space="preserve"> plán</w:t>
      </w:r>
      <w:r>
        <w:t xml:space="preserve"> v souladu s nefunkčními požadavky</w:t>
      </w:r>
      <w:r w:rsidRPr="00DB7C8E">
        <w:t xml:space="preserve"> musí obsahovat minimálně následující údaje:</w:t>
      </w:r>
    </w:p>
    <w:p w14:paraId="310F67AC" w14:textId="77777777" w:rsidR="000B32DB" w:rsidRPr="00DB7C8E" w:rsidRDefault="000B32DB" w:rsidP="000234F5">
      <w:pPr>
        <w:pStyle w:val="Odstavecseseznamem"/>
        <w:numPr>
          <w:ilvl w:val="0"/>
          <w:numId w:val="10"/>
        </w:numPr>
      </w:pPr>
      <w:r w:rsidRPr="00DB7C8E">
        <w:t>co se zálohuje (například disk c:</w:t>
      </w:r>
      <w:r>
        <w:t>//</w:t>
      </w:r>
      <w:r w:rsidRPr="00DB7C8E">
        <w:t>filesyst</w:t>
      </w:r>
      <w:r w:rsidR="00293CA0">
        <w:t>e</w:t>
      </w:r>
      <w:r w:rsidRPr="00DB7C8E">
        <w:t>m/hom</w:t>
      </w:r>
      <w:r>
        <w:t xml:space="preserve">e, všechny lokální </w:t>
      </w:r>
      <w:proofErr w:type="spellStart"/>
      <w:r>
        <w:t>filesystémy</w:t>
      </w:r>
      <w:proofErr w:type="spellEnd"/>
      <w:r>
        <w:t>)</w:t>
      </w:r>
    </w:p>
    <w:p w14:paraId="37090734" w14:textId="77777777" w:rsidR="000B32DB" w:rsidRPr="00DB7C8E" w:rsidRDefault="000B32DB" w:rsidP="000234F5">
      <w:pPr>
        <w:pStyle w:val="Odstavecseseznamem"/>
        <w:numPr>
          <w:ilvl w:val="0"/>
          <w:numId w:val="10"/>
        </w:numPr>
      </w:pPr>
      <w:r w:rsidRPr="00DB7C8E">
        <w:t>co se nemá zálohovat (například nezálohovat adresář c:\tmp, nezálohovat adresáře s daty v</w:t>
      </w:r>
      <w:r>
        <w:t> </w:t>
      </w:r>
      <w:r w:rsidRPr="00DB7C8E">
        <w:t xml:space="preserve">rámci zálohy </w:t>
      </w:r>
      <w:proofErr w:type="spellStart"/>
      <w:r w:rsidRPr="00DB7C8E">
        <w:t>filesystemu</w:t>
      </w:r>
      <w:proofErr w:type="spellEnd"/>
      <w:r w:rsidRPr="00DB7C8E">
        <w:t>)</w:t>
      </w:r>
    </w:p>
    <w:p w14:paraId="706627EF" w14:textId="77777777" w:rsidR="000B32DB" w:rsidRPr="00DB7C8E" w:rsidRDefault="000B32DB" w:rsidP="000234F5">
      <w:pPr>
        <w:pStyle w:val="Odstavecseseznamem"/>
        <w:numPr>
          <w:ilvl w:val="0"/>
          <w:numId w:val="10"/>
        </w:numPr>
      </w:pPr>
      <w:r w:rsidRPr="00DB7C8E">
        <w:t>kdy se zálohuje (čas spuštění zálohy a frekvence opakování)</w:t>
      </w:r>
    </w:p>
    <w:p w14:paraId="1A16F80F" w14:textId="77777777" w:rsidR="000B32DB" w:rsidRDefault="000B32DB" w:rsidP="000234F5">
      <w:pPr>
        <w:pStyle w:val="Odstavecseseznamem"/>
        <w:numPr>
          <w:ilvl w:val="0"/>
          <w:numId w:val="10"/>
        </w:numPr>
      </w:pPr>
      <w:r w:rsidRPr="00DB7C8E">
        <w:t xml:space="preserve">typ zálohy (plná, přírůstková, </w:t>
      </w:r>
      <w:proofErr w:type="spellStart"/>
      <w:r w:rsidRPr="00DB7C8E">
        <w:t>differential</w:t>
      </w:r>
      <w:proofErr w:type="spellEnd"/>
      <w:r w:rsidRPr="00DB7C8E">
        <w:t xml:space="preserve"> a podobně)</w:t>
      </w:r>
    </w:p>
    <w:p w14:paraId="7E371137" w14:textId="77777777" w:rsidR="000B32DB" w:rsidRDefault="000B32DB" w:rsidP="000234F5">
      <w:pPr>
        <w:pStyle w:val="Odstavecseseznamem"/>
        <w:numPr>
          <w:ilvl w:val="0"/>
          <w:numId w:val="10"/>
        </w:numPr>
      </w:pPr>
      <w:r w:rsidRPr="00DB7C8E">
        <w:t>retence dat (jak dlouho budou data uložena, například dva měsíce)</w:t>
      </w:r>
    </w:p>
    <w:p w14:paraId="219C6CE9" w14:textId="77777777" w:rsidR="000B32DB" w:rsidRDefault="000B32DB" w:rsidP="000234F5">
      <w:r w:rsidRPr="00DB7C8E">
        <w:t>Služba je poskytována pomocí software</w:t>
      </w:r>
      <w:r w:rsidR="006D1C66">
        <w:t xml:space="preserve"> </w:t>
      </w:r>
      <w:proofErr w:type="spellStart"/>
      <w:r w:rsidR="006D1C66">
        <w:t>Tivoli</w:t>
      </w:r>
      <w:proofErr w:type="spellEnd"/>
      <w:r w:rsidR="006D1C66">
        <w:t xml:space="preserve"> </w:t>
      </w:r>
      <w:proofErr w:type="spellStart"/>
      <w:r w:rsidR="006D1C66">
        <w:t>Spectrum</w:t>
      </w:r>
      <w:proofErr w:type="spellEnd"/>
      <w:r w:rsidR="006D1C66">
        <w:t xml:space="preserve"> </w:t>
      </w:r>
      <w:proofErr w:type="spellStart"/>
      <w:r w:rsidR="006D1C66">
        <w:t>Protect</w:t>
      </w:r>
      <w:proofErr w:type="spellEnd"/>
      <w:r w:rsidRPr="00DB7C8E">
        <w:t xml:space="preserve">. SW licence zálohovacího systému jsou součástí služby. Součástí služby jsou i aktualizace verzí zálohovacího SW. Aktualizace SW bude plánována ve spolupráci s </w:t>
      </w:r>
      <w:r>
        <w:t>Dodavatelem</w:t>
      </w:r>
      <w:r w:rsidRPr="00DB7C8E">
        <w:t xml:space="preserve"> a </w:t>
      </w:r>
      <w:r w:rsidR="002D2475">
        <w:t>Zadavatelem</w:t>
      </w:r>
      <w:r w:rsidRPr="00DB7C8E">
        <w:t>.</w:t>
      </w:r>
    </w:p>
    <w:p w14:paraId="090AD8ED" w14:textId="77777777" w:rsidR="000B32DB" w:rsidRPr="00474754" w:rsidRDefault="000B32DB" w:rsidP="000234F5">
      <w:r w:rsidRPr="00474754">
        <w:t>Mezi další požadavky může být zahrnuto i držení dat ve v</w:t>
      </w:r>
      <w:r w:rsidR="00474754">
        <w:t>íce</w:t>
      </w:r>
      <w:r w:rsidRPr="00474754">
        <w:t xml:space="preserve"> kopiích, specifikace RTO (jak rychle musí být data obnovena), specifikace RPO (maximální povolená doba ztráty dat), časové omezení </w:t>
      </w:r>
      <w:proofErr w:type="spellStart"/>
      <w:r w:rsidRPr="00474754">
        <w:t>backup</w:t>
      </w:r>
      <w:proofErr w:type="spellEnd"/>
      <w:r w:rsidRPr="00474754">
        <w:t xml:space="preserve"> okna (záloha musí doběhnout do tří hodin od startu) a podobně.</w:t>
      </w:r>
    </w:p>
    <w:p w14:paraId="0030AB02" w14:textId="77777777" w:rsidR="000B32DB" w:rsidRDefault="000B32DB" w:rsidP="000234F5">
      <w:r w:rsidRPr="00DB7C8E">
        <w:t xml:space="preserve">Pásky mohou být na vyžádání vyjmuty a uloženy do trezorů, umístněných v samostatných trezorových místnostech v oddělené režimové zóně. TSM servery a jejich disková pole jsou </w:t>
      </w:r>
      <w:proofErr w:type="spellStart"/>
      <w:r w:rsidR="000D363B" w:rsidRPr="00DB7C8E">
        <w:t>umístněn</w:t>
      </w:r>
      <w:r w:rsidR="000D363B">
        <w:t>y</w:t>
      </w:r>
      <w:proofErr w:type="spellEnd"/>
      <w:r w:rsidR="000D363B" w:rsidRPr="00DB7C8E">
        <w:t xml:space="preserve"> </w:t>
      </w:r>
      <w:r w:rsidRPr="00DB7C8E">
        <w:t>v oddělených režimových zónách od páskových knihoven. Každá z uvedených zón je současně samostatným požárním úsekem vybaveným SHZ a EPS s odpovídajícím zajištěním fyzické bezpečnosti.</w:t>
      </w:r>
    </w:p>
    <w:p w14:paraId="661D13F6" w14:textId="77777777" w:rsidR="000B32DB" w:rsidRPr="006F5163" w:rsidRDefault="000B32DB" w:rsidP="002F5851">
      <w:pPr>
        <w:pStyle w:val="Nadpis4"/>
      </w:pPr>
      <w:r w:rsidRPr="006F5163">
        <w:t xml:space="preserve"> Požadavky na zálohování, archivaci a obnovu RPIS</w:t>
      </w:r>
    </w:p>
    <w:p w14:paraId="0493B2F7" w14:textId="77777777" w:rsidR="000B32DB" w:rsidRPr="006F5163" w:rsidRDefault="000B32DB" w:rsidP="002F5851">
      <w:pPr>
        <w:pStyle w:val="Nadpis5"/>
      </w:pPr>
      <w:r w:rsidRPr="002F5851">
        <w:t>Archivace</w:t>
      </w:r>
      <w:r w:rsidRPr="006F5163">
        <w:t xml:space="preserve"> v RPIS</w:t>
      </w:r>
    </w:p>
    <w:p w14:paraId="3145737D" w14:textId="77777777" w:rsidR="000B32DB" w:rsidRDefault="000B32DB" w:rsidP="000234F5">
      <w:pPr>
        <w:pStyle w:val="Odstavecseseznamem"/>
      </w:pPr>
      <w:r>
        <w:t>Data v plné šíři záznamů musí být dostupná on-line pro všechny aktivní pracovně právní vztahy (PPV) a pro ukončené PPV po nadefinovanou dobu od data ukončení (např</w:t>
      </w:r>
      <w:r w:rsidR="00474754">
        <w:t>.</w:t>
      </w:r>
      <w:r>
        <w:t xml:space="preserve"> 10 let). Poté mohou být data archivována a zredukována.</w:t>
      </w:r>
    </w:p>
    <w:p w14:paraId="506C605F" w14:textId="77777777" w:rsidR="000B32DB" w:rsidRDefault="000B32DB" w:rsidP="000234F5">
      <w:pPr>
        <w:pStyle w:val="Odstavecseseznamem"/>
      </w:pPr>
      <w:r>
        <w:t>V rámci plné šíře záznamů musí být on-line dostupná data potřebná pro výpočty mezd minimálně od počátku kalendářního roku do doby jeho úplného uzavření včetně ročního zpracování.</w:t>
      </w:r>
    </w:p>
    <w:p w14:paraId="68B9EDCF" w14:textId="77777777" w:rsidR="000B32DB" w:rsidRDefault="000B32DB" w:rsidP="000234F5">
      <w:pPr>
        <w:pStyle w:val="Odstavecseseznamem"/>
      </w:pPr>
      <w:r>
        <w:t>S ohledem na různou požadovanou dobu archivování údajů podle druhu zaměstnaneckého poměru a dle typu dat, musí systém umožnit parametrické nastavení archivačních pravidel pro jednotlivé skupiny údajů a druhy zaměstnaneckých poměrů.</w:t>
      </w:r>
    </w:p>
    <w:p w14:paraId="3FE4FB1C" w14:textId="77777777" w:rsidR="000B32DB" w:rsidRDefault="000B32DB" w:rsidP="000234F5">
      <w:pPr>
        <w:pStyle w:val="Odstavecseseznamem"/>
      </w:pPr>
      <w:r>
        <w:t>Po uplynutí požadované doby dostupnosti dat v plné šíři záznamů od dat</w:t>
      </w:r>
      <w:r w:rsidR="00ED682D">
        <w:t>a</w:t>
      </w:r>
      <w:r>
        <w:t xml:space="preserve"> ukončení pracovně právního poměru jsou data daného zaměstnance archivována. Archivní záznam </w:t>
      </w:r>
      <w:r>
        <w:lastRenderedPageBreak/>
        <w:t>zaměstnance musí zůstat on-line dostupný, avšak jeho online data mohou být vhodným způsobem redukována.</w:t>
      </w:r>
    </w:p>
    <w:p w14:paraId="4E824400" w14:textId="77777777" w:rsidR="000B32DB" w:rsidRDefault="000B32DB" w:rsidP="000234F5">
      <w:pPr>
        <w:pStyle w:val="Odstavecseseznamem"/>
      </w:pPr>
      <w:r>
        <w:t>Archivní záznamy zaměstnanců musí být dostupné v závislosti na typu dat a odpovídajících zákonných požadav</w:t>
      </w:r>
      <w:r w:rsidR="00ED682D">
        <w:t>ků</w:t>
      </w:r>
      <w:r>
        <w:t>. Nejdelší požadovaná doba dostupnosti činí 50 let od ukončení pracovně právního vztahu</w:t>
      </w:r>
      <w:r w:rsidR="000D363B">
        <w:t>,</w:t>
      </w:r>
      <w:r>
        <w:t xml:space="preserve"> respektive služebního poměru. Ostatní archivní údaje musí být dostupné v souladu s příslušnými zákony.</w:t>
      </w:r>
    </w:p>
    <w:p w14:paraId="7677A43D" w14:textId="77777777" w:rsidR="000B32DB" w:rsidRPr="006F5163" w:rsidRDefault="000B32DB" w:rsidP="002F5851">
      <w:pPr>
        <w:pStyle w:val="Nadpis5"/>
      </w:pPr>
      <w:r w:rsidRPr="006F5163">
        <w:t>Zálohování v RPIS</w:t>
      </w:r>
    </w:p>
    <w:p w14:paraId="66E4BC1B" w14:textId="77777777" w:rsidR="000B32DB" w:rsidRDefault="000B32DB" w:rsidP="002F5851">
      <w:pPr>
        <w:pStyle w:val="Odstavecseseznamem"/>
      </w:pPr>
      <w:r>
        <w:t>Celý systém a jeho data musí být průběžně zálohována za účelem zajištění obnovitelnosti funkčnosti systému i jeho datového obsahu po případné havárii systému.</w:t>
      </w:r>
    </w:p>
    <w:p w14:paraId="70115310" w14:textId="77777777" w:rsidR="000B32DB" w:rsidRDefault="000B32DB" w:rsidP="002F5851">
      <w:pPr>
        <w:pStyle w:val="Odstavecseseznamem"/>
      </w:pPr>
      <w:r>
        <w:t>Veškerá data v on-line dostupné databázi musí být zálohována za účelem možnosti návratu zpět k datům k určitému časovému okamžiku.</w:t>
      </w:r>
    </w:p>
    <w:p w14:paraId="63AC854C" w14:textId="77777777" w:rsidR="000B32DB" w:rsidRDefault="00ED682D" w:rsidP="002F5851">
      <w:pPr>
        <w:pStyle w:val="Odstavecseseznamem"/>
      </w:pPr>
      <w:r>
        <w:t>Požadavek vytvářet je</w:t>
      </w:r>
      <w:r w:rsidR="000B32DB">
        <w:t>:</w:t>
      </w:r>
    </w:p>
    <w:p w14:paraId="6C829171" w14:textId="77777777" w:rsidR="000B32DB" w:rsidRDefault="000B32DB" w:rsidP="002F5851">
      <w:pPr>
        <w:pStyle w:val="Odstavecseseznamem"/>
        <w:numPr>
          <w:ilvl w:val="0"/>
          <w:numId w:val="37"/>
        </w:numPr>
        <w:ind w:hanging="11"/>
      </w:pPr>
      <w:r>
        <w:t>měsíční úplné zálohy s životností minimálně 1 rok</w:t>
      </w:r>
    </w:p>
    <w:p w14:paraId="68129E46" w14:textId="77777777" w:rsidR="000B32DB" w:rsidRDefault="000B32DB" w:rsidP="002F5851">
      <w:pPr>
        <w:pStyle w:val="Odstavecseseznamem"/>
        <w:numPr>
          <w:ilvl w:val="0"/>
          <w:numId w:val="37"/>
        </w:numPr>
        <w:ind w:hanging="11"/>
      </w:pPr>
      <w:r>
        <w:t>týdenní úplné zálohy s životností minimálně 1 měsíc</w:t>
      </w:r>
    </w:p>
    <w:p w14:paraId="2D4ED7F2" w14:textId="77777777" w:rsidR="000B32DB" w:rsidRDefault="000B32DB" w:rsidP="002F5851">
      <w:pPr>
        <w:pStyle w:val="Odstavecseseznamem"/>
        <w:numPr>
          <w:ilvl w:val="0"/>
          <w:numId w:val="37"/>
        </w:numPr>
        <w:ind w:hanging="11"/>
      </w:pPr>
      <w:r>
        <w:t>denní zálohy (mohou</w:t>
      </w:r>
      <w:r w:rsidR="00ED682D">
        <w:t xml:space="preserve"> být úplné nebo diferenciální) </w:t>
      </w:r>
      <w:r>
        <w:t>s životností minimálně 1 týden.</w:t>
      </w:r>
    </w:p>
    <w:p w14:paraId="44BF23B3" w14:textId="77777777" w:rsidR="000B32DB" w:rsidRDefault="000B32DB" w:rsidP="002F5851">
      <w:pPr>
        <w:pStyle w:val="Odstavecseseznamem"/>
        <w:numPr>
          <w:ilvl w:val="0"/>
          <w:numId w:val="37"/>
        </w:numPr>
        <w:ind w:hanging="11"/>
      </w:pPr>
      <w:r>
        <w:t>zálohy transakčního logu mezi denními zálohami</w:t>
      </w:r>
    </w:p>
    <w:p w14:paraId="73C95A1F" w14:textId="77777777" w:rsidR="000B32DB" w:rsidRDefault="000B32DB" w:rsidP="002F5851">
      <w:pPr>
        <w:pStyle w:val="Odstavecseseznamem"/>
      </w:pPr>
      <w:r>
        <w:t>Zálohy dat musí být pravidelně testovány pro zajištění jejich obnovitelnosti.</w:t>
      </w:r>
    </w:p>
    <w:p w14:paraId="0E935E23" w14:textId="77777777" w:rsidR="006D1C66" w:rsidRPr="002F5851" w:rsidRDefault="006D1C66" w:rsidP="002F5851">
      <w:pPr>
        <w:pStyle w:val="Odstavecseseznamem"/>
      </w:pPr>
      <w:r w:rsidRPr="00832183">
        <w:t xml:space="preserve">V rámci </w:t>
      </w:r>
      <w:proofErr w:type="spellStart"/>
      <w:r>
        <w:t>předimplementační</w:t>
      </w:r>
      <w:proofErr w:type="spellEnd"/>
      <w:r>
        <w:t xml:space="preserve"> analýzy</w:t>
      </w:r>
      <w:r w:rsidRPr="00832183">
        <w:t xml:space="preserve"> budou ve spolupráci Dodavatele a SPCSS navrženy </w:t>
      </w:r>
      <w:r>
        <w:t xml:space="preserve">způsoby předávání informací ze zálohování potřebné pro </w:t>
      </w:r>
      <w:r w:rsidRPr="00832183">
        <w:t>řešení problémů</w:t>
      </w:r>
      <w:r>
        <w:t xml:space="preserve"> a</w:t>
      </w:r>
      <w:r w:rsidRPr="00832183">
        <w:t xml:space="preserve"> analýzy stavu </w:t>
      </w:r>
      <w:r>
        <w:t>záloh RPIS.</w:t>
      </w:r>
    </w:p>
    <w:p w14:paraId="468F1664" w14:textId="77777777" w:rsidR="000B32DB" w:rsidRPr="006F5163" w:rsidRDefault="000B32DB" w:rsidP="002F5851">
      <w:pPr>
        <w:pStyle w:val="Nadpis5"/>
      </w:pPr>
      <w:r w:rsidRPr="006F5163">
        <w:t>Obnovení systému RPIS</w:t>
      </w:r>
    </w:p>
    <w:p w14:paraId="7A5AE493" w14:textId="77777777" w:rsidR="000B32DB" w:rsidRPr="00196A44" w:rsidRDefault="000B32DB" w:rsidP="002F5851">
      <w:pPr>
        <w:pStyle w:val="Odstavecseseznamem"/>
      </w:pPr>
      <w:r>
        <w:t>Požadovaná doba pro obnovení systému po havárii včetně obnovy dat z poslední dostupné zálohy činí 8 pracovních hodin.</w:t>
      </w:r>
    </w:p>
    <w:p w14:paraId="0BFFCAF9" w14:textId="77777777" w:rsidR="000B32DB" w:rsidRPr="006F5163" w:rsidRDefault="000B32DB" w:rsidP="002F5851">
      <w:pPr>
        <w:pStyle w:val="Nadpis3slovan"/>
      </w:pPr>
      <w:bookmarkStart w:id="20" w:name="_Toc518995364"/>
      <w:r w:rsidRPr="006F5163">
        <w:t>SW licence a subskripce</w:t>
      </w:r>
      <w:bookmarkEnd w:id="20"/>
    </w:p>
    <w:p w14:paraId="6F1A77C3" w14:textId="77777777" w:rsidR="000B32DB" w:rsidRDefault="000B32DB" w:rsidP="000234F5">
      <w:r>
        <w:t xml:space="preserve">Licence SW na úrovni operačních systémů, </w:t>
      </w:r>
      <w:proofErr w:type="spellStart"/>
      <w:r>
        <w:t>virtualizace</w:t>
      </w:r>
      <w:proofErr w:type="spellEnd"/>
      <w:r>
        <w:t xml:space="preserve">, zálohování, monitoringu jsou dodávány </w:t>
      </w:r>
      <w:r w:rsidR="00040382">
        <w:t xml:space="preserve">koncovému zákazníkovi </w:t>
      </w:r>
      <w:r>
        <w:t xml:space="preserve">jako součást provozních služeb SPCSS. </w:t>
      </w:r>
    </w:p>
    <w:p w14:paraId="657174B7" w14:textId="77777777" w:rsidR="000B32DB" w:rsidRPr="00ED1FB2" w:rsidRDefault="000B32DB" w:rsidP="000234F5">
      <w:r>
        <w:t xml:space="preserve">Všechny SW produkty nad touto úrovní, potřebné pro vybudování a provoz RPIS, včetně aplikačních serverů, </w:t>
      </w:r>
      <w:proofErr w:type="spellStart"/>
      <w:r>
        <w:t>middleware</w:t>
      </w:r>
      <w:proofErr w:type="spellEnd"/>
      <w:r>
        <w:t xml:space="preserve"> a databází, jsou považovány za součást aplikačního SW a jsou součástí Díla. Seznam těchto produktů poskytne </w:t>
      </w:r>
      <w:r w:rsidR="002D2475">
        <w:t>Dodavatel</w:t>
      </w:r>
      <w:r w:rsidR="00474754">
        <w:t>i</w:t>
      </w:r>
      <w:r>
        <w:t xml:space="preserve"> </w:t>
      </w:r>
      <w:r w:rsidR="000D363B">
        <w:t xml:space="preserve">příloha </w:t>
      </w:r>
      <w:r>
        <w:t>č.</w:t>
      </w:r>
      <w:r w:rsidR="00474754">
        <w:t xml:space="preserve"> </w:t>
      </w:r>
      <w:r>
        <w:t>10 Požadavky na technický návrh řešení.</w:t>
      </w:r>
    </w:p>
    <w:p w14:paraId="4C977A81" w14:textId="77777777" w:rsidR="000B32DB" w:rsidRPr="006F5163" w:rsidRDefault="000B32DB" w:rsidP="000234F5">
      <w:pPr>
        <w:pStyle w:val="Nadpis1"/>
      </w:pPr>
      <w:bookmarkStart w:id="21" w:name="_Toc480447302"/>
      <w:bookmarkStart w:id="22" w:name="_Toc518995365"/>
      <w:r w:rsidRPr="006F5163">
        <w:t>Role, výkonnost, kapacita, škálovatelnost</w:t>
      </w:r>
      <w:bookmarkStart w:id="23" w:name="_Toc477512633"/>
      <w:bookmarkEnd w:id="21"/>
      <w:r w:rsidRPr="006F5163">
        <w:t xml:space="preserve"> RPIS</w:t>
      </w:r>
      <w:bookmarkEnd w:id="22"/>
    </w:p>
    <w:p w14:paraId="6A438186" w14:textId="77777777" w:rsidR="000B32DB" w:rsidRPr="006F5163" w:rsidRDefault="000B32DB" w:rsidP="000234F5">
      <w:pPr>
        <w:pStyle w:val="Nadpis2"/>
      </w:pPr>
      <w:bookmarkStart w:id="24" w:name="_Toc518995366"/>
      <w:r w:rsidRPr="006F5163">
        <w:t>Role v RPIS</w:t>
      </w:r>
      <w:bookmarkEnd w:id="24"/>
    </w:p>
    <w:p w14:paraId="3ACCE9A4" w14:textId="77777777" w:rsidR="000B32DB" w:rsidRDefault="000B32DB" w:rsidP="000234F5">
      <w:r>
        <w:t xml:space="preserve">Zadavatel požaduje z hlediska přístupu k RPIS </w:t>
      </w:r>
      <w:r w:rsidR="00CB5023">
        <w:t>pět uživatelských rolí</w:t>
      </w:r>
      <w:r>
        <w:t>:</w:t>
      </w:r>
    </w:p>
    <w:p w14:paraId="622C0AFF" w14:textId="77777777" w:rsidR="000B32DB" w:rsidRDefault="000B32DB" w:rsidP="000B32DB">
      <w:pPr>
        <w:pStyle w:val="Bezmezer"/>
      </w:pPr>
    </w:p>
    <w:p w14:paraId="4EAED158" w14:textId="77777777" w:rsidR="000B32DB" w:rsidRPr="00E55935" w:rsidRDefault="000B32DB" w:rsidP="000234F5">
      <w:pPr>
        <w:pStyle w:val="Odstavecseseznamem"/>
        <w:numPr>
          <w:ilvl w:val="0"/>
          <w:numId w:val="5"/>
        </w:numPr>
      </w:pPr>
      <w:r w:rsidRPr="000234F5">
        <w:rPr>
          <w:b/>
        </w:rPr>
        <w:lastRenderedPageBreak/>
        <w:t>Klíčový uživatel</w:t>
      </w:r>
      <w:r w:rsidRPr="00E55935">
        <w:t xml:space="preserve"> – pracovní</w:t>
      </w:r>
      <w:r w:rsidR="0003667C">
        <w:t>k</w:t>
      </w:r>
      <w:r w:rsidRPr="00E55935">
        <w:t xml:space="preserve"> personálních odborů </w:t>
      </w:r>
      <w:r w:rsidR="0003667C">
        <w:t>nebo</w:t>
      </w:r>
      <w:r w:rsidRPr="00E55935">
        <w:t xml:space="preserve"> zpracovávající mzdovou agendu</w:t>
      </w:r>
    </w:p>
    <w:p w14:paraId="23A20EB6" w14:textId="77777777" w:rsidR="000B32DB" w:rsidRPr="00E55935" w:rsidRDefault="000B32DB" w:rsidP="000234F5">
      <w:pPr>
        <w:pStyle w:val="Odstavecseseznamem"/>
        <w:numPr>
          <w:ilvl w:val="0"/>
          <w:numId w:val="5"/>
        </w:numPr>
      </w:pPr>
      <w:r w:rsidRPr="000234F5">
        <w:rPr>
          <w:b/>
        </w:rPr>
        <w:t>Aktivní uživatel</w:t>
      </w:r>
      <w:r w:rsidRPr="00E55935">
        <w:t xml:space="preserve"> – vedoucí </w:t>
      </w:r>
      <w:r w:rsidR="0003667C">
        <w:t>zaměstnanec</w:t>
      </w:r>
      <w:r w:rsidRPr="00E55935">
        <w:t>, zadávají</w:t>
      </w:r>
      <w:r w:rsidR="009C1708">
        <w:t>cí</w:t>
      </w:r>
      <w:r w:rsidRPr="00E55935">
        <w:t xml:space="preserve"> do systému požadavky, využívají</w:t>
      </w:r>
      <w:r w:rsidR="0003667C">
        <w:t>cí</w:t>
      </w:r>
      <w:r w:rsidRPr="00E55935">
        <w:t xml:space="preserve"> přehledy a reporting, mají</w:t>
      </w:r>
      <w:r w:rsidR="0003667C">
        <w:t>cí</w:t>
      </w:r>
      <w:r w:rsidRPr="00E55935">
        <w:t xml:space="preserve"> aktivní roli ve schvalovacím </w:t>
      </w:r>
      <w:proofErr w:type="spellStart"/>
      <w:r w:rsidRPr="00E55935">
        <w:t>workflow</w:t>
      </w:r>
      <w:proofErr w:type="spellEnd"/>
    </w:p>
    <w:p w14:paraId="1B1B2B9E" w14:textId="77777777" w:rsidR="000B32DB" w:rsidRDefault="000B32DB" w:rsidP="000234F5">
      <w:pPr>
        <w:pStyle w:val="Odstavecseseznamem"/>
        <w:numPr>
          <w:ilvl w:val="0"/>
          <w:numId w:val="5"/>
        </w:numPr>
      </w:pPr>
      <w:r w:rsidRPr="000234F5">
        <w:rPr>
          <w:b/>
        </w:rPr>
        <w:t>Pasivní uživatel</w:t>
      </w:r>
      <w:r w:rsidRPr="00E55935">
        <w:t xml:space="preserve"> – </w:t>
      </w:r>
      <w:r w:rsidR="009A0B5D" w:rsidRPr="009A0B5D">
        <w:t>řadový zaměstnan</w:t>
      </w:r>
      <w:r w:rsidR="0003667C">
        <w:t>e</w:t>
      </w:r>
      <w:r w:rsidR="009A0B5D" w:rsidRPr="009A0B5D">
        <w:t>c (ne vedoucí zaměstnan</w:t>
      </w:r>
      <w:r w:rsidR="0003667C">
        <w:t>e</w:t>
      </w:r>
      <w:r w:rsidR="009A0B5D" w:rsidRPr="009A0B5D">
        <w:t xml:space="preserve">c), který bude ve velmi omezeném rozsahu do RPIS zadávat data </w:t>
      </w:r>
      <w:r w:rsidR="00CB5023">
        <w:t>–</w:t>
      </w:r>
      <w:r w:rsidR="009A0B5D" w:rsidRPr="009A0B5D">
        <w:t xml:space="preserve"> žádosti</w:t>
      </w:r>
    </w:p>
    <w:p w14:paraId="7C651B85" w14:textId="77777777" w:rsidR="00CB5023" w:rsidRPr="00FC54DA" w:rsidRDefault="00CB5023" w:rsidP="000234F5">
      <w:pPr>
        <w:pStyle w:val="Odstavecseseznamem"/>
        <w:numPr>
          <w:ilvl w:val="0"/>
          <w:numId w:val="5"/>
        </w:numPr>
      </w:pPr>
      <w:r w:rsidRPr="000234F5">
        <w:rPr>
          <w:b/>
        </w:rPr>
        <w:t>Správce OSS</w:t>
      </w:r>
      <w:r w:rsidR="00A02A2B" w:rsidRPr="000234F5">
        <w:rPr>
          <w:b/>
        </w:rPr>
        <w:t xml:space="preserve"> – </w:t>
      </w:r>
      <w:r w:rsidR="00A02A2B" w:rsidRPr="00FC54DA">
        <w:t xml:space="preserve">pracovník OSS, který </w:t>
      </w:r>
      <w:r w:rsidR="00A02A2B">
        <w:t xml:space="preserve">zpracovává požadavky uživatelů z příslušné OSS a je odpovědný za správnost, </w:t>
      </w:r>
      <w:r w:rsidR="00BB1A73">
        <w:t>úplnost a konzistenci dat ve spravované části systému RPIS</w:t>
      </w:r>
      <w:r w:rsidR="00A02A2B">
        <w:t>. Požadavky, které nejsou řešitelné na jeho úrovni</w:t>
      </w:r>
      <w:r w:rsidR="009C1708">
        <w:t>,</w:t>
      </w:r>
      <w:r w:rsidR="00A02A2B">
        <w:t xml:space="preserve"> předává na další úrovně podpory.</w:t>
      </w:r>
    </w:p>
    <w:p w14:paraId="4DDDB653" w14:textId="77777777" w:rsidR="00D53E69" w:rsidRPr="00D53E69" w:rsidRDefault="00CB5023" w:rsidP="000234F5">
      <w:pPr>
        <w:pStyle w:val="Odstavecseseznamem"/>
        <w:numPr>
          <w:ilvl w:val="0"/>
          <w:numId w:val="5"/>
        </w:numPr>
      </w:pPr>
      <w:r w:rsidRPr="000234F5">
        <w:rPr>
          <w:b/>
        </w:rPr>
        <w:t>Administrátor podpory</w:t>
      </w:r>
      <w:r w:rsidR="004524CC" w:rsidRPr="000234F5">
        <w:rPr>
          <w:b/>
        </w:rPr>
        <w:t xml:space="preserve"> 1. a 2. </w:t>
      </w:r>
      <w:r w:rsidR="00474754" w:rsidRPr="000234F5">
        <w:rPr>
          <w:b/>
        </w:rPr>
        <w:t>ú</w:t>
      </w:r>
      <w:r w:rsidR="004524CC" w:rsidRPr="000234F5">
        <w:rPr>
          <w:b/>
        </w:rPr>
        <w:t>rovně</w:t>
      </w:r>
      <w:r w:rsidR="00D53E69" w:rsidRPr="000234F5">
        <w:rPr>
          <w:b/>
        </w:rPr>
        <w:t xml:space="preserve"> – </w:t>
      </w:r>
      <w:r w:rsidR="00D53E69" w:rsidRPr="00FC54DA">
        <w:t>rozsah oprávnění k</w:t>
      </w:r>
      <w:r w:rsidR="00D53E69">
        <w:t>e správě RPIS pro tyto role</w:t>
      </w:r>
      <w:r w:rsidR="00D53E69" w:rsidRPr="00FC54DA">
        <w:t xml:space="preserve"> </w:t>
      </w:r>
      <w:r w:rsidR="00B428AD" w:rsidRPr="00B428AD">
        <w:t>bud</w:t>
      </w:r>
      <w:r w:rsidR="00B428AD">
        <w:t>e</w:t>
      </w:r>
      <w:r w:rsidR="00D53E69" w:rsidRPr="00FC54DA">
        <w:t xml:space="preserve"> ře</w:t>
      </w:r>
      <w:r w:rsidR="00B428AD">
        <w:t>šen</w:t>
      </w:r>
      <w:r w:rsidR="00D53E69" w:rsidRPr="00FC54DA">
        <w:t xml:space="preserve"> v rámci </w:t>
      </w:r>
      <w:proofErr w:type="spellStart"/>
      <w:r w:rsidR="00D53E69" w:rsidRPr="00FC54DA">
        <w:t>předimplementační</w:t>
      </w:r>
      <w:proofErr w:type="spellEnd"/>
      <w:r w:rsidR="00D53E69" w:rsidRPr="00FC54DA">
        <w:t xml:space="preserve"> analýzy</w:t>
      </w:r>
    </w:p>
    <w:p w14:paraId="4DA8757A" w14:textId="77777777" w:rsidR="000B32DB" w:rsidRDefault="000B32DB" w:rsidP="000234F5">
      <w:r>
        <w:t>Dělení počtu uživatelů mezi jednotlivé OSS je následující:</w:t>
      </w:r>
    </w:p>
    <w:tbl>
      <w:tblPr>
        <w:tblStyle w:val="Mkatabulky"/>
        <w:tblW w:w="4950" w:type="pct"/>
        <w:jc w:val="center"/>
        <w:tblLook w:val="04A0" w:firstRow="1" w:lastRow="0" w:firstColumn="1" w:lastColumn="0" w:noHBand="0" w:noVBand="1"/>
      </w:tblPr>
      <w:tblGrid>
        <w:gridCol w:w="4670"/>
        <w:gridCol w:w="924"/>
        <w:gridCol w:w="923"/>
        <w:gridCol w:w="923"/>
        <w:gridCol w:w="923"/>
        <w:gridCol w:w="923"/>
      </w:tblGrid>
      <w:tr w:rsidR="000B32DB" w:rsidRPr="002F5851" w14:paraId="24DDAD68" w14:textId="77777777" w:rsidTr="002F5851">
        <w:trPr>
          <w:trHeight w:val="300"/>
          <w:jc w:val="center"/>
        </w:trPr>
        <w:tc>
          <w:tcPr>
            <w:tcW w:w="4670" w:type="dxa"/>
            <w:noWrap/>
            <w:hideMark/>
          </w:tcPr>
          <w:p w14:paraId="52AFB5AA" w14:textId="77777777" w:rsidR="000B32DB" w:rsidRPr="002F5851" w:rsidRDefault="000B32DB" w:rsidP="002F5851">
            <w:pPr>
              <w:pStyle w:val="cpNormal1"/>
              <w:rPr>
                <w:b/>
              </w:rPr>
            </w:pPr>
          </w:p>
        </w:tc>
        <w:tc>
          <w:tcPr>
            <w:tcW w:w="924" w:type="dxa"/>
            <w:noWrap/>
            <w:hideMark/>
          </w:tcPr>
          <w:p w14:paraId="39D92DA0" w14:textId="77777777" w:rsidR="000B32DB" w:rsidRPr="002F5851" w:rsidRDefault="000B32DB" w:rsidP="002F5851">
            <w:pPr>
              <w:pStyle w:val="cpNormal1"/>
              <w:jc w:val="center"/>
              <w:rPr>
                <w:b/>
              </w:rPr>
            </w:pPr>
            <w:r w:rsidRPr="002F5851">
              <w:rPr>
                <w:b/>
              </w:rPr>
              <w:t>MF</w:t>
            </w:r>
          </w:p>
        </w:tc>
        <w:tc>
          <w:tcPr>
            <w:tcW w:w="923" w:type="dxa"/>
            <w:noWrap/>
            <w:hideMark/>
          </w:tcPr>
          <w:p w14:paraId="5BB8180F" w14:textId="77777777" w:rsidR="000B32DB" w:rsidRPr="002F5851" w:rsidRDefault="000B32DB" w:rsidP="002F5851">
            <w:pPr>
              <w:pStyle w:val="cpNormal1"/>
              <w:jc w:val="center"/>
              <w:rPr>
                <w:b/>
              </w:rPr>
            </w:pPr>
            <w:r w:rsidRPr="002F5851">
              <w:rPr>
                <w:b/>
              </w:rPr>
              <w:t>GFŘ</w:t>
            </w:r>
          </w:p>
        </w:tc>
        <w:tc>
          <w:tcPr>
            <w:tcW w:w="923" w:type="dxa"/>
            <w:noWrap/>
            <w:hideMark/>
          </w:tcPr>
          <w:p w14:paraId="407FD57C" w14:textId="77777777" w:rsidR="000B32DB" w:rsidRPr="002F5851" w:rsidRDefault="000B32DB" w:rsidP="002F5851">
            <w:pPr>
              <w:pStyle w:val="cpNormal1"/>
              <w:jc w:val="center"/>
              <w:rPr>
                <w:b/>
              </w:rPr>
            </w:pPr>
            <w:r w:rsidRPr="002F5851">
              <w:rPr>
                <w:b/>
              </w:rPr>
              <w:t>GŘC</w:t>
            </w:r>
          </w:p>
        </w:tc>
        <w:tc>
          <w:tcPr>
            <w:tcW w:w="923" w:type="dxa"/>
            <w:noWrap/>
            <w:hideMark/>
          </w:tcPr>
          <w:p w14:paraId="032DCE51" w14:textId="77777777" w:rsidR="000B32DB" w:rsidRPr="002F5851" w:rsidRDefault="000B32DB" w:rsidP="002F5851">
            <w:pPr>
              <w:pStyle w:val="cpNormal1"/>
              <w:jc w:val="center"/>
              <w:rPr>
                <w:b/>
              </w:rPr>
            </w:pPr>
            <w:r w:rsidRPr="002F5851">
              <w:rPr>
                <w:b/>
              </w:rPr>
              <w:t>ÚZSVM</w:t>
            </w:r>
          </w:p>
        </w:tc>
        <w:tc>
          <w:tcPr>
            <w:tcW w:w="923" w:type="dxa"/>
            <w:noWrap/>
            <w:hideMark/>
          </w:tcPr>
          <w:p w14:paraId="0F50ABDB" w14:textId="77777777" w:rsidR="000B32DB" w:rsidRPr="002F5851" w:rsidRDefault="000B32DB" w:rsidP="002F5851">
            <w:pPr>
              <w:pStyle w:val="cpNormal1"/>
              <w:jc w:val="center"/>
              <w:rPr>
                <w:b/>
              </w:rPr>
            </w:pPr>
            <w:r w:rsidRPr="002F5851">
              <w:rPr>
                <w:b/>
              </w:rPr>
              <w:t>FAÚ</w:t>
            </w:r>
          </w:p>
        </w:tc>
      </w:tr>
      <w:tr w:rsidR="000B32DB" w:rsidRPr="007D15A6" w14:paraId="7BCD07B0" w14:textId="77777777" w:rsidTr="002F5851">
        <w:trPr>
          <w:trHeight w:val="292"/>
          <w:jc w:val="center"/>
        </w:trPr>
        <w:tc>
          <w:tcPr>
            <w:tcW w:w="4670" w:type="dxa"/>
            <w:noWrap/>
            <w:hideMark/>
          </w:tcPr>
          <w:p w14:paraId="675225C7" w14:textId="77777777" w:rsidR="000B32DB" w:rsidRPr="007D15A6" w:rsidRDefault="000B32DB" w:rsidP="002F5851">
            <w:pPr>
              <w:pStyle w:val="cpNormal1"/>
            </w:pPr>
            <w:r w:rsidRPr="007D15A6">
              <w:t xml:space="preserve">Klíčový </w:t>
            </w:r>
            <w:proofErr w:type="gramStart"/>
            <w:r w:rsidRPr="007D15A6">
              <w:t>uživatel - HR</w:t>
            </w:r>
            <w:proofErr w:type="gramEnd"/>
            <w:r w:rsidRPr="007D15A6">
              <w:t>, mzdy</w:t>
            </w:r>
          </w:p>
        </w:tc>
        <w:tc>
          <w:tcPr>
            <w:tcW w:w="924" w:type="dxa"/>
            <w:noWrap/>
            <w:hideMark/>
          </w:tcPr>
          <w:p w14:paraId="55802992" w14:textId="77777777" w:rsidR="000B32DB" w:rsidRPr="007D15A6" w:rsidRDefault="000B32DB" w:rsidP="002F5851">
            <w:pPr>
              <w:pStyle w:val="cpNormal1"/>
              <w:jc w:val="center"/>
            </w:pPr>
            <w:r w:rsidRPr="007D15A6">
              <w:t>40</w:t>
            </w:r>
          </w:p>
        </w:tc>
        <w:tc>
          <w:tcPr>
            <w:tcW w:w="923" w:type="dxa"/>
            <w:noWrap/>
            <w:hideMark/>
          </w:tcPr>
          <w:p w14:paraId="30C79D8E" w14:textId="77777777" w:rsidR="000B32DB" w:rsidRPr="007D15A6" w:rsidRDefault="000B32DB" w:rsidP="002F5851">
            <w:pPr>
              <w:pStyle w:val="cpNormal1"/>
              <w:jc w:val="center"/>
            </w:pPr>
            <w:r w:rsidRPr="007D15A6">
              <w:t>210</w:t>
            </w:r>
          </w:p>
        </w:tc>
        <w:tc>
          <w:tcPr>
            <w:tcW w:w="923" w:type="dxa"/>
            <w:noWrap/>
            <w:hideMark/>
          </w:tcPr>
          <w:p w14:paraId="74F4306B" w14:textId="77777777" w:rsidR="000B32DB" w:rsidRPr="007D15A6" w:rsidRDefault="000B32DB" w:rsidP="002F5851">
            <w:pPr>
              <w:pStyle w:val="cpNormal1"/>
              <w:jc w:val="center"/>
            </w:pPr>
            <w:r w:rsidRPr="007D15A6">
              <w:t>86</w:t>
            </w:r>
          </w:p>
        </w:tc>
        <w:tc>
          <w:tcPr>
            <w:tcW w:w="923" w:type="dxa"/>
            <w:noWrap/>
            <w:hideMark/>
          </w:tcPr>
          <w:p w14:paraId="56F25EEC" w14:textId="77777777" w:rsidR="000B32DB" w:rsidRPr="007D15A6" w:rsidRDefault="000B32DB" w:rsidP="002F5851">
            <w:pPr>
              <w:pStyle w:val="cpNormal1"/>
              <w:jc w:val="center"/>
            </w:pPr>
            <w:r w:rsidRPr="007D15A6">
              <w:t>34</w:t>
            </w:r>
          </w:p>
        </w:tc>
        <w:tc>
          <w:tcPr>
            <w:tcW w:w="923" w:type="dxa"/>
            <w:noWrap/>
            <w:hideMark/>
          </w:tcPr>
          <w:p w14:paraId="2B306CDC" w14:textId="77777777" w:rsidR="000B32DB" w:rsidRPr="007D15A6" w:rsidRDefault="000B32DB" w:rsidP="002F5851">
            <w:pPr>
              <w:pStyle w:val="cpNormal1"/>
              <w:jc w:val="center"/>
            </w:pPr>
            <w:r w:rsidRPr="007D15A6">
              <w:t>4</w:t>
            </w:r>
          </w:p>
        </w:tc>
      </w:tr>
      <w:tr w:rsidR="000B32DB" w:rsidRPr="007D15A6" w14:paraId="6DF20789" w14:textId="77777777" w:rsidTr="002F5851">
        <w:trPr>
          <w:trHeight w:val="292"/>
          <w:jc w:val="center"/>
        </w:trPr>
        <w:tc>
          <w:tcPr>
            <w:tcW w:w="4670" w:type="dxa"/>
            <w:noWrap/>
            <w:hideMark/>
          </w:tcPr>
          <w:p w14:paraId="03ACEDFE" w14:textId="77777777" w:rsidR="000B32DB" w:rsidRPr="007D15A6" w:rsidRDefault="000B32DB" w:rsidP="002F5851">
            <w:pPr>
              <w:pStyle w:val="cpNormal1"/>
            </w:pPr>
            <w:r w:rsidRPr="007D15A6">
              <w:t xml:space="preserve">Aktivní </w:t>
            </w:r>
            <w:proofErr w:type="gramStart"/>
            <w:r w:rsidRPr="007D15A6">
              <w:t>uživatel - vedoucí</w:t>
            </w:r>
            <w:proofErr w:type="gramEnd"/>
            <w:r w:rsidRPr="007D15A6">
              <w:t xml:space="preserve"> pracovník</w:t>
            </w:r>
          </w:p>
        </w:tc>
        <w:tc>
          <w:tcPr>
            <w:tcW w:w="924" w:type="dxa"/>
            <w:noWrap/>
            <w:hideMark/>
          </w:tcPr>
          <w:p w14:paraId="1C32D0EA" w14:textId="77777777" w:rsidR="000B32DB" w:rsidRPr="007D15A6" w:rsidRDefault="000B32DB" w:rsidP="002F5851">
            <w:pPr>
              <w:pStyle w:val="cpNormal1"/>
              <w:jc w:val="center"/>
            </w:pPr>
            <w:r w:rsidRPr="007D15A6">
              <w:t>200</w:t>
            </w:r>
          </w:p>
        </w:tc>
        <w:tc>
          <w:tcPr>
            <w:tcW w:w="923" w:type="dxa"/>
            <w:noWrap/>
            <w:hideMark/>
          </w:tcPr>
          <w:p w14:paraId="648557DA" w14:textId="77777777" w:rsidR="000B32DB" w:rsidRPr="007D15A6" w:rsidRDefault="000B32DB" w:rsidP="002F5851">
            <w:pPr>
              <w:pStyle w:val="cpNormal1"/>
              <w:jc w:val="center"/>
            </w:pPr>
            <w:r w:rsidRPr="007D15A6">
              <w:t>2266</w:t>
            </w:r>
          </w:p>
        </w:tc>
        <w:tc>
          <w:tcPr>
            <w:tcW w:w="923" w:type="dxa"/>
            <w:noWrap/>
            <w:hideMark/>
          </w:tcPr>
          <w:p w14:paraId="6A8844E6" w14:textId="77777777" w:rsidR="000B32DB" w:rsidRPr="007D15A6" w:rsidRDefault="000B32DB" w:rsidP="002F5851">
            <w:pPr>
              <w:pStyle w:val="cpNormal1"/>
              <w:jc w:val="center"/>
            </w:pPr>
            <w:r w:rsidRPr="007D15A6">
              <w:t>658</w:t>
            </w:r>
          </w:p>
        </w:tc>
        <w:tc>
          <w:tcPr>
            <w:tcW w:w="923" w:type="dxa"/>
            <w:noWrap/>
            <w:hideMark/>
          </w:tcPr>
          <w:p w14:paraId="08C80B51" w14:textId="77777777" w:rsidR="000B32DB" w:rsidRPr="007D15A6" w:rsidRDefault="000B32DB" w:rsidP="002F5851">
            <w:pPr>
              <w:pStyle w:val="cpNormal1"/>
              <w:jc w:val="center"/>
            </w:pPr>
            <w:r w:rsidRPr="007D15A6">
              <w:t>254</w:t>
            </w:r>
          </w:p>
        </w:tc>
        <w:tc>
          <w:tcPr>
            <w:tcW w:w="923" w:type="dxa"/>
            <w:noWrap/>
            <w:hideMark/>
          </w:tcPr>
          <w:p w14:paraId="7D66DB25" w14:textId="77777777" w:rsidR="000B32DB" w:rsidRPr="007D15A6" w:rsidRDefault="000B32DB" w:rsidP="002F5851">
            <w:pPr>
              <w:pStyle w:val="cpNormal1"/>
              <w:jc w:val="center"/>
            </w:pPr>
            <w:r w:rsidRPr="007D15A6">
              <w:t>1</w:t>
            </w:r>
          </w:p>
        </w:tc>
      </w:tr>
      <w:tr w:rsidR="000B32DB" w:rsidRPr="007D15A6" w14:paraId="5EEF22D3" w14:textId="77777777" w:rsidTr="002F5851">
        <w:trPr>
          <w:trHeight w:val="300"/>
          <w:jc w:val="center"/>
        </w:trPr>
        <w:tc>
          <w:tcPr>
            <w:tcW w:w="4670" w:type="dxa"/>
            <w:noWrap/>
            <w:hideMark/>
          </w:tcPr>
          <w:p w14:paraId="7917FE97" w14:textId="77777777" w:rsidR="000B32DB" w:rsidRPr="007D15A6" w:rsidRDefault="000B32DB" w:rsidP="002F5851">
            <w:pPr>
              <w:pStyle w:val="cpNormal1"/>
            </w:pPr>
            <w:r w:rsidRPr="007D15A6">
              <w:t xml:space="preserve">Pasivní </w:t>
            </w:r>
            <w:proofErr w:type="gramStart"/>
            <w:r w:rsidRPr="007D15A6">
              <w:t>uživatel - ostatní</w:t>
            </w:r>
            <w:proofErr w:type="gramEnd"/>
            <w:r w:rsidRPr="007D15A6">
              <w:t xml:space="preserve"> zaměstnanec</w:t>
            </w:r>
          </w:p>
        </w:tc>
        <w:tc>
          <w:tcPr>
            <w:tcW w:w="924" w:type="dxa"/>
            <w:noWrap/>
            <w:hideMark/>
          </w:tcPr>
          <w:p w14:paraId="288ECF62" w14:textId="77777777" w:rsidR="000B32DB" w:rsidRPr="007D15A6" w:rsidRDefault="000B32DB" w:rsidP="002F5851">
            <w:pPr>
              <w:pStyle w:val="cpNormal1"/>
              <w:jc w:val="center"/>
            </w:pPr>
            <w:r w:rsidRPr="007D15A6">
              <w:t>1650</w:t>
            </w:r>
          </w:p>
        </w:tc>
        <w:tc>
          <w:tcPr>
            <w:tcW w:w="923" w:type="dxa"/>
            <w:noWrap/>
            <w:hideMark/>
          </w:tcPr>
          <w:p w14:paraId="09B6A511" w14:textId="77777777" w:rsidR="000B32DB" w:rsidRPr="007D15A6" w:rsidRDefault="000B32DB" w:rsidP="002F5851">
            <w:pPr>
              <w:pStyle w:val="cpNormal1"/>
              <w:jc w:val="center"/>
            </w:pPr>
            <w:r w:rsidRPr="007D15A6">
              <w:t>14034</w:t>
            </w:r>
          </w:p>
        </w:tc>
        <w:tc>
          <w:tcPr>
            <w:tcW w:w="923" w:type="dxa"/>
            <w:noWrap/>
            <w:hideMark/>
          </w:tcPr>
          <w:p w14:paraId="3EE73513" w14:textId="77777777" w:rsidR="000B32DB" w:rsidRPr="007D15A6" w:rsidRDefault="000B32DB" w:rsidP="002F5851">
            <w:pPr>
              <w:pStyle w:val="cpNormal1"/>
              <w:jc w:val="center"/>
            </w:pPr>
            <w:r w:rsidRPr="007D15A6">
              <w:t>5515</w:t>
            </w:r>
          </w:p>
        </w:tc>
        <w:tc>
          <w:tcPr>
            <w:tcW w:w="923" w:type="dxa"/>
            <w:noWrap/>
            <w:hideMark/>
          </w:tcPr>
          <w:p w14:paraId="46EBE0B6" w14:textId="77777777" w:rsidR="000B32DB" w:rsidRPr="007D15A6" w:rsidRDefault="000B32DB" w:rsidP="002F5851">
            <w:pPr>
              <w:pStyle w:val="cpNormal1"/>
              <w:jc w:val="center"/>
            </w:pPr>
            <w:r w:rsidRPr="007D15A6">
              <w:t>1536</w:t>
            </w:r>
          </w:p>
        </w:tc>
        <w:tc>
          <w:tcPr>
            <w:tcW w:w="923" w:type="dxa"/>
            <w:noWrap/>
            <w:hideMark/>
          </w:tcPr>
          <w:p w14:paraId="6218728B" w14:textId="77777777" w:rsidR="000B32DB" w:rsidRPr="007D15A6" w:rsidRDefault="000B32DB" w:rsidP="002F5851">
            <w:pPr>
              <w:pStyle w:val="cpNormal1"/>
              <w:jc w:val="center"/>
            </w:pPr>
            <w:r w:rsidRPr="007D15A6">
              <w:t>59</w:t>
            </w:r>
          </w:p>
        </w:tc>
      </w:tr>
      <w:tr w:rsidR="00CB5023" w:rsidRPr="007D15A6" w14:paraId="69A247B1" w14:textId="77777777" w:rsidTr="002F5851">
        <w:trPr>
          <w:trHeight w:val="300"/>
          <w:jc w:val="center"/>
        </w:trPr>
        <w:tc>
          <w:tcPr>
            <w:tcW w:w="4670" w:type="dxa"/>
            <w:noWrap/>
          </w:tcPr>
          <w:p w14:paraId="1717DAD0" w14:textId="77777777" w:rsidR="00CB5023" w:rsidRPr="007D15A6" w:rsidRDefault="00CB5023" w:rsidP="002F5851">
            <w:pPr>
              <w:pStyle w:val="cpNormal1"/>
            </w:pPr>
            <w:r w:rsidRPr="007D15A6">
              <w:t>Správce OSS</w:t>
            </w:r>
          </w:p>
        </w:tc>
        <w:tc>
          <w:tcPr>
            <w:tcW w:w="924" w:type="dxa"/>
            <w:noWrap/>
          </w:tcPr>
          <w:p w14:paraId="09320F18" w14:textId="13163F66" w:rsidR="00CB5023" w:rsidRPr="007D15A6" w:rsidRDefault="00682857" w:rsidP="002F5851">
            <w:pPr>
              <w:pStyle w:val="cpNormal1"/>
              <w:jc w:val="center"/>
            </w:pPr>
            <w:r>
              <w:t>2</w:t>
            </w:r>
          </w:p>
        </w:tc>
        <w:tc>
          <w:tcPr>
            <w:tcW w:w="923" w:type="dxa"/>
            <w:noWrap/>
          </w:tcPr>
          <w:p w14:paraId="6079C1AA" w14:textId="77777777" w:rsidR="00CB5023" w:rsidRPr="007D15A6" w:rsidRDefault="00624D31" w:rsidP="002F5851">
            <w:pPr>
              <w:pStyle w:val="cpNormal1"/>
              <w:jc w:val="center"/>
            </w:pPr>
            <w:r w:rsidRPr="007D15A6">
              <w:t>1</w:t>
            </w:r>
          </w:p>
        </w:tc>
        <w:tc>
          <w:tcPr>
            <w:tcW w:w="923" w:type="dxa"/>
            <w:noWrap/>
          </w:tcPr>
          <w:p w14:paraId="3A078E92" w14:textId="77777777" w:rsidR="00CB5023" w:rsidRPr="007D15A6" w:rsidRDefault="00F323B6" w:rsidP="002F5851">
            <w:pPr>
              <w:pStyle w:val="cpNormal1"/>
              <w:jc w:val="center"/>
            </w:pPr>
            <w:r w:rsidRPr="007D15A6">
              <w:t>2</w:t>
            </w:r>
          </w:p>
        </w:tc>
        <w:tc>
          <w:tcPr>
            <w:tcW w:w="923" w:type="dxa"/>
            <w:noWrap/>
          </w:tcPr>
          <w:p w14:paraId="4EF53B86" w14:textId="77777777" w:rsidR="00CB5023" w:rsidRPr="007D15A6" w:rsidRDefault="00624D31" w:rsidP="002F5851">
            <w:pPr>
              <w:pStyle w:val="cpNormal1"/>
              <w:jc w:val="center"/>
            </w:pPr>
            <w:r w:rsidRPr="007D15A6">
              <w:t>1</w:t>
            </w:r>
          </w:p>
        </w:tc>
        <w:tc>
          <w:tcPr>
            <w:tcW w:w="923" w:type="dxa"/>
            <w:noWrap/>
          </w:tcPr>
          <w:p w14:paraId="30F95E45" w14:textId="77777777" w:rsidR="00CB5023" w:rsidRPr="007D15A6" w:rsidRDefault="00624D31" w:rsidP="002F5851">
            <w:pPr>
              <w:pStyle w:val="cpNormal1"/>
              <w:jc w:val="center"/>
            </w:pPr>
            <w:r w:rsidRPr="007D15A6">
              <w:t>1</w:t>
            </w:r>
          </w:p>
        </w:tc>
      </w:tr>
    </w:tbl>
    <w:p w14:paraId="11A54E36" w14:textId="77777777" w:rsidR="00624D31" w:rsidRPr="002F5851" w:rsidRDefault="004524CC" w:rsidP="002F5851">
      <w:pPr>
        <w:rPr>
          <w:b/>
        </w:rPr>
      </w:pPr>
      <w:r w:rsidRPr="002F5851">
        <w:rPr>
          <w:b/>
        </w:rPr>
        <w:t xml:space="preserve">Počet uživatelů pro roli Administrátor </w:t>
      </w:r>
      <w:r w:rsidR="00897D74" w:rsidRPr="002F5851">
        <w:rPr>
          <w:b/>
        </w:rPr>
        <w:t>podpory 1. a 2. úrovně</w:t>
      </w:r>
      <w:r w:rsidRPr="002F5851">
        <w:rPr>
          <w:b/>
        </w:rPr>
        <w:t xml:space="preserve"> v SPCSS </w:t>
      </w:r>
      <w:r w:rsidR="006A6F50" w:rsidRPr="002F5851">
        <w:rPr>
          <w:b/>
        </w:rPr>
        <w:t>–</w:t>
      </w:r>
      <w:r w:rsidRPr="002F5851">
        <w:rPr>
          <w:b/>
        </w:rPr>
        <w:t xml:space="preserve"> 5</w:t>
      </w:r>
      <w:r w:rsidR="006A6F50" w:rsidRPr="002F5851">
        <w:rPr>
          <w:b/>
        </w:rPr>
        <w:t xml:space="preserve"> osob</w:t>
      </w:r>
    </w:p>
    <w:p w14:paraId="0DB6193B" w14:textId="77777777" w:rsidR="000B32DB" w:rsidRPr="006F5163" w:rsidRDefault="000B32DB" w:rsidP="000234F5">
      <w:pPr>
        <w:pStyle w:val="Nadpis2"/>
      </w:pPr>
      <w:bookmarkStart w:id="25" w:name="_Toc518995367"/>
      <w:r w:rsidRPr="006F5163">
        <w:t>Výkonnost a kapacita RPIS</w:t>
      </w:r>
      <w:bookmarkEnd w:id="25"/>
    </w:p>
    <w:p w14:paraId="1DF294F9" w14:textId="77777777" w:rsidR="000B32DB" w:rsidRDefault="000B32DB" w:rsidP="000234F5">
      <w:r w:rsidRPr="00AD5F39">
        <w:t>Odezva systému na běžné akce uživatelů (jednoduchá vyhledávání, založení záznamu</w:t>
      </w:r>
      <w:r>
        <w:t>, editace záznamu apod.) by měla být následující:</w:t>
      </w:r>
    </w:p>
    <w:p w14:paraId="7E49D232" w14:textId="77777777" w:rsidR="000B32DB" w:rsidRDefault="000B32DB" w:rsidP="000234F5">
      <w:r>
        <w:t>- do 1 sekundy min. v 80 % případů</w:t>
      </w:r>
    </w:p>
    <w:p w14:paraId="7111BBC7" w14:textId="77777777" w:rsidR="000B32DB" w:rsidRDefault="000B32DB" w:rsidP="000234F5">
      <w:r>
        <w:t>- do 2 sekund max. ve 20 % případů</w:t>
      </w:r>
    </w:p>
    <w:p w14:paraId="505DA59F" w14:textId="77777777" w:rsidR="000B32DB" w:rsidRDefault="000B32DB" w:rsidP="000234F5">
      <w:r>
        <w:t>- do 5 sekund max. ve 2 % případů</w:t>
      </w:r>
    </w:p>
    <w:p w14:paraId="33A7A6FE" w14:textId="77777777" w:rsidR="000B32DB" w:rsidRDefault="000B32DB" w:rsidP="000234F5">
      <w:r>
        <w:t>Odezva systému na náročnější akce uživatelů (složitější vyhledávání, komplexnější výstupní sestavy, jednodušší dávková zpracování) by měla být následující:</w:t>
      </w:r>
    </w:p>
    <w:p w14:paraId="41BE3D22" w14:textId="77777777" w:rsidR="000B32DB" w:rsidRDefault="000B32DB" w:rsidP="000234F5">
      <w:r>
        <w:t>- do 10 sekund min. v 80 % případů</w:t>
      </w:r>
    </w:p>
    <w:p w14:paraId="3A3C198B" w14:textId="77777777" w:rsidR="000B32DB" w:rsidRDefault="000B32DB" w:rsidP="000234F5">
      <w:r>
        <w:t>- do 30 sekund max. ve 20 % případů</w:t>
      </w:r>
    </w:p>
    <w:p w14:paraId="2EACBB52" w14:textId="77777777" w:rsidR="000B32DB" w:rsidRDefault="000B32DB" w:rsidP="000234F5">
      <w:r>
        <w:t>- do 60 sekund max. ve 2 % případů</w:t>
      </w:r>
    </w:p>
    <w:p w14:paraId="339AF9C1" w14:textId="77777777" w:rsidR="000B32DB" w:rsidRDefault="000B32DB" w:rsidP="000234F5">
      <w:r>
        <w:t>Doba měsíčního zpracování mezd by měla být v závislosti na počtu zpracovávaných kmenových záznamů:</w:t>
      </w:r>
    </w:p>
    <w:p w14:paraId="5B6C2718" w14:textId="77777777" w:rsidR="000B32DB" w:rsidRDefault="00ED682D" w:rsidP="000234F5">
      <w:r>
        <w:t>- do 10 minut pro FAÚ</w:t>
      </w:r>
    </w:p>
    <w:p w14:paraId="5F24B695" w14:textId="77777777" w:rsidR="000B32DB" w:rsidRDefault="00ED682D" w:rsidP="000234F5">
      <w:r>
        <w:t>- do 20 minut pro GŘC, MF, Ú</w:t>
      </w:r>
      <w:r w:rsidR="000B32DB">
        <w:t>ZVSM</w:t>
      </w:r>
    </w:p>
    <w:p w14:paraId="1E7D5D6E" w14:textId="77777777" w:rsidR="000B32DB" w:rsidRDefault="000B32DB" w:rsidP="000234F5">
      <w:r>
        <w:lastRenderedPageBreak/>
        <w:t>- do 30 minut pro GFŘ</w:t>
      </w:r>
    </w:p>
    <w:p w14:paraId="4A75FCA2" w14:textId="77777777" w:rsidR="000B32DB" w:rsidRPr="004822CE" w:rsidRDefault="000B32DB" w:rsidP="000234F5">
      <w:r>
        <w:t>Návrh architektury, která splní výše uvedené parametry pomocí stavebních bloků SPCSS definovaných v kapitole 1.6 Standardy a stavební bloky.</w:t>
      </w:r>
    </w:p>
    <w:p w14:paraId="2B69AB1E" w14:textId="77777777" w:rsidR="000B32DB" w:rsidRPr="006F5163" w:rsidRDefault="000B32DB" w:rsidP="000234F5">
      <w:pPr>
        <w:pStyle w:val="Nadpis1"/>
      </w:pPr>
      <w:bookmarkStart w:id="26" w:name="_Toc480447303"/>
      <w:bookmarkStart w:id="27" w:name="_Toc518995368"/>
      <w:r w:rsidRPr="006F5163">
        <w:t>Požadavky na bezpečnost</w:t>
      </w:r>
      <w:bookmarkEnd w:id="23"/>
      <w:bookmarkEnd w:id="26"/>
      <w:bookmarkEnd w:id="27"/>
    </w:p>
    <w:p w14:paraId="0FD676B1" w14:textId="77777777" w:rsidR="000B32DB" w:rsidRPr="006F5163" w:rsidRDefault="000B32DB" w:rsidP="000234F5">
      <w:pPr>
        <w:pStyle w:val="Nadpis2"/>
      </w:pPr>
      <w:bookmarkStart w:id="28" w:name="_Toc518995369"/>
      <w:bookmarkStart w:id="29" w:name="_Toc482621880"/>
      <w:r w:rsidRPr="006F5163">
        <w:t>Obecné požadavky na bezpečnost</w:t>
      </w:r>
      <w:bookmarkEnd w:id="28"/>
    </w:p>
    <w:p w14:paraId="31942125" w14:textId="77777777" w:rsidR="000B32DB" w:rsidRDefault="000B32DB" w:rsidP="00D4357A">
      <w:pPr>
        <w:pStyle w:val="Bezmezer"/>
        <w:spacing w:line="360" w:lineRule="auto"/>
      </w:pPr>
      <w:r w:rsidRPr="00C6296A">
        <w:rPr>
          <w:lang w:eastAsia="cs-CZ"/>
        </w:rPr>
        <w:t xml:space="preserve">Nabízený systém </w:t>
      </w:r>
      <w:r w:rsidR="008D0B52">
        <w:rPr>
          <w:lang w:eastAsia="cs-CZ"/>
        </w:rPr>
        <w:t>musí</w:t>
      </w:r>
      <w:r w:rsidRPr="00C6296A">
        <w:rPr>
          <w:lang w:eastAsia="cs-CZ"/>
        </w:rPr>
        <w:t xml:space="preserve"> naplnit požadavky vyplývající ze zákona </w:t>
      </w:r>
      <w:r w:rsidR="009F3C3C">
        <w:rPr>
          <w:lang w:eastAsia="cs-CZ"/>
        </w:rPr>
        <w:t>č. 181</w:t>
      </w:r>
      <w:r w:rsidR="009F3C3C">
        <w:rPr>
          <w:lang w:val="en-US" w:eastAsia="cs-CZ"/>
        </w:rPr>
        <w:t>/2014 Sb.</w:t>
      </w:r>
      <w:r w:rsidR="009C1708">
        <w:rPr>
          <w:lang w:val="en-US" w:eastAsia="cs-CZ"/>
        </w:rPr>
        <w:t>,</w:t>
      </w:r>
      <w:r w:rsidR="009F3C3C">
        <w:rPr>
          <w:lang w:val="en-US" w:eastAsia="cs-CZ"/>
        </w:rPr>
        <w:t xml:space="preserve"> </w:t>
      </w:r>
      <w:r w:rsidRPr="00C6296A">
        <w:rPr>
          <w:lang w:eastAsia="cs-CZ"/>
        </w:rPr>
        <w:t>o kybernetické bezpečnosti</w:t>
      </w:r>
      <w:r w:rsidR="009F3C3C">
        <w:rPr>
          <w:lang w:eastAsia="cs-CZ"/>
        </w:rPr>
        <w:t xml:space="preserve"> </w:t>
      </w:r>
      <w:r w:rsidRPr="00C6296A">
        <w:rPr>
          <w:lang w:eastAsia="cs-CZ"/>
        </w:rPr>
        <w:t xml:space="preserve">pro prvek </w:t>
      </w:r>
      <w:r>
        <w:rPr>
          <w:lang w:eastAsia="cs-CZ"/>
        </w:rPr>
        <w:t>významné</w:t>
      </w:r>
      <w:r w:rsidRPr="00C6296A">
        <w:rPr>
          <w:lang w:eastAsia="cs-CZ"/>
        </w:rPr>
        <w:t xml:space="preserve"> infrastruktury</w:t>
      </w:r>
      <w:r>
        <w:rPr>
          <w:lang w:eastAsia="cs-CZ"/>
        </w:rPr>
        <w:t xml:space="preserve"> (VIS)</w:t>
      </w:r>
      <w:r w:rsidRPr="00C6296A">
        <w:rPr>
          <w:lang w:eastAsia="cs-CZ"/>
        </w:rPr>
        <w:t>.</w:t>
      </w:r>
      <w:r>
        <w:rPr>
          <w:lang w:eastAsia="cs-CZ"/>
        </w:rPr>
        <w:t xml:space="preserve"> Systém řízení bezpečnosti musí být navržen a implementován v souladu s normami řady </w:t>
      </w:r>
      <w:r>
        <w:t xml:space="preserve">ISO/IEC 270xx (včetně rozšiřující normy </w:t>
      </w:r>
      <w:r w:rsidRPr="00381FF6">
        <w:t>ISO 27552</w:t>
      </w:r>
      <w:r>
        <w:t xml:space="preserve">), </w:t>
      </w:r>
      <w:r w:rsidRPr="00381FF6">
        <w:t>ISO 29151</w:t>
      </w:r>
      <w:r>
        <w:t>, ISO 29100:2011, a systém řízení provozu a správy RPIS musí být navržen a</w:t>
      </w:r>
      <w:r w:rsidR="009B2DC5">
        <w:t> </w:t>
      </w:r>
      <w:r>
        <w:t xml:space="preserve">implementován v souladu s normou </w:t>
      </w:r>
      <w:r w:rsidRPr="00594D44">
        <w:t>ČSN ISO/IEC 20000</w:t>
      </w:r>
      <w:r>
        <w:t>.</w:t>
      </w:r>
    </w:p>
    <w:p w14:paraId="1AC84ECD" w14:textId="77777777" w:rsidR="000B32DB" w:rsidRPr="00FC54DA" w:rsidRDefault="000B32DB" w:rsidP="00D4357A">
      <w:pPr>
        <w:pStyle w:val="Bezmezer"/>
        <w:spacing w:line="360" w:lineRule="auto"/>
      </w:pPr>
      <w:r w:rsidRPr="000111F3">
        <w:t>Pokud bude systém podporovat k</w:t>
      </w:r>
      <w:r w:rsidR="00D5225F" w:rsidRPr="00FC54DA">
        <w:t xml:space="preserve">lienta nebo jiné rozhraní </w:t>
      </w:r>
      <w:r w:rsidRPr="00FC54DA">
        <w:t>pro uživatele typu řadový / vedoucí zaměstnanec na mobilních platformách bez zabezpečení VPN, musí být způsob zabezpečení dat na</w:t>
      </w:r>
      <w:r w:rsidR="009B2DC5">
        <w:t> </w:t>
      </w:r>
      <w:r w:rsidRPr="00FC54DA">
        <w:t>těchto platformách v souladu s interními předpisy správce a provozovatele systému a platnou legislativou (např. splnění podmínek bezpečnostní dokumentace ohledně BYOD, BYOC nebo GDPR).</w:t>
      </w:r>
    </w:p>
    <w:p w14:paraId="1183D775" w14:textId="77777777" w:rsidR="000B32DB" w:rsidRDefault="000B32DB" w:rsidP="00D4357A">
      <w:pPr>
        <w:pStyle w:val="Bezmezer"/>
        <w:spacing w:line="360" w:lineRule="auto"/>
        <w:rPr>
          <w:lang w:eastAsia="cs-CZ"/>
        </w:rPr>
      </w:pPr>
      <w:r w:rsidRPr="00C548F7">
        <w:rPr>
          <w:lang w:eastAsia="cs-CZ"/>
        </w:rPr>
        <w:t>Součástí údajů vedených</w:t>
      </w:r>
      <w:r w:rsidRPr="0094389E">
        <w:rPr>
          <w:lang w:eastAsia="cs-CZ"/>
        </w:rPr>
        <w:t xml:space="preserve"> v </w:t>
      </w:r>
      <w:r w:rsidR="00F9443E">
        <w:rPr>
          <w:lang w:eastAsia="cs-CZ"/>
        </w:rPr>
        <w:t>R</w:t>
      </w:r>
      <w:r w:rsidRPr="0094389E">
        <w:rPr>
          <w:lang w:eastAsia="cs-CZ"/>
        </w:rPr>
        <w:t>PIS budou údaje klasifikované dle zákona o ochraně osobních údajů jako:</w:t>
      </w:r>
    </w:p>
    <w:p w14:paraId="09ED53D6" w14:textId="77777777" w:rsidR="000B32DB" w:rsidRDefault="000B32DB" w:rsidP="00D4357A">
      <w:pPr>
        <w:pStyle w:val="Bezmezer"/>
        <w:numPr>
          <w:ilvl w:val="0"/>
          <w:numId w:val="26"/>
        </w:numPr>
        <w:spacing w:line="360" w:lineRule="auto"/>
        <w:rPr>
          <w:lang w:eastAsia="cs-CZ"/>
        </w:rPr>
      </w:pPr>
      <w:r w:rsidRPr="00C548F7">
        <w:rPr>
          <w:lang w:eastAsia="cs-CZ"/>
        </w:rPr>
        <w:t xml:space="preserve">osobní </w:t>
      </w:r>
      <w:r>
        <w:rPr>
          <w:lang w:eastAsia="cs-CZ"/>
        </w:rPr>
        <w:t>údaje</w:t>
      </w:r>
    </w:p>
    <w:p w14:paraId="70B5F249" w14:textId="77777777" w:rsidR="009B2DC5" w:rsidRDefault="000B32DB" w:rsidP="009B2DC5">
      <w:pPr>
        <w:pStyle w:val="Bezmezer"/>
        <w:numPr>
          <w:ilvl w:val="0"/>
          <w:numId w:val="26"/>
        </w:numPr>
        <w:spacing w:line="360" w:lineRule="auto"/>
        <w:jc w:val="left"/>
        <w:rPr>
          <w:lang w:eastAsia="cs-CZ"/>
        </w:rPr>
      </w:pPr>
      <w:r w:rsidRPr="00C548F7">
        <w:rPr>
          <w:lang w:eastAsia="cs-CZ"/>
        </w:rPr>
        <w:t>citlivé údaje</w:t>
      </w:r>
    </w:p>
    <w:p w14:paraId="0F1CC78B" w14:textId="77777777" w:rsidR="000B32DB" w:rsidRDefault="000B32DB" w:rsidP="009B2DC5">
      <w:pPr>
        <w:pStyle w:val="Bezmezer"/>
        <w:spacing w:line="360" w:lineRule="auto"/>
        <w:rPr>
          <w:lang w:eastAsia="cs-CZ"/>
        </w:rPr>
      </w:pPr>
      <w:r w:rsidRPr="00C548F7">
        <w:rPr>
          <w:lang w:eastAsia="cs-CZ"/>
        </w:rPr>
        <w:t>Systém nebude obsahovat údaje klasifikované dle zákona o ochraně utajovaných informací</w:t>
      </w:r>
      <w:r>
        <w:rPr>
          <w:lang w:eastAsia="cs-CZ"/>
        </w:rPr>
        <w:t xml:space="preserve"> a</w:t>
      </w:r>
      <w:r w:rsidR="009B2DC5">
        <w:rPr>
          <w:lang w:eastAsia="cs-CZ"/>
        </w:rPr>
        <w:t> </w:t>
      </w:r>
      <w:r>
        <w:rPr>
          <w:lang w:eastAsia="cs-CZ"/>
        </w:rPr>
        <w:t>o</w:t>
      </w:r>
      <w:r w:rsidR="009C1708">
        <w:rPr>
          <w:lang w:eastAsia="cs-CZ"/>
        </w:rPr>
        <w:t> </w:t>
      </w:r>
      <w:r>
        <w:rPr>
          <w:lang w:eastAsia="cs-CZ"/>
        </w:rPr>
        <w:t xml:space="preserve">bezpečnostní způsobilosti a </w:t>
      </w:r>
      <w:r w:rsidRPr="00C548F7">
        <w:rPr>
          <w:lang w:eastAsia="cs-CZ"/>
        </w:rPr>
        <w:t>nebude obsahovat žádné údaje charakterizované jako obchodní tajemství.</w:t>
      </w:r>
    </w:p>
    <w:p w14:paraId="5E1FDE0F" w14:textId="77777777" w:rsidR="000B32DB" w:rsidRPr="00B338E1" w:rsidRDefault="000B32DB" w:rsidP="00D4357A">
      <w:pPr>
        <w:pStyle w:val="Bezmezer"/>
        <w:spacing w:line="360" w:lineRule="auto"/>
        <w:rPr>
          <w:lang w:eastAsia="cs-CZ"/>
        </w:rPr>
      </w:pPr>
      <w:r w:rsidRPr="00B338E1">
        <w:rPr>
          <w:lang w:eastAsia="cs-CZ"/>
        </w:rPr>
        <w:t>Systém musí naplnit všechny požadavky vyplývající ze zákonů a dalších právních předpisů v</w:t>
      </w:r>
      <w:r w:rsidR="009C1708">
        <w:rPr>
          <w:lang w:eastAsia="cs-CZ"/>
        </w:rPr>
        <w:t> </w:t>
      </w:r>
      <w:r w:rsidRPr="00B338E1">
        <w:rPr>
          <w:lang w:eastAsia="cs-CZ"/>
        </w:rPr>
        <w:t>souvislosti s kvalifikací systému a obsažených údajů.</w:t>
      </w:r>
    </w:p>
    <w:p w14:paraId="0796D8FE" w14:textId="77777777" w:rsidR="000B32DB" w:rsidRDefault="000B32DB" w:rsidP="00D4357A">
      <w:pPr>
        <w:pStyle w:val="Bezmezer"/>
        <w:spacing w:line="360" w:lineRule="auto"/>
        <w:rPr>
          <w:lang w:eastAsia="cs-CZ"/>
        </w:rPr>
      </w:pPr>
      <w:r>
        <w:rPr>
          <w:lang w:eastAsia="cs-CZ"/>
        </w:rPr>
        <w:t>Při zajištění</w:t>
      </w:r>
      <w:r w:rsidRPr="00B338E1">
        <w:rPr>
          <w:lang w:eastAsia="cs-CZ"/>
        </w:rPr>
        <w:t xml:space="preserve"> dodávky </w:t>
      </w:r>
      <w:r>
        <w:rPr>
          <w:lang w:eastAsia="cs-CZ"/>
        </w:rPr>
        <w:t>R</w:t>
      </w:r>
      <w:r w:rsidRPr="00B338E1">
        <w:rPr>
          <w:lang w:eastAsia="cs-CZ"/>
        </w:rPr>
        <w:t xml:space="preserve">PIS je </w:t>
      </w:r>
      <w:r>
        <w:rPr>
          <w:lang w:eastAsia="cs-CZ"/>
        </w:rPr>
        <w:t>požadována součinnosti Dodavatele s</w:t>
      </w:r>
      <w:r w:rsidR="002D2475">
        <w:rPr>
          <w:lang w:eastAsia="cs-CZ"/>
        </w:rPr>
        <w:t>e</w:t>
      </w:r>
      <w:r>
        <w:rPr>
          <w:lang w:eastAsia="cs-CZ"/>
        </w:rPr>
        <w:t xml:space="preserve"> </w:t>
      </w:r>
      <w:r w:rsidR="002D2475">
        <w:rPr>
          <w:lang w:eastAsia="cs-CZ"/>
        </w:rPr>
        <w:t>Zadavatelem</w:t>
      </w:r>
      <w:r>
        <w:rPr>
          <w:lang w:eastAsia="cs-CZ"/>
        </w:rPr>
        <w:t xml:space="preserve"> při zpracování typového</w:t>
      </w:r>
      <w:r w:rsidRPr="00B338E1">
        <w:rPr>
          <w:lang w:eastAsia="cs-CZ"/>
        </w:rPr>
        <w:t xml:space="preserve"> bezpečnostní</w:t>
      </w:r>
      <w:r>
        <w:rPr>
          <w:lang w:eastAsia="cs-CZ"/>
        </w:rPr>
        <w:t>ho</w:t>
      </w:r>
      <w:r w:rsidRPr="00B338E1">
        <w:rPr>
          <w:lang w:eastAsia="cs-CZ"/>
        </w:rPr>
        <w:t xml:space="preserve"> projekt</w:t>
      </w:r>
      <w:r>
        <w:rPr>
          <w:lang w:eastAsia="cs-CZ"/>
        </w:rPr>
        <w:t>u</w:t>
      </w:r>
      <w:r w:rsidRPr="00B338E1">
        <w:rPr>
          <w:lang w:eastAsia="cs-CZ"/>
        </w:rPr>
        <w:t xml:space="preserve"> v souladu s uznávanými pravidly a normami, vytvořený pro</w:t>
      </w:r>
      <w:r w:rsidR="009B2DC5">
        <w:rPr>
          <w:lang w:eastAsia="cs-CZ"/>
        </w:rPr>
        <w:t> </w:t>
      </w:r>
      <w:r w:rsidRPr="00B338E1">
        <w:rPr>
          <w:lang w:eastAsia="cs-CZ"/>
        </w:rPr>
        <w:t xml:space="preserve">konkrétní navržené technické řešení. </w:t>
      </w:r>
    </w:p>
    <w:p w14:paraId="410F3F32" w14:textId="77777777" w:rsidR="000B32DB" w:rsidRDefault="000B32DB" w:rsidP="00D4357A">
      <w:pPr>
        <w:pStyle w:val="Bezmezer"/>
        <w:spacing w:line="360" w:lineRule="auto"/>
        <w:rPr>
          <w:lang w:eastAsia="cs-CZ"/>
        </w:rPr>
      </w:pPr>
      <w:r w:rsidRPr="00B338E1">
        <w:rPr>
          <w:lang w:eastAsia="cs-CZ"/>
        </w:rPr>
        <w:t xml:space="preserve">V rámci bezpečnostního projektu </w:t>
      </w:r>
      <w:r w:rsidR="004D0307">
        <w:rPr>
          <w:lang w:eastAsia="cs-CZ"/>
        </w:rPr>
        <w:t>bude</w:t>
      </w:r>
      <w:r w:rsidRPr="00B338E1">
        <w:rPr>
          <w:lang w:eastAsia="cs-CZ"/>
        </w:rPr>
        <w:t xml:space="preserve"> vypracováno minimálně následující</w:t>
      </w:r>
      <w:r>
        <w:rPr>
          <w:lang w:eastAsia="cs-CZ"/>
        </w:rPr>
        <w:t>:</w:t>
      </w:r>
    </w:p>
    <w:p w14:paraId="00F8407A" w14:textId="77777777" w:rsidR="000B32DB" w:rsidRDefault="000B32DB" w:rsidP="00D4357A">
      <w:pPr>
        <w:pStyle w:val="Bezmezer"/>
        <w:numPr>
          <w:ilvl w:val="0"/>
          <w:numId w:val="25"/>
        </w:numPr>
        <w:spacing w:line="360" w:lineRule="auto"/>
        <w:rPr>
          <w:lang w:eastAsia="cs-CZ"/>
        </w:rPr>
      </w:pPr>
      <w:r w:rsidRPr="00B338E1">
        <w:rPr>
          <w:lang w:eastAsia="cs-CZ"/>
        </w:rPr>
        <w:t>i</w:t>
      </w:r>
      <w:r>
        <w:rPr>
          <w:lang w:eastAsia="cs-CZ"/>
        </w:rPr>
        <w:t xml:space="preserve">dentifikace a hodnocení aktiv, </w:t>
      </w:r>
    </w:p>
    <w:p w14:paraId="4ECE3D98" w14:textId="77777777" w:rsidR="000B32DB" w:rsidRDefault="000B32DB" w:rsidP="00D4357A">
      <w:pPr>
        <w:pStyle w:val="Bezmezer"/>
        <w:numPr>
          <w:ilvl w:val="0"/>
          <w:numId w:val="25"/>
        </w:numPr>
        <w:spacing w:line="360" w:lineRule="auto"/>
        <w:rPr>
          <w:lang w:eastAsia="cs-CZ"/>
        </w:rPr>
      </w:pPr>
      <w:r>
        <w:rPr>
          <w:lang w:eastAsia="cs-CZ"/>
        </w:rPr>
        <w:t>identifikace a hodnocení rizik,</w:t>
      </w:r>
    </w:p>
    <w:p w14:paraId="591DCFAD" w14:textId="77777777" w:rsidR="000B32DB" w:rsidRDefault="000B32DB" w:rsidP="00D4357A">
      <w:pPr>
        <w:pStyle w:val="Bezmezer"/>
        <w:numPr>
          <w:ilvl w:val="0"/>
          <w:numId w:val="25"/>
        </w:numPr>
        <w:spacing w:line="360" w:lineRule="auto"/>
        <w:rPr>
          <w:lang w:eastAsia="cs-CZ"/>
        </w:rPr>
      </w:pPr>
      <w:r>
        <w:rPr>
          <w:lang w:eastAsia="cs-CZ"/>
        </w:rPr>
        <w:t>plán zvládání rizik</w:t>
      </w:r>
      <w:r w:rsidR="009C1708">
        <w:rPr>
          <w:lang w:eastAsia="cs-CZ"/>
        </w:rPr>
        <w:t>,</w:t>
      </w:r>
      <w:r>
        <w:rPr>
          <w:lang w:eastAsia="cs-CZ"/>
        </w:rPr>
        <w:t xml:space="preserve"> </w:t>
      </w:r>
    </w:p>
    <w:p w14:paraId="67B514E2" w14:textId="77777777" w:rsidR="000B32DB" w:rsidRDefault="000B32DB" w:rsidP="00D4357A">
      <w:pPr>
        <w:pStyle w:val="Bezmezer"/>
        <w:numPr>
          <w:ilvl w:val="0"/>
          <w:numId w:val="25"/>
        </w:numPr>
        <w:spacing w:line="360" w:lineRule="auto"/>
        <w:rPr>
          <w:lang w:eastAsia="cs-CZ"/>
        </w:rPr>
      </w:pPr>
      <w:r w:rsidRPr="00B338E1">
        <w:rPr>
          <w:lang w:eastAsia="cs-CZ"/>
        </w:rPr>
        <w:t>d</w:t>
      </w:r>
      <w:r>
        <w:rPr>
          <w:lang w:eastAsia="cs-CZ"/>
        </w:rPr>
        <w:t>oporučená bezpečnostní opatření</w:t>
      </w:r>
      <w:r w:rsidR="009C1708">
        <w:rPr>
          <w:lang w:eastAsia="cs-CZ"/>
        </w:rPr>
        <w:t>,</w:t>
      </w:r>
    </w:p>
    <w:p w14:paraId="28EF17AA" w14:textId="77777777" w:rsidR="000B32DB" w:rsidRDefault="000B32DB" w:rsidP="00D4357A">
      <w:pPr>
        <w:pStyle w:val="Bezmezer"/>
        <w:numPr>
          <w:ilvl w:val="0"/>
          <w:numId w:val="25"/>
        </w:numPr>
        <w:spacing w:line="360" w:lineRule="auto"/>
        <w:rPr>
          <w:lang w:eastAsia="cs-CZ"/>
        </w:rPr>
      </w:pPr>
      <w:r w:rsidRPr="00B338E1">
        <w:rPr>
          <w:lang w:eastAsia="cs-CZ"/>
        </w:rPr>
        <w:t>scénář pro pravidelné prověřování účinnosti bezpečnostní</w:t>
      </w:r>
      <w:r>
        <w:rPr>
          <w:lang w:eastAsia="cs-CZ"/>
        </w:rPr>
        <w:t>ch opatření a jejich dodržování</w:t>
      </w:r>
      <w:r w:rsidR="009C1708">
        <w:rPr>
          <w:lang w:eastAsia="cs-CZ"/>
        </w:rPr>
        <w:t>,</w:t>
      </w:r>
    </w:p>
    <w:p w14:paraId="776BAE5E" w14:textId="77777777" w:rsidR="000B32DB" w:rsidRPr="00B338E1" w:rsidRDefault="000B32DB" w:rsidP="00D4357A">
      <w:pPr>
        <w:pStyle w:val="Bezmezer"/>
        <w:numPr>
          <w:ilvl w:val="0"/>
          <w:numId w:val="25"/>
        </w:numPr>
        <w:spacing w:line="360" w:lineRule="auto"/>
        <w:rPr>
          <w:lang w:eastAsia="cs-CZ"/>
        </w:rPr>
      </w:pPr>
      <w:r w:rsidRPr="00B338E1">
        <w:rPr>
          <w:lang w:eastAsia="cs-CZ"/>
        </w:rPr>
        <w:t>scénář pro testy zranitelnosti</w:t>
      </w:r>
      <w:r w:rsidR="009C1708">
        <w:rPr>
          <w:lang w:eastAsia="cs-CZ"/>
        </w:rPr>
        <w:t>.</w:t>
      </w:r>
    </w:p>
    <w:p w14:paraId="790D55A4" w14:textId="77777777" w:rsidR="000B32DB" w:rsidRDefault="000B32DB" w:rsidP="000234F5">
      <w:r>
        <w:t>RPIS</w:t>
      </w:r>
      <w:r w:rsidRPr="00594D44">
        <w:t xml:space="preserve"> musí být odolný proti známým bezpečnostním hrozbám a útokům z vnějších i vnitřních sítí.</w:t>
      </w:r>
    </w:p>
    <w:p w14:paraId="0F9B5A69" w14:textId="332B5F98" w:rsidR="000B32DB" w:rsidRDefault="000B32DB" w:rsidP="000234F5">
      <w:r>
        <w:t xml:space="preserve">RPIS a </w:t>
      </w:r>
      <w:r w:rsidR="001D1256">
        <w:t xml:space="preserve">rozsah </w:t>
      </w:r>
      <w:r>
        <w:t>jeho dokumentace musí vyhovovat požadavkům legislativy GDPR</w:t>
      </w:r>
      <w:r w:rsidR="001D1256">
        <w:t xml:space="preserve">, </w:t>
      </w:r>
      <w:proofErr w:type="spellStart"/>
      <w:r>
        <w:t>eIDAS</w:t>
      </w:r>
      <w:proofErr w:type="spellEnd"/>
      <w:r w:rsidR="001D1256">
        <w:t xml:space="preserve"> a </w:t>
      </w:r>
      <w:proofErr w:type="spellStart"/>
      <w:r w:rsidR="001D1256">
        <w:t>ZoKB</w:t>
      </w:r>
      <w:proofErr w:type="spellEnd"/>
      <w:r>
        <w:t>.</w:t>
      </w:r>
    </w:p>
    <w:p w14:paraId="55E81BED" w14:textId="77777777" w:rsidR="000B32DB" w:rsidRPr="006F5163" w:rsidRDefault="000B32DB" w:rsidP="000234F5">
      <w:pPr>
        <w:pStyle w:val="Nadpis2"/>
      </w:pPr>
      <w:bookmarkStart w:id="30" w:name="_Toc518995370"/>
      <w:r w:rsidRPr="006F5163">
        <w:lastRenderedPageBreak/>
        <w:t>Návrh řešení bezpečnosti</w:t>
      </w:r>
      <w:bookmarkEnd w:id="30"/>
    </w:p>
    <w:p w14:paraId="44842C43" w14:textId="77777777" w:rsidR="000B32DB" w:rsidRPr="00DC7F96" w:rsidRDefault="000B32DB" w:rsidP="000234F5">
      <w:pPr>
        <w:rPr>
          <w:lang w:val="en-US"/>
        </w:rPr>
      </w:pPr>
      <w:r w:rsidRPr="001A480D">
        <w:t xml:space="preserve">Návrh řešení bezpečnosti musí být v souladu se vstupy a požadavky definovanými v kapitole 4.3 CKB, SOC </w:t>
      </w:r>
      <w:r w:rsidR="006D1C66">
        <w:t>a</w:t>
      </w:r>
      <w:r w:rsidRPr="001A480D">
        <w:t xml:space="preserve"> bezpečnostní monitoring.  </w:t>
      </w:r>
      <w:r w:rsidR="002D2475">
        <w:t>Dodavatel</w:t>
      </w:r>
      <w:r w:rsidRPr="001A480D">
        <w:t xml:space="preserve"> navrhne a popíše řešení bezpečnosti v příloze č.10 Požadavky na technický návrh řešení.</w:t>
      </w:r>
      <w:r w:rsidRPr="00DB7C8E">
        <w:t xml:space="preserve"> </w:t>
      </w:r>
    </w:p>
    <w:p w14:paraId="1DA2E607" w14:textId="77777777" w:rsidR="000B32DB" w:rsidRPr="006F5163" w:rsidRDefault="000B32DB" w:rsidP="000234F5">
      <w:pPr>
        <w:pStyle w:val="Nadpis1"/>
      </w:pPr>
      <w:bookmarkStart w:id="31" w:name="_Toc518995371"/>
      <w:r w:rsidRPr="006F5163">
        <w:t>Logování, provozní a bezpečnostní monitoring</w:t>
      </w:r>
      <w:bookmarkEnd w:id="29"/>
      <w:bookmarkEnd w:id="31"/>
    </w:p>
    <w:p w14:paraId="0D5F4C4C" w14:textId="77777777" w:rsidR="000B32DB" w:rsidRPr="006F5163" w:rsidRDefault="000B32DB" w:rsidP="000234F5">
      <w:pPr>
        <w:pStyle w:val="Nadpis2"/>
      </w:pPr>
      <w:bookmarkStart w:id="32" w:name="_Toc518995372"/>
      <w:r w:rsidRPr="006F5163">
        <w:t xml:space="preserve">Popis provozního monitoringu </w:t>
      </w:r>
      <w:r w:rsidR="002D2475">
        <w:t>Zadavatele</w:t>
      </w:r>
      <w:bookmarkEnd w:id="32"/>
      <w:r w:rsidRPr="006F5163">
        <w:t xml:space="preserve"> </w:t>
      </w:r>
    </w:p>
    <w:p w14:paraId="1BFECA77" w14:textId="77777777" w:rsidR="000B32DB" w:rsidRDefault="000B32DB" w:rsidP="000234F5">
      <w:r w:rsidRPr="00DB7C8E">
        <w:t xml:space="preserve">SPCSS </w:t>
      </w:r>
      <w:r>
        <w:t xml:space="preserve">jako </w:t>
      </w:r>
      <w:r w:rsidR="002D2475">
        <w:t>Zadavatel</w:t>
      </w:r>
      <w:r>
        <w:t xml:space="preserve"> </w:t>
      </w:r>
      <w:r w:rsidRPr="00DB7C8E">
        <w:t>poskytuje dohled infrastruktury v režimu 7x24 v podobě proaktivního monitoringu stavu serverů a</w:t>
      </w:r>
      <w:r>
        <w:t> </w:t>
      </w:r>
      <w:r w:rsidRPr="00DB7C8E">
        <w:t>datových sítí na různých úrovních, včetně měření</w:t>
      </w:r>
      <w:r>
        <w:t xml:space="preserve"> </w:t>
      </w:r>
      <w:proofErr w:type="spellStart"/>
      <w:r w:rsidRPr="0055192F">
        <w:t>Service</w:t>
      </w:r>
      <w:proofErr w:type="spellEnd"/>
      <w:r w:rsidRPr="0055192F">
        <w:t xml:space="preserve"> </w:t>
      </w:r>
      <w:proofErr w:type="spellStart"/>
      <w:r w:rsidRPr="0055192F">
        <w:t>Level</w:t>
      </w:r>
      <w:proofErr w:type="spellEnd"/>
      <w:r w:rsidRPr="0055192F">
        <w:t xml:space="preserve"> </w:t>
      </w:r>
      <w:proofErr w:type="spellStart"/>
      <w:r w:rsidRPr="0055192F">
        <w:t>Agreement</w:t>
      </w:r>
      <w:proofErr w:type="spellEnd"/>
      <w:r w:rsidRPr="0055192F">
        <w:t xml:space="preserve"> </w:t>
      </w:r>
      <w:r>
        <w:t>(dále jen „</w:t>
      </w:r>
      <w:r w:rsidRPr="00DB7C8E">
        <w:t>SLA</w:t>
      </w:r>
      <w:r>
        <w:t>“)</w:t>
      </w:r>
      <w:r w:rsidRPr="00DB7C8E">
        <w:t xml:space="preserve">. </w:t>
      </w:r>
      <w:r>
        <w:t>S</w:t>
      </w:r>
      <w:r w:rsidRPr="00DB7C8E">
        <w:t xml:space="preserve">ystém </w:t>
      </w:r>
      <w:r>
        <w:t>provozního monitoringu je integrován s aplikací</w:t>
      </w:r>
      <w:r w:rsidRPr="00DB7C8E">
        <w:t xml:space="preserve"> </w:t>
      </w:r>
      <w:proofErr w:type="spellStart"/>
      <w:r w:rsidRPr="00DB7C8E">
        <w:t>Service</w:t>
      </w:r>
      <w:proofErr w:type="spellEnd"/>
      <w:r>
        <w:t xml:space="preserve"> </w:t>
      </w:r>
      <w:proofErr w:type="spellStart"/>
      <w:r>
        <w:t>Desk</w:t>
      </w:r>
      <w:proofErr w:type="spellEnd"/>
      <w:r>
        <w:t xml:space="preserve"> </w:t>
      </w:r>
      <w:proofErr w:type="spellStart"/>
      <w:r>
        <w:t>Manager</w:t>
      </w:r>
      <w:proofErr w:type="spellEnd"/>
      <w:r>
        <w:t xml:space="preserve"> SPCSS, která</w:t>
      </w:r>
      <w:r w:rsidRPr="00DB7C8E">
        <w:t xml:space="preserve"> zajistí řešení </w:t>
      </w:r>
      <w:r>
        <w:t>událostí v rámci procesů</w:t>
      </w:r>
      <w:r w:rsidRPr="00DB7C8E">
        <w:t xml:space="preserve"> </w:t>
      </w:r>
      <w:r>
        <w:t>I</w:t>
      </w:r>
      <w:r w:rsidRPr="00DB7C8E">
        <w:t>ncident managementu</w:t>
      </w:r>
      <w:r>
        <w:t xml:space="preserve"> a </w:t>
      </w:r>
      <w:proofErr w:type="spellStart"/>
      <w:r>
        <w:t>Request</w:t>
      </w:r>
      <w:proofErr w:type="spellEnd"/>
      <w:r>
        <w:t xml:space="preserve"> </w:t>
      </w:r>
      <w:proofErr w:type="spellStart"/>
      <w:r>
        <w:t>Fulfillment</w:t>
      </w:r>
      <w:proofErr w:type="spellEnd"/>
      <w:r w:rsidRPr="00DB7C8E">
        <w:t>.</w:t>
      </w:r>
    </w:p>
    <w:p w14:paraId="18A9FC51" w14:textId="77777777" w:rsidR="000B32DB" w:rsidRDefault="000B32DB" w:rsidP="000234F5">
      <w:pPr>
        <w:rPr>
          <w:lang w:val="en-US"/>
        </w:rPr>
      </w:pPr>
      <w:r w:rsidRPr="00474754">
        <w:t>SPCSS používá nástroje provozního monitoring od firmy</w:t>
      </w:r>
      <w:r>
        <w:rPr>
          <w:lang w:val="en-US"/>
        </w:rPr>
        <w:t xml:space="preserve"> CA. </w:t>
      </w:r>
      <w:r w:rsidRPr="00DB7C8E">
        <w:t>SW licence pro monitoring systému jsou součástí služby SPCSS.</w:t>
      </w:r>
    </w:p>
    <w:p w14:paraId="4C417509" w14:textId="77777777" w:rsidR="000B32DB" w:rsidRDefault="000B32DB" w:rsidP="000234F5">
      <w:r>
        <w:t>Přímý přístup Dodavatele do nástrojů</w:t>
      </w:r>
      <w:r w:rsidRPr="00832183">
        <w:t xml:space="preserve"> </w:t>
      </w:r>
      <w:r>
        <w:t xml:space="preserve">provozního </w:t>
      </w:r>
      <w:r w:rsidRPr="00832183">
        <w:t xml:space="preserve">monitoringu </w:t>
      </w:r>
      <w:r>
        <w:t xml:space="preserve">není standardně poskytován, </w:t>
      </w:r>
      <w:r w:rsidRPr="00832183">
        <w:t xml:space="preserve">primární nástroj pro komunikaci s Dodavatelem je </w:t>
      </w:r>
      <w:proofErr w:type="spellStart"/>
      <w:r>
        <w:t>Service</w:t>
      </w:r>
      <w:proofErr w:type="spellEnd"/>
      <w:r>
        <w:t xml:space="preserve"> </w:t>
      </w:r>
      <w:proofErr w:type="spellStart"/>
      <w:r>
        <w:t>Desk</w:t>
      </w:r>
      <w:proofErr w:type="spellEnd"/>
      <w:r w:rsidRPr="00832183">
        <w:t xml:space="preserve"> SPCSS. V rámci </w:t>
      </w:r>
      <w:proofErr w:type="spellStart"/>
      <w:r>
        <w:t>předimplementační</w:t>
      </w:r>
      <w:proofErr w:type="spellEnd"/>
      <w:r>
        <w:t xml:space="preserve"> analýzy</w:t>
      </w:r>
      <w:r w:rsidRPr="00832183">
        <w:t xml:space="preserve"> budou ve spolupráci Dodavatele a SPCSS navrženy </w:t>
      </w:r>
      <w:r>
        <w:t xml:space="preserve">způsoby předávání informací z monitoringu potřebné pro </w:t>
      </w:r>
      <w:r w:rsidRPr="00832183">
        <w:t>řešení problémů</w:t>
      </w:r>
      <w:r>
        <w:t xml:space="preserve"> a</w:t>
      </w:r>
      <w:r w:rsidRPr="00832183">
        <w:t xml:space="preserve"> analýzy stavu </w:t>
      </w:r>
      <w:r>
        <w:t>RPIS.</w:t>
      </w:r>
    </w:p>
    <w:p w14:paraId="0633AA4C" w14:textId="77777777" w:rsidR="000B32DB" w:rsidRPr="006F5163" w:rsidRDefault="000B32DB" w:rsidP="000234F5">
      <w:pPr>
        <w:pStyle w:val="Nadpis2"/>
      </w:pPr>
      <w:bookmarkStart w:id="33" w:name="_Toc518995373"/>
      <w:r w:rsidRPr="006F5163">
        <w:t>Požadavky na provozní monitoring RPIS</w:t>
      </w:r>
      <w:bookmarkEnd w:id="33"/>
    </w:p>
    <w:p w14:paraId="0718D8CA" w14:textId="77777777" w:rsidR="000B32DB" w:rsidRDefault="000B32DB" w:rsidP="000234F5">
      <w:r>
        <w:t xml:space="preserve">Dodavatel navrhne systém logování aplikací a SW produktů dle bezpečnostních a provozních požadavků </w:t>
      </w:r>
      <w:r w:rsidR="002D2475">
        <w:t>Zadavatele</w:t>
      </w:r>
      <w:r>
        <w:t xml:space="preserve"> v souladu s jeho bezpečnostními a provozními požadavky. Návrh a integrace RPIS do provozního monitoringu </w:t>
      </w:r>
      <w:r w:rsidR="002D2475">
        <w:t>Zadavatele</w:t>
      </w:r>
      <w:r>
        <w:t xml:space="preserve"> je požadován v takovém rozsahu, aby bylo možné monitorovat provozní stavy systému a plnění parametrů SLA. Dodavatel bude s</w:t>
      </w:r>
      <w:r w:rsidR="002D2475">
        <w:t>e</w:t>
      </w:r>
      <w:r>
        <w:t> </w:t>
      </w:r>
      <w:r w:rsidR="002D2475">
        <w:t>Zadavatelem</w:t>
      </w:r>
      <w:r>
        <w:t xml:space="preserve"> spolupracovat na analýze dohledových metrik a návrhu a implementaci metrik na úrovní aplikace, SW produktů a dat a zajistí jejich integraci do monitorovacích nástrojů </w:t>
      </w:r>
      <w:r w:rsidR="002D2475">
        <w:t>Zadavatele</w:t>
      </w:r>
      <w:r>
        <w:t>. Součástí implementace monitoringu je naplnění konfigurační databáze (CMDB).</w:t>
      </w:r>
    </w:p>
    <w:p w14:paraId="5F41732E" w14:textId="77777777" w:rsidR="000B32DB" w:rsidRDefault="000B32DB" w:rsidP="000234F5">
      <w:r>
        <w:t xml:space="preserve">Detailní požadavky na provozní monitoring budou součástí </w:t>
      </w:r>
      <w:proofErr w:type="spellStart"/>
      <w:r>
        <w:t>předimplementační</w:t>
      </w:r>
      <w:proofErr w:type="spellEnd"/>
      <w:r>
        <w:t xml:space="preserve"> analýzy.</w:t>
      </w:r>
    </w:p>
    <w:p w14:paraId="6CEC9595" w14:textId="77777777" w:rsidR="000B32DB" w:rsidRPr="006F5163" w:rsidRDefault="000B32DB" w:rsidP="000234F5">
      <w:pPr>
        <w:pStyle w:val="Nadpis2"/>
      </w:pPr>
      <w:bookmarkStart w:id="34" w:name="_Toc518995374"/>
      <w:r w:rsidRPr="006F5163">
        <w:t xml:space="preserve">Popis bezpečnostního monitoringu (CKB a SOC) </w:t>
      </w:r>
      <w:r w:rsidR="002D2475">
        <w:t>Zadavatele</w:t>
      </w:r>
      <w:bookmarkEnd w:id="34"/>
    </w:p>
    <w:p w14:paraId="4B336838" w14:textId="77777777" w:rsidR="000B32DB" w:rsidRDefault="000B32DB" w:rsidP="000234F5">
      <w:r w:rsidRPr="00DB7C8E">
        <w:t xml:space="preserve">Služby centra kybernetické bezpečnosti (CKB) a </w:t>
      </w:r>
      <w:proofErr w:type="spellStart"/>
      <w:r w:rsidRPr="00DB7C8E">
        <w:t>Security</w:t>
      </w:r>
      <w:proofErr w:type="spellEnd"/>
      <w:r w:rsidRPr="00DB7C8E">
        <w:t xml:space="preserve"> </w:t>
      </w:r>
      <w:proofErr w:type="spellStart"/>
      <w:r w:rsidRPr="00DB7C8E">
        <w:t>operation</w:t>
      </w:r>
      <w:proofErr w:type="spellEnd"/>
      <w:r w:rsidRPr="00DB7C8E">
        <w:t xml:space="preserve"> centra (SOC) zajišťují provozní služby kybernetické bezpečnosti systémů a sítí v souladu se standardy </w:t>
      </w:r>
      <w:r>
        <w:t xml:space="preserve">ČSN </w:t>
      </w:r>
      <w:r w:rsidRPr="00DB7C8E">
        <w:t>ISO/IEC 27000 a</w:t>
      </w:r>
      <w:r w:rsidR="009B2DC5">
        <w:t> </w:t>
      </w:r>
      <w:r w:rsidRPr="00DB7C8E">
        <w:t>Zákonem o</w:t>
      </w:r>
      <w:r>
        <w:t> </w:t>
      </w:r>
      <w:r w:rsidRPr="00DB7C8E">
        <w:t>kybernetické bezpečnosti (ZKB), včetně detekce, řešení a hlášení bezpečnostních incidentů.</w:t>
      </w:r>
      <w:r>
        <w:t xml:space="preserve"> </w:t>
      </w:r>
      <w:r w:rsidRPr="00955977">
        <w:t xml:space="preserve">Součástí standardních služeb SPCSS v oblasti bezpečnostního </w:t>
      </w:r>
      <w:r>
        <w:t xml:space="preserve">monitoringu </w:t>
      </w:r>
      <w:r w:rsidRPr="00955977">
        <w:t>je i dohledový systém typu SIEM, který odpovídá požadavkům zákona 181/2014 Sb. na úrovni kritické informační infrastruktury (SPCSS jako podnik je prvkem KII).</w:t>
      </w:r>
    </w:p>
    <w:p w14:paraId="0E320630" w14:textId="77777777" w:rsidR="000B32DB" w:rsidRDefault="000B32DB" w:rsidP="000B32DB">
      <w:pPr>
        <w:pStyle w:val="Bezmezer"/>
      </w:pPr>
    </w:p>
    <w:p w14:paraId="30240ABF" w14:textId="77777777" w:rsidR="000B32DB" w:rsidRPr="00111859" w:rsidRDefault="000B32DB" w:rsidP="000234F5">
      <w:r w:rsidRPr="00DB7C8E">
        <w:lastRenderedPageBreak/>
        <w:t xml:space="preserve">SW licence systému </w:t>
      </w:r>
      <w:r>
        <w:t xml:space="preserve">bezpečnostního monitoringu </w:t>
      </w:r>
      <w:r w:rsidRPr="00DB7C8E">
        <w:t xml:space="preserve">jsou součástí služby SPCSS. Část návrhové, implementační a provozní dokumentace CKB a bezpečnostního </w:t>
      </w:r>
      <w:r>
        <w:t>monitoringu</w:t>
      </w:r>
      <w:r w:rsidRPr="00DB7C8E">
        <w:t xml:space="preserve"> služeb a aplikací je chráněna v režimu utajovaných informací stupně Vyhrazené dle Zákona o ochraně utajovaných informací.</w:t>
      </w:r>
    </w:p>
    <w:p w14:paraId="71BD1AC6" w14:textId="77777777" w:rsidR="000B32DB" w:rsidRPr="006F5163" w:rsidRDefault="000B32DB" w:rsidP="000234F5">
      <w:pPr>
        <w:pStyle w:val="Nadpis2"/>
      </w:pPr>
      <w:bookmarkStart w:id="35" w:name="_Toc518995375"/>
      <w:r w:rsidRPr="006F5163">
        <w:t>Požadavky na bezpečnostní monitoring RPIS</w:t>
      </w:r>
      <w:bookmarkEnd w:id="35"/>
    </w:p>
    <w:p w14:paraId="7EB91284" w14:textId="77777777" w:rsidR="000B32DB" w:rsidRPr="000F0818" w:rsidRDefault="000B32DB" w:rsidP="000234F5">
      <w:r>
        <w:t xml:space="preserve">Je požadována </w:t>
      </w:r>
      <w:r w:rsidRPr="00CD51E8">
        <w:t xml:space="preserve">integrace </w:t>
      </w:r>
      <w:r>
        <w:t xml:space="preserve">RPIS </w:t>
      </w:r>
      <w:r w:rsidRPr="00CD51E8">
        <w:t xml:space="preserve">do systému bezpečnostního monitoringu </w:t>
      </w:r>
      <w:r w:rsidR="002D2475">
        <w:t>Zadavatele</w:t>
      </w:r>
      <w:r>
        <w:t xml:space="preserve">. Vlastní implementaci bezpečnostního monitoringu provede </w:t>
      </w:r>
      <w:r w:rsidR="002D2475">
        <w:t>Zadavatel</w:t>
      </w:r>
      <w:r>
        <w:t xml:space="preserve">. </w:t>
      </w:r>
      <w:r w:rsidRPr="00CD51E8">
        <w:t xml:space="preserve">Dodavatel </w:t>
      </w:r>
      <w:r>
        <w:t>ve spolupráci s</w:t>
      </w:r>
      <w:r w:rsidR="002D2475">
        <w:t>e</w:t>
      </w:r>
      <w:r>
        <w:t xml:space="preserve"> </w:t>
      </w:r>
      <w:r w:rsidR="002D2475">
        <w:t>Zadavatelem</w:t>
      </w:r>
      <w:r>
        <w:t xml:space="preserve"> provede</w:t>
      </w:r>
      <w:r w:rsidRPr="00CD51E8">
        <w:t xml:space="preserve"> </w:t>
      </w:r>
      <w:r>
        <w:t>analý</w:t>
      </w:r>
      <w:r w:rsidRPr="00CD51E8">
        <w:t>z</w:t>
      </w:r>
      <w:r>
        <w:t>u</w:t>
      </w:r>
      <w:r w:rsidRPr="00CD51E8">
        <w:t xml:space="preserve"> hrozeb</w:t>
      </w:r>
      <w:r>
        <w:t xml:space="preserve">. Dodavatel navrhne a implementuje metriky bezpečnostního monitoringu na úrovni aplikace, SW produktů a dat </w:t>
      </w:r>
      <w:r w:rsidRPr="00DB7C8E">
        <w:t>a společně s</w:t>
      </w:r>
      <w:r w:rsidR="002D2475">
        <w:t>e Zadavatelem</w:t>
      </w:r>
      <w:r w:rsidRPr="00DB7C8E">
        <w:t xml:space="preserve"> zajistí jejich integraci do </w:t>
      </w:r>
      <w:proofErr w:type="spellStart"/>
      <w:r>
        <w:t>monitoringových</w:t>
      </w:r>
      <w:proofErr w:type="spellEnd"/>
      <w:r>
        <w:t xml:space="preserve"> </w:t>
      </w:r>
      <w:r w:rsidRPr="00DB7C8E">
        <w:t xml:space="preserve">nástrojů </w:t>
      </w:r>
      <w:r w:rsidR="002D2475">
        <w:t>Zadavatele</w:t>
      </w:r>
      <w:r>
        <w:t xml:space="preserve">. </w:t>
      </w:r>
      <w:r w:rsidRPr="000F0818">
        <w:t xml:space="preserve">Integrace bezpečnostního </w:t>
      </w:r>
      <w:r>
        <w:t xml:space="preserve">monitoringu </w:t>
      </w:r>
      <w:r w:rsidRPr="000F0818">
        <w:t>na úrovni aplikace</w:t>
      </w:r>
      <w:r>
        <w:t>, SW produktů a dat</w:t>
      </w:r>
      <w:r w:rsidRPr="000F0818">
        <w:t xml:space="preserve"> bude provedena formou logování.</w:t>
      </w:r>
    </w:p>
    <w:p w14:paraId="1D084412" w14:textId="77777777" w:rsidR="000B32DB" w:rsidRPr="006F5163" w:rsidRDefault="000B32DB" w:rsidP="000234F5">
      <w:pPr>
        <w:pStyle w:val="Nadpis1"/>
      </w:pPr>
      <w:bookmarkStart w:id="36" w:name="_Toc478119766"/>
      <w:bookmarkStart w:id="37" w:name="_Toc478119841"/>
      <w:bookmarkStart w:id="38" w:name="_Toc478119922"/>
      <w:bookmarkStart w:id="39" w:name="_Toc478119997"/>
      <w:bookmarkStart w:id="40" w:name="_Toc478390471"/>
      <w:bookmarkStart w:id="41" w:name="_Toc478453164"/>
      <w:bookmarkStart w:id="42" w:name="_Toc480447304"/>
      <w:bookmarkStart w:id="43" w:name="_Toc485363106"/>
      <w:bookmarkStart w:id="44" w:name="_Toc485363187"/>
      <w:bookmarkStart w:id="45" w:name="_Toc488391517"/>
      <w:bookmarkStart w:id="46" w:name="_Toc478119774"/>
      <w:bookmarkStart w:id="47" w:name="_Toc478119849"/>
      <w:bookmarkStart w:id="48" w:name="_Toc478119930"/>
      <w:bookmarkStart w:id="49" w:name="_Toc478120005"/>
      <w:bookmarkStart w:id="50" w:name="_Toc478390479"/>
      <w:bookmarkStart w:id="51" w:name="_Toc478453172"/>
      <w:bookmarkStart w:id="52" w:name="_Toc480447312"/>
      <w:bookmarkStart w:id="53" w:name="_Toc485363114"/>
      <w:bookmarkStart w:id="54" w:name="_Toc485363195"/>
      <w:bookmarkStart w:id="55" w:name="_Toc488391525"/>
      <w:bookmarkStart w:id="56" w:name="_Toc477512635"/>
      <w:bookmarkStart w:id="57" w:name="_Toc480447314"/>
      <w:bookmarkStart w:id="58" w:name="_Toc51899537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6F5163">
        <w:t>Autentizace a autorizace</w:t>
      </w:r>
      <w:bookmarkEnd w:id="56"/>
      <w:bookmarkEnd w:id="57"/>
      <w:bookmarkEnd w:id="58"/>
    </w:p>
    <w:p w14:paraId="61283297" w14:textId="77777777" w:rsidR="000B32DB" w:rsidRDefault="000B32DB" w:rsidP="000234F5">
      <w:r w:rsidRPr="00551029">
        <w:t xml:space="preserve">Každý uživatel systému musí být pro přístup </w:t>
      </w:r>
      <w:r>
        <w:t>do systému řádně autentizován.</w:t>
      </w:r>
    </w:p>
    <w:p w14:paraId="5E29B2B4" w14:textId="77777777" w:rsidR="000B32DB" w:rsidRDefault="000B32DB" w:rsidP="000234F5">
      <w:r w:rsidRPr="00551029">
        <w:t xml:space="preserve">V případech, kdy </w:t>
      </w:r>
      <w:r>
        <w:t>nelze uplatnit SSO autentizaci</w:t>
      </w:r>
      <w:r w:rsidRPr="00551029">
        <w:t xml:space="preserve"> (např. komunikace s externími systémy), je </w:t>
      </w:r>
      <w:r>
        <w:t xml:space="preserve">požadována autentizace </w:t>
      </w:r>
      <w:proofErr w:type="spellStart"/>
      <w:r>
        <w:t>vícefaktorová</w:t>
      </w:r>
      <w:proofErr w:type="spellEnd"/>
      <w:r>
        <w:t xml:space="preserve"> – tj. systém zvládá, nebo je schopen integrovat </w:t>
      </w:r>
      <w:proofErr w:type="spellStart"/>
      <w:r>
        <w:t>vícefaktorovou</w:t>
      </w:r>
      <w:proofErr w:type="spellEnd"/>
      <w:r>
        <w:t xml:space="preserve"> autentizaci pomocí elektronického certifikátu nahrané</w:t>
      </w:r>
      <w:r w:rsidR="009A3B23">
        <w:t>ho</w:t>
      </w:r>
      <w:r>
        <w:t xml:space="preserve"> např. na ID kartě zaměstnance.</w:t>
      </w:r>
    </w:p>
    <w:p w14:paraId="00B99A28" w14:textId="77777777" w:rsidR="000B32DB" w:rsidRDefault="000B32DB" w:rsidP="000234F5">
      <w:r w:rsidRPr="00551029">
        <w:t>Ve výjimečných případech (nouzové / dočasné řešení</w:t>
      </w:r>
      <w:r>
        <w:t xml:space="preserve"> </w:t>
      </w:r>
      <w:r w:rsidRPr="00551029">
        <w:t>apod.) je možné použít základní autentizaci uživatelským jménem a heslem za předpokladu dodržení následujících pravidel:</w:t>
      </w:r>
    </w:p>
    <w:p w14:paraId="6B5BA02F" w14:textId="77777777" w:rsidR="000B32DB" w:rsidRPr="00636CC9" w:rsidRDefault="000B32DB" w:rsidP="000234F5">
      <w:pPr>
        <w:pStyle w:val="Odstavecseseznamem"/>
        <w:numPr>
          <w:ilvl w:val="0"/>
          <w:numId w:val="22"/>
        </w:numPr>
      </w:pPr>
      <w:r w:rsidRPr="00636CC9">
        <w:t>komunikace musí probíhat pomocí zabezpečeného kanálu (min. HTTPS protokol),</w:t>
      </w:r>
    </w:p>
    <w:p w14:paraId="351D18FF" w14:textId="77777777" w:rsidR="000B32DB" w:rsidRDefault="000B32DB" w:rsidP="000234F5">
      <w:pPr>
        <w:pStyle w:val="Odstavecseseznamem"/>
        <w:numPr>
          <w:ilvl w:val="0"/>
          <w:numId w:val="22"/>
        </w:numPr>
      </w:pPr>
      <w:r w:rsidRPr="00636CC9">
        <w:t>je požadováno ověřování proti záznamům v</w:t>
      </w:r>
      <w:r w:rsidR="006D1C66">
        <w:t xml:space="preserve"> AD přes </w:t>
      </w:r>
      <w:r w:rsidRPr="00636CC9">
        <w:t>LDAP (ne vlastní správa hesel uživatelů v systému),</w:t>
      </w:r>
    </w:p>
    <w:p w14:paraId="3854BFA3" w14:textId="77777777" w:rsidR="000B32DB" w:rsidRPr="00636CC9" w:rsidRDefault="000B32DB" w:rsidP="000234F5">
      <w:pPr>
        <w:pStyle w:val="Odstavecseseznamem"/>
      </w:pPr>
      <w:r w:rsidRPr="00636CC9">
        <w:t xml:space="preserve"> nebo</w:t>
      </w:r>
    </w:p>
    <w:p w14:paraId="26489141" w14:textId="77777777" w:rsidR="000B32DB" w:rsidRPr="00636CC9" w:rsidRDefault="000B32DB" w:rsidP="000234F5">
      <w:pPr>
        <w:pStyle w:val="Odstavecseseznamem"/>
        <w:numPr>
          <w:ilvl w:val="0"/>
          <w:numId w:val="21"/>
        </w:numPr>
      </w:pPr>
      <w:r w:rsidRPr="00636CC9">
        <w:t>musí být umožněno nastavení a vynucení politiky hesel na odpovídající úrovni.</w:t>
      </w:r>
    </w:p>
    <w:p w14:paraId="48F93790" w14:textId="77777777" w:rsidR="000B32DB" w:rsidRPr="00551029" w:rsidRDefault="000B32DB" w:rsidP="000234F5">
      <w:r w:rsidRPr="00551029">
        <w:t xml:space="preserve">Systém </w:t>
      </w:r>
      <w:r>
        <w:t>musí</w:t>
      </w:r>
      <w:r w:rsidRPr="00551029">
        <w:t xml:space="preserve"> umožnit omezení horizontálního přístupu k datům (viditelnost / modifikace záznamů) na úrovni konkrétního uživatele</w:t>
      </w:r>
      <w:r>
        <w:t>,</w:t>
      </w:r>
      <w:r w:rsidRPr="00551029">
        <w:t xml:space="preserve"> minimálně na základě </w:t>
      </w:r>
      <w:r>
        <w:t>těchto</w:t>
      </w:r>
      <w:r w:rsidRPr="00551029">
        <w:t xml:space="preserve"> kritérií: </w:t>
      </w:r>
    </w:p>
    <w:p w14:paraId="1BD57E0F" w14:textId="77777777" w:rsidR="00E5772E" w:rsidRDefault="00E5772E" w:rsidP="000234F5">
      <w:pPr>
        <w:pStyle w:val="Odstavecseseznamem"/>
        <w:numPr>
          <w:ilvl w:val="0"/>
          <w:numId w:val="20"/>
        </w:numPr>
      </w:pPr>
      <w:r>
        <w:t>zajištění</w:t>
      </w:r>
      <w:r w:rsidRPr="00E5772E">
        <w:t xml:space="preserve"> unikátnost</w:t>
      </w:r>
      <w:r>
        <w:t>i</w:t>
      </w:r>
      <w:r w:rsidRPr="00E5772E">
        <w:t xml:space="preserve"> uživatele minimálně na úrovni rezortu</w:t>
      </w:r>
    </w:p>
    <w:p w14:paraId="6851CAC1" w14:textId="77777777" w:rsidR="000B32DB" w:rsidRDefault="000B32DB" w:rsidP="000234F5">
      <w:pPr>
        <w:pStyle w:val="Odstavecseseznamem"/>
        <w:numPr>
          <w:ilvl w:val="0"/>
          <w:numId w:val="20"/>
        </w:numPr>
      </w:pPr>
      <w:r w:rsidRPr="006230CB">
        <w:t xml:space="preserve">osobní </w:t>
      </w:r>
      <w:proofErr w:type="gramStart"/>
      <w:r w:rsidRPr="006230CB">
        <w:t>číslo - vlastní</w:t>
      </w:r>
      <w:proofErr w:type="gramEnd"/>
      <w:r w:rsidRPr="006230CB">
        <w:t xml:space="preserve"> data pro uživatele typu zaměstnanec,</w:t>
      </w:r>
    </w:p>
    <w:p w14:paraId="24DC4EFE" w14:textId="77777777" w:rsidR="000B32DB" w:rsidRDefault="000B32DB" w:rsidP="000234F5">
      <w:pPr>
        <w:pStyle w:val="Odstavecseseznamem"/>
        <w:numPr>
          <w:ilvl w:val="0"/>
          <w:numId w:val="20"/>
        </w:numPr>
      </w:pPr>
      <w:r w:rsidRPr="006230CB">
        <w:t xml:space="preserve">organizační </w:t>
      </w:r>
      <w:proofErr w:type="gramStart"/>
      <w:r w:rsidRPr="006230CB">
        <w:t>struktura - data</w:t>
      </w:r>
      <w:proofErr w:type="gramEnd"/>
      <w:r w:rsidRPr="006230CB">
        <w:t xml:space="preserve"> podřízených pro uživatele typu vedoucí na každém stupni,</w:t>
      </w:r>
    </w:p>
    <w:p w14:paraId="32CF29EF" w14:textId="77777777" w:rsidR="000B32DB" w:rsidRDefault="000B32DB" w:rsidP="000234F5">
      <w:pPr>
        <w:pStyle w:val="Odstavecseseznamem"/>
        <w:numPr>
          <w:ilvl w:val="0"/>
          <w:numId w:val="20"/>
        </w:numPr>
      </w:pPr>
      <w:r w:rsidRPr="006230CB">
        <w:t xml:space="preserve">přiřazení pracovníka k uživateli / skupině uživatelů dle organizační </w:t>
      </w:r>
      <w:proofErr w:type="gramStart"/>
      <w:r w:rsidRPr="006230CB">
        <w:t>struktury - na</w:t>
      </w:r>
      <w:proofErr w:type="gramEnd"/>
      <w:r w:rsidRPr="006230CB">
        <w:t xml:space="preserve"> úrovni standardního uživatele,</w:t>
      </w:r>
    </w:p>
    <w:p w14:paraId="5088907D" w14:textId="77777777" w:rsidR="000B32DB" w:rsidRDefault="000B32DB" w:rsidP="000234F5">
      <w:pPr>
        <w:pStyle w:val="Odstavecseseznamem"/>
        <w:numPr>
          <w:ilvl w:val="0"/>
          <w:numId w:val="20"/>
        </w:numPr>
      </w:pPr>
      <w:r w:rsidRPr="006230CB">
        <w:t>přiřazení pracovníka k uživateli / skupině uživatelů dle regionální příslušnosti bez ohledu na</w:t>
      </w:r>
      <w:r w:rsidR="00061605">
        <w:t> </w:t>
      </w:r>
      <w:r w:rsidRPr="006230CB">
        <w:t>organizační strukturu - tzv. plátcovy pokladny.</w:t>
      </w:r>
    </w:p>
    <w:p w14:paraId="221BDD02" w14:textId="77777777" w:rsidR="000B32DB" w:rsidRPr="006230CB" w:rsidRDefault="000B32DB" w:rsidP="000234F5">
      <w:pPr>
        <w:pStyle w:val="Odstavecseseznamem"/>
      </w:pPr>
    </w:p>
    <w:p w14:paraId="1E7A4C27" w14:textId="77777777" w:rsidR="000B32DB" w:rsidRPr="00551029" w:rsidRDefault="000B32DB" w:rsidP="000234F5">
      <w:r w:rsidRPr="00551029">
        <w:lastRenderedPageBreak/>
        <w:t>Při dočasné</w:t>
      </w:r>
      <w:r>
        <w:t>m</w:t>
      </w:r>
      <w:r w:rsidRPr="00551029">
        <w:t xml:space="preserve"> přidělení uživatelských oprávnění uživatel ne</w:t>
      </w:r>
      <w:r>
        <w:t>smí</w:t>
      </w:r>
      <w:r w:rsidRPr="00551029">
        <w:t xml:space="preserve"> přijít o svá běžná uživatelská oprávnění.</w:t>
      </w:r>
      <w:r>
        <w:t xml:space="preserve"> </w:t>
      </w:r>
      <w:r w:rsidRPr="00551029">
        <w:t xml:space="preserve">Systém </w:t>
      </w:r>
      <w:r>
        <w:t>musí</w:t>
      </w:r>
      <w:r w:rsidRPr="00551029">
        <w:t xml:space="preserve"> být připraven </w:t>
      </w:r>
      <w:r>
        <w:t>k</w:t>
      </w:r>
      <w:r w:rsidRPr="00551029">
        <w:t xml:space="preserve"> napojení na externí systém pro správu identit a</w:t>
      </w:r>
      <w:r w:rsidR="009B2DC5">
        <w:t> </w:t>
      </w:r>
      <w:r w:rsidRPr="00551029">
        <w:t>uživatelských oprávnění (I</w:t>
      </w:r>
      <w:r>
        <w:t>D</w:t>
      </w:r>
      <w:r w:rsidR="006D1C66">
        <w:t>A</w:t>
      </w:r>
      <w:r w:rsidRPr="00551029">
        <w:t xml:space="preserve">M = Identity and </w:t>
      </w:r>
      <w:proofErr w:type="spellStart"/>
      <w:r w:rsidRPr="00551029">
        <w:t>Authorization</w:t>
      </w:r>
      <w:proofErr w:type="spellEnd"/>
      <w:r w:rsidRPr="00551029">
        <w:t xml:space="preserve"> Management </w:t>
      </w:r>
      <w:proofErr w:type="spellStart"/>
      <w:r w:rsidRPr="00551029">
        <w:t>System</w:t>
      </w:r>
      <w:proofErr w:type="spellEnd"/>
      <w:r w:rsidRPr="00551029">
        <w:t>)</w:t>
      </w:r>
      <w:r w:rsidR="006C4727">
        <w:t>, který je jiný a samostatný pro každou OSS</w:t>
      </w:r>
      <w:r>
        <w:t xml:space="preserve"> a</w:t>
      </w:r>
      <w:r w:rsidRPr="00551029">
        <w:t xml:space="preserve"> měl </w:t>
      </w:r>
      <w:r>
        <w:t xml:space="preserve">by </w:t>
      </w:r>
      <w:r w:rsidRPr="00551029">
        <w:t>podporovat otevřené datové rozhraní pro výměnu autorizačních dat.</w:t>
      </w:r>
      <w:r w:rsidR="006C4727">
        <w:t xml:space="preserve"> Systém musí být zároveň připraven k napojení (a přechod) na plánovaný nový centrální LDAP.</w:t>
      </w:r>
      <w:r w:rsidR="00590CAB">
        <w:t xml:space="preserve"> Metodické požadavky, které vzejdou z nastavení dle výše uvedeného</w:t>
      </w:r>
      <w:r w:rsidR="00474754">
        <w:t>,</w:t>
      </w:r>
      <w:r w:rsidR="00590CAB">
        <w:t xml:space="preserve"> budou předmětem </w:t>
      </w:r>
      <w:proofErr w:type="spellStart"/>
      <w:r w:rsidR="00590CAB">
        <w:t>předimplementační</w:t>
      </w:r>
      <w:proofErr w:type="spellEnd"/>
      <w:r w:rsidR="00590CAB">
        <w:t xml:space="preserve"> analýzy.</w:t>
      </w:r>
    </w:p>
    <w:p w14:paraId="54C83F8B" w14:textId="77777777" w:rsidR="000B32DB" w:rsidRPr="006F5163" w:rsidRDefault="000B32DB" w:rsidP="000234F5">
      <w:pPr>
        <w:pStyle w:val="Nadpis1"/>
      </w:pPr>
      <w:bookmarkStart w:id="59" w:name="_Toc477512636"/>
      <w:bookmarkStart w:id="60" w:name="_Toc480447315"/>
      <w:bookmarkStart w:id="61" w:name="_Toc518995377"/>
      <w:r w:rsidRPr="006F5163">
        <w:t>Důvěrnost a integrita</w:t>
      </w:r>
      <w:bookmarkEnd w:id="59"/>
      <w:bookmarkEnd w:id="60"/>
      <w:bookmarkEnd w:id="61"/>
    </w:p>
    <w:p w14:paraId="213AAD5C" w14:textId="77777777" w:rsidR="00BC2BE1" w:rsidRDefault="00BC2BE1" w:rsidP="000234F5">
      <w:r>
        <w:t>Systém musí umožňovat zajištění důvěrnosti a integrity dat na úrovni DB stroje, a to i před správci provozního prostředí. Vzhledem k nutnosti dostupnosti dat pro potřeby jejich zpracování DB serverem (zpracování dat na úrovni DB procedur, řazení dat DB serverem apod.) se nepředpokládá externí šifrování dat. Z toho vyplývá požadavek na využití DB stroje, který zajistí možnost šifrování dat přímo v databázi.</w:t>
      </w:r>
    </w:p>
    <w:p w14:paraId="6319718B" w14:textId="77777777" w:rsidR="00BC2BE1" w:rsidRDefault="00BC2BE1" w:rsidP="000234F5">
      <w:r>
        <w:t xml:space="preserve">Pokud se chráněná data vyskytují ve </w:t>
      </w:r>
      <w:proofErr w:type="spellStart"/>
      <w:r>
        <w:t>filesystému</w:t>
      </w:r>
      <w:proofErr w:type="spellEnd"/>
      <w:r>
        <w:t xml:space="preserve"> (sestavy, datové soubory, záznamy o činnosti apod.), musí být odpovídajícím způsobem zajištěna jejich důvěrnost a integrita (např. šifrováním) na všech architektonických vrstvách systému, a to i před správci provozního prostředí.</w:t>
      </w:r>
    </w:p>
    <w:p w14:paraId="6225DA81" w14:textId="77777777" w:rsidR="00BC2BE1" w:rsidRDefault="00BC2BE1" w:rsidP="000234F5">
      <w:r>
        <w:t>Systém musí zajistit důvěrnost a integritu dat na celé cestě mezi databázovým serverem a</w:t>
      </w:r>
      <w:r w:rsidR="009B2DC5">
        <w:t> </w:t>
      </w:r>
      <w:r>
        <w:t xml:space="preserve">klientem, tedy je požadováno zabezpečené propojení mezi všemi architektonickými vrstvami systému. </w:t>
      </w:r>
    </w:p>
    <w:p w14:paraId="613C6E1D" w14:textId="77777777" w:rsidR="00BC2BE1" w:rsidRDefault="00BC2BE1" w:rsidP="000234F5">
      <w:r>
        <w:t>Zvláštní pozornost je v této oblasti třeba věnovat komunikacím s okolními systémy, vzdáleným přístupům prostřednictvím veřejných sítí, přístupům na bázi bezdrátových technologií a mobilních klientů.</w:t>
      </w:r>
    </w:p>
    <w:p w14:paraId="665933E9" w14:textId="77777777" w:rsidR="00BC2BE1" w:rsidRDefault="00BC2BE1" w:rsidP="000234F5">
      <w:r>
        <w:t>Důvěrnost a integrita dat musí být zachována i při zálohování a archivaci, a to jak při vlastním procesu, tak i následně vzhledem k médiím, na nichž jsou zálohy a archivní data uloženy.</w:t>
      </w:r>
    </w:p>
    <w:p w14:paraId="072968A2" w14:textId="77777777" w:rsidR="000B32DB" w:rsidRPr="007E2072" w:rsidRDefault="00BC2BE1" w:rsidP="000234F5">
      <w:r>
        <w:t xml:space="preserve">Specifickou pozornost je třeba věnovat též řešení důvěrnosti a integrity dat při jejich převodu ze stávajících systémů. Pokud z objektivních / technických důvodů nebude možné zajistit náležitou úroveň zabezpečení prostřednictvím technických opatření, bude nutné zranitelná místa řešit opatřeními organizačními, </w:t>
      </w:r>
      <w:r w:rsidR="00A61D53">
        <w:t xml:space="preserve">která </w:t>
      </w:r>
      <w:r>
        <w:t>budou navržen</w:t>
      </w:r>
      <w:r w:rsidR="00A61D53">
        <w:t>a</w:t>
      </w:r>
      <w:r>
        <w:t xml:space="preserve"> Dodavatelem ve spolupráci s</w:t>
      </w:r>
      <w:r w:rsidR="002D2475">
        <w:t>e</w:t>
      </w:r>
      <w:r>
        <w:t xml:space="preserve"> </w:t>
      </w:r>
      <w:r w:rsidR="002D2475">
        <w:t>Zadavatelem</w:t>
      </w:r>
      <w:r>
        <w:t>.</w:t>
      </w:r>
    </w:p>
    <w:p w14:paraId="5A9FD369" w14:textId="77777777" w:rsidR="000B32DB" w:rsidRPr="00BC2BE1" w:rsidRDefault="000B32DB" w:rsidP="000234F5">
      <w:pPr>
        <w:pStyle w:val="Nadpis1"/>
      </w:pPr>
      <w:bookmarkStart w:id="62" w:name="_Toc477512637"/>
      <w:bookmarkStart w:id="63" w:name="_Toc480447316"/>
      <w:bookmarkStart w:id="64" w:name="_Toc518995378"/>
      <w:proofErr w:type="spellStart"/>
      <w:r w:rsidRPr="00BC2BE1">
        <w:t>Auditovatelnost</w:t>
      </w:r>
      <w:proofErr w:type="spellEnd"/>
      <w:r w:rsidRPr="00BC2BE1">
        <w:t xml:space="preserve"> a nepopiratelnost</w:t>
      </w:r>
      <w:bookmarkEnd w:id="62"/>
      <w:bookmarkEnd w:id="63"/>
      <w:bookmarkEnd w:id="64"/>
    </w:p>
    <w:p w14:paraId="407E44B4" w14:textId="77777777" w:rsidR="000B32DB" w:rsidRDefault="000B32DB" w:rsidP="000234F5">
      <w:r w:rsidRPr="00165DE0">
        <w:t xml:space="preserve">Všechny úspěšné i neúspěšné přístupy k systému musí být logovány. Záznamy o neúspěšných přístupech </w:t>
      </w:r>
      <w:r>
        <w:t>musí</w:t>
      </w:r>
      <w:r w:rsidRPr="00165DE0">
        <w:t xml:space="preserve"> být monitorovány a v případě zvýšeného počtu neúspěšných pokusů </w:t>
      </w:r>
      <w:r>
        <w:t>se požaduje</w:t>
      </w:r>
      <w:r w:rsidRPr="00165DE0">
        <w:t xml:space="preserve"> vyvolán</w:t>
      </w:r>
      <w:r>
        <w:t>í</w:t>
      </w:r>
      <w:r w:rsidRPr="00165DE0">
        <w:t xml:space="preserve"> odpovídající akce.</w:t>
      </w:r>
      <w:r>
        <w:t xml:space="preserve"> </w:t>
      </w:r>
      <w:r w:rsidRPr="00165DE0">
        <w:t xml:space="preserve">Veškeré změny dat v systému </w:t>
      </w:r>
      <w:r>
        <w:t xml:space="preserve">musí </w:t>
      </w:r>
      <w:r w:rsidRPr="00165DE0">
        <w:t>být logovány tak, aby bylo možné zjistit kdo, kdy, jak a která data v systému modifikoval:</w:t>
      </w:r>
    </w:p>
    <w:p w14:paraId="471E73E6" w14:textId="77777777" w:rsidR="000B32DB" w:rsidRPr="00FE4EBB" w:rsidRDefault="000B32DB" w:rsidP="009B2DC5">
      <w:pPr>
        <w:pStyle w:val="Odstavecseseznamem"/>
        <w:numPr>
          <w:ilvl w:val="0"/>
          <w:numId w:val="16"/>
        </w:numPr>
        <w:ind w:left="567" w:hanging="567"/>
      </w:pPr>
      <w:r w:rsidRPr="00FE4EBB">
        <w:lastRenderedPageBreak/>
        <w:t>u nově založených záznamů (operace INSERT) musí být možno dohledat informace kdo, kdy a v jakém stavu (obsahu dat) záznam založil;</w:t>
      </w:r>
    </w:p>
    <w:p w14:paraId="76511578" w14:textId="77777777" w:rsidR="000B32DB" w:rsidRPr="00FE4EBB" w:rsidRDefault="000B32DB" w:rsidP="009B2DC5">
      <w:pPr>
        <w:pStyle w:val="Odstavecseseznamem"/>
        <w:numPr>
          <w:ilvl w:val="0"/>
          <w:numId w:val="16"/>
        </w:numPr>
        <w:ind w:left="567" w:hanging="567"/>
      </w:pPr>
      <w:r w:rsidRPr="00FE4EBB">
        <w:t>u změněného záznamu (při každé operaci UPDATE) musí být umožněno zjištění kdo, kdy a</w:t>
      </w:r>
      <w:r w:rsidR="009B2DC5">
        <w:t> </w:t>
      </w:r>
      <w:r w:rsidRPr="00FE4EBB">
        <w:t>jakým způsobem data změnil;</w:t>
      </w:r>
    </w:p>
    <w:p w14:paraId="1FB19169" w14:textId="77777777" w:rsidR="000B32DB" w:rsidRDefault="000B32DB" w:rsidP="009B2DC5">
      <w:pPr>
        <w:pStyle w:val="Odstavecseseznamem"/>
        <w:numPr>
          <w:ilvl w:val="0"/>
          <w:numId w:val="16"/>
        </w:numPr>
        <w:ind w:left="567" w:hanging="567"/>
      </w:pPr>
      <w:r w:rsidRPr="00FE4EBB">
        <w:t xml:space="preserve">u smazaného záznamu nesmí dojít k trvalému odstranění dat („nepodporovat operaci DELETE“), ale pouze k logickému zneplatnění záznamu (provést operaci UPDATE) a musí být zaznamenáno kdo, kdy a v jakém stavu dat záznam logicky zneplatnil. </w:t>
      </w:r>
    </w:p>
    <w:p w14:paraId="7A242383" w14:textId="77777777" w:rsidR="000B32DB" w:rsidRDefault="000B32DB" w:rsidP="000234F5">
      <w:r w:rsidRPr="00165DE0">
        <w:t xml:space="preserve">Ze záznamů </w:t>
      </w:r>
      <w:r>
        <w:t xml:space="preserve">musí </w:t>
      </w:r>
      <w:r w:rsidRPr="00165DE0">
        <w:t>být možné zrekonstruovat kompletní historii každého datového objektu včetně časové specifikace jeho změn</w:t>
      </w:r>
      <w:r>
        <w:t>,</w:t>
      </w:r>
      <w:r w:rsidRPr="00165DE0">
        <w:t xml:space="preserve"> včetně historie všech datových vazeb na ostatní datové objekty. Ke</w:t>
      </w:r>
      <w:r w:rsidR="009B2DC5">
        <w:t> </w:t>
      </w:r>
      <w:r w:rsidRPr="00165DE0">
        <w:t>každé změně dat musí být možné identifikovat jejího původce (uživatel / systém).</w:t>
      </w:r>
      <w:r>
        <w:t xml:space="preserve"> </w:t>
      </w:r>
      <w:r w:rsidRPr="00165DE0">
        <w:t>U některých osobních / citlivých údajů musí být možné zaznamenávat též aktivity uživatelů související s</w:t>
      </w:r>
      <w:r w:rsidR="009B2DC5">
        <w:t> </w:t>
      </w:r>
      <w:r w:rsidRPr="00165DE0">
        <w:t xml:space="preserve">pasivním přístupem k datům (operace SELECT), tedy pouhé jejich zobrazení, vytvoření sestavy, datový export, přístup přes datové rozhraní. </w:t>
      </w:r>
    </w:p>
    <w:p w14:paraId="57734589" w14:textId="77777777" w:rsidR="000B32DB" w:rsidRPr="00C01433" w:rsidRDefault="000B32DB" w:rsidP="000234F5">
      <w:pPr>
        <w:rPr>
          <w:lang w:val="en-US"/>
        </w:rPr>
      </w:pPr>
      <w:r>
        <w:t>Dále musí být z</w:t>
      </w:r>
      <w:r w:rsidRPr="00165DE0">
        <w:t xml:space="preserve">aznamenáno nejen kdo, kdy a k jaké datové entitě přistupoval, ale také </w:t>
      </w:r>
      <w:r w:rsidR="009A3B23">
        <w:t xml:space="preserve">ke </w:t>
      </w:r>
      <w:r w:rsidRPr="00165DE0">
        <w:t>kterým konkrétní</w:t>
      </w:r>
      <w:r w:rsidR="009A3B23">
        <w:t>m</w:t>
      </w:r>
      <w:r w:rsidRPr="00165DE0">
        <w:t xml:space="preserve"> datovým objektům (řádky a sloupce entity) </w:t>
      </w:r>
      <w:r>
        <w:t xml:space="preserve">uživatel </w:t>
      </w:r>
      <w:r w:rsidRPr="00165DE0">
        <w:t>přistupoval</w:t>
      </w:r>
      <w:r>
        <w:t xml:space="preserve"> (m</w:t>
      </w:r>
      <w:r w:rsidRPr="00165DE0">
        <w:t xml:space="preserve">ohou být poznamenána též konkrétní data (datový obsah), která si </w:t>
      </w:r>
      <w:r>
        <w:t xml:space="preserve">uživatel </w:t>
      </w:r>
      <w:r w:rsidRPr="00165DE0">
        <w:t>zobrazil, avšak není to nutné vzhledem k možnosti rekonstrukce obsahu datových objektů k danému času</w:t>
      </w:r>
      <w:r>
        <w:t>)</w:t>
      </w:r>
      <w:r w:rsidRPr="00165DE0">
        <w:t>.</w:t>
      </w:r>
      <w:r>
        <w:t xml:space="preserve"> </w:t>
      </w:r>
      <w:r w:rsidRPr="00165DE0">
        <w:t>Pravidla pro ukládání záznamů o pří</w:t>
      </w:r>
      <w:r>
        <w:t>stupech a činnosti specifikované</w:t>
      </w:r>
      <w:r w:rsidRPr="00165DE0">
        <w:t xml:space="preserve"> pro uživatele je nutné přiměřeně uplatnit i</w:t>
      </w:r>
      <w:r w:rsidR="009B2DC5">
        <w:t> </w:t>
      </w:r>
      <w:r w:rsidRPr="00165DE0">
        <w:t>pro</w:t>
      </w:r>
      <w:r w:rsidR="009B2DC5">
        <w:t> </w:t>
      </w:r>
      <w:r w:rsidRPr="00165DE0">
        <w:t>činnost okolních systémů přistupujících k RPIS prostřednictvím nějakých rozhraní.</w:t>
      </w:r>
      <w:r>
        <w:t xml:space="preserve"> </w:t>
      </w:r>
      <w:r w:rsidRPr="00165DE0">
        <w:t xml:space="preserve">Systém </w:t>
      </w:r>
      <w:r>
        <w:t>musí</w:t>
      </w:r>
      <w:r w:rsidRPr="00165DE0">
        <w:t xml:space="preserve"> umožnit parametrické konfigurování pro jednotlivé auditované prvky. </w:t>
      </w:r>
      <w:r>
        <w:t>Požaduje se, aby z</w:t>
      </w:r>
      <w:r w:rsidRPr="00165DE0">
        <w:t>áznamy o činnosti b</w:t>
      </w:r>
      <w:r>
        <w:t>yly logovány a zaznamenány a systém musí umožnit tyto záznamy uložit do</w:t>
      </w:r>
      <w:r w:rsidR="009B2DC5">
        <w:t> </w:t>
      </w:r>
      <w:r>
        <w:t>externího nástroje typu SIEM, a to dle kapitoly 4.3 této přílohy.</w:t>
      </w:r>
    </w:p>
    <w:p w14:paraId="7C3F76CD" w14:textId="77777777" w:rsidR="000B32DB" w:rsidRPr="00165DE0" w:rsidRDefault="000B32DB" w:rsidP="000234F5">
      <w:r w:rsidRPr="00165DE0">
        <w:t xml:space="preserve">Všechny záznamy o činnosti </w:t>
      </w:r>
      <w:r>
        <w:t>v RPIS musí</w:t>
      </w:r>
      <w:r w:rsidRPr="00165DE0">
        <w:t xml:space="preserve"> být zabezpečeny proti:</w:t>
      </w:r>
    </w:p>
    <w:p w14:paraId="29BD951A" w14:textId="77777777" w:rsidR="000B32DB" w:rsidRPr="005C697E" w:rsidRDefault="000B32DB" w:rsidP="009B2DC5">
      <w:pPr>
        <w:pStyle w:val="Odstavecseseznamem"/>
        <w:numPr>
          <w:ilvl w:val="0"/>
          <w:numId w:val="16"/>
        </w:numPr>
        <w:ind w:left="567" w:hanging="567"/>
      </w:pPr>
      <w:r w:rsidRPr="005C697E">
        <w:t>neoprávněnému přístupu k datům (zachování důvěrnosti);</w:t>
      </w:r>
    </w:p>
    <w:p w14:paraId="690DDF62" w14:textId="77777777" w:rsidR="000B32DB" w:rsidRPr="005C697E" w:rsidRDefault="000B32DB" w:rsidP="009B2DC5">
      <w:pPr>
        <w:pStyle w:val="Odstavecseseznamem"/>
        <w:numPr>
          <w:ilvl w:val="0"/>
          <w:numId w:val="16"/>
        </w:numPr>
        <w:ind w:left="567" w:hanging="567"/>
      </w:pPr>
      <w:r w:rsidRPr="005C697E">
        <w:t>neoprávněné manipulaci (zachování integrity a prokazatelnosti</w:t>
      </w:r>
      <w:r w:rsidR="00A61D53">
        <w:t>,</w:t>
      </w:r>
      <w:r w:rsidRPr="005C697E">
        <w:t xml:space="preserve"> resp. principu nepopiratelnosti)</w:t>
      </w:r>
      <w:r w:rsidR="00A61D53">
        <w:t>;</w:t>
      </w:r>
    </w:p>
    <w:p w14:paraId="543FA3BE" w14:textId="77777777" w:rsidR="000B32DB" w:rsidRDefault="000B32DB" w:rsidP="009B2DC5">
      <w:pPr>
        <w:pStyle w:val="Odstavecseseznamem"/>
        <w:numPr>
          <w:ilvl w:val="0"/>
          <w:numId w:val="16"/>
        </w:numPr>
        <w:ind w:left="567" w:hanging="567"/>
      </w:pPr>
      <w:r w:rsidRPr="005C697E">
        <w:t>ztrátě uložených informací v požadované době dostupnosti záznamů (zálohování a</w:t>
      </w:r>
      <w:r w:rsidR="009B2DC5">
        <w:t> </w:t>
      </w:r>
      <w:r w:rsidRPr="005C697E">
        <w:t>archivace)</w:t>
      </w:r>
      <w:r w:rsidR="00A61D53">
        <w:t>.</w:t>
      </w:r>
    </w:p>
    <w:p w14:paraId="28799481" w14:textId="77777777" w:rsidR="000B32DB" w:rsidRPr="00165DE0" w:rsidRDefault="000B32DB" w:rsidP="000234F5">
      <w:r w:rsidRPr="00165DE0">
        <w:t xml:space="preserve">Přístup k záznamům o činnosti </w:t>
      </w:r>
      <w:r>
        <w:t xml:space="preserve">musí </w:t>
      </w:r>
      <w:r w:rsidRPr="00165DE0">
        <w:t>být umožněn pouze oprávněným osobám</w:t>
      </w:r>
      <w:r>
        <w:t xml:space="preserve"> (</w:t>
      </w:r>
      <w:r w:rsidRPr="00165DE0">
        <w:t>nemusí být administrátoři daného provozního prostředí</w:t>
      </w:r>
      <w:r>
        <w:t>)</w:t>
      </w:r>
      <w:r w:rsidRPr="00165DE0">
        <w:t>.</w:t>
      </w:r>
      <w:r>
        <w:t xml:space="preserve"> </w:t>
      </w:r>
      <w:r w:rsidRPr="00165DE0">
        <w:t xml:space="preserve">Za účelem naplnění těchto požadavků </w:t>
      </w:r>
      <w:r>
        <w:t>musí být</w:t>
      </w:r>
      <w:r w:rsidRPr="00165DE0">
        <w:t xml:space="preserve"> cílové prostředí vybaveno technologiemi, které umožní šifrování záznamů o činnosti a automatické odkládání jejich kopií do prostředí, kde nebude možná jakákoliv manipulace s nimi. Systém </w:t>
      </w:r>
      <w:r>
        <w:t>musí</w:t>
      </w:r>
      <w:r w:rsidRPr="00165DE0">
        <w:t xml:space="preserve"> umožňovat vyhodnocování činnosti uživatelů / systémů a detekci nestandardních stavů, jako např.:</w:t>
      </w:r>
    </w:p>
    <w:p w14:paraId="5B42E297" w14:textId="77777777" w:rsidR="000B32DB" w:rsidRPr="005C697E" w:rsidRDefault="000B32DB" w:rsidP="009B2DC5">
      <w:pPr>
        <w:pStyle w:val="Odstavecseseznamem"/>
        <w:numPr>
          <w:ilvl w:val="0"/>
          <w:numId w:val="16"/>
        </w:numPr>
        <w:ind w:left="567" w:hanging="567"/>
      </w:pPr>
      <w:r w:rsidRPr="005C697E">
        <w:t>zvýšený počet neúspěšných pokusů o přístup k systému,</w:t>
      </w:r>
    </w:p>
    <w:p w14:paraId="2FFBB0DE" w14:textId="77777777" w:rsidR="000B32DB" w:rsidRPr="005C697E" w:rsidRDefault="000B32DB" w:rsidP="009B2DC5">
      <w:pPr>
        <w:pStyle w:val="Odstavecseseznamem"/>
        <w:numPr>
          <w:ilvl w:val="0"/>
          <w:numId w:val="16"/>
        </w:numPr>
        <w:ind w:left="567" w:hanging="567"/>
      </w:pPr>
      <w:r w:rsidRPr="005C697E">
        <w:t>zvýšený počet čtení / zápisů dat oproti běžnému stavu</w:t>
      </w:r>
      <w:r w:rsidR="00A61D53">
        <w:t>,</w:t>
      </w:r>
      <w:r w:rsidRPr="005C697E">
        <w:t xml:space="preserve"> resp. probíhajícímu typu zpracování,</w:t>
      </w:r>
    </w:p>
    <w:p w14:paraId="65BD11B5" w14:textId="77777777" w:rsidR="000B32DB" w:rsidRDefault="000B32DB" w:rsidP="000234F5">
      <w:r>
        <w:t>apod.</w:t>
      </w:r>
    </w:p>
    <w:p w14:paraId="215D3D86" w14:textId="77777777" w:rsidR="000B32DB" w:rsidRPr="00165DE0" w:rsidRDefault="000B32DB" w:rsidP="000234F5">
      <w:r w:rsidRPr="00165DE0">
        <w:t xml:space="preserve">V případě nestandardních stavů </w:t>
      </w:r>
      <w:r>
        <w:t>musí být</w:t>
      </w:r>
      <w:r w:rsidRPr="00165DE0">
        <w:t xml:space="preserve"> vyvolána odpovídající akce:</w:t>
      </w:r>
    </w:p>
    <w:p w14:paraId="110DFF52" w14:textId="77777777" w:rsidR="000B32DB" w:rsidRPr="005C697E" w:rsidRDefault="000B32DB" w:rsidP="009B2DC5">
      <w:pPr>
        <w:pStyle w:val="Odstavecseseznamem"/>
        <w:numPr>
          <w:ilvl w:val="0"/>
          <w:numId w:val="16"/>
        </w:numPr>
        <w:ind w:left="567" w:hanging="567"/>
      </w:pPr>
      <w:r w:rsidRPr="005C697E">
        <w:lastRenderedPageBreak/>
        <w:t>varování správce systému o nestandardním stavu,</w:t>
      </w:r>
    </w:p>
    <w:p w14:paraId="6108A4C2" w14:textId="77777777" w:rsidR="000B32DB" w:rsidRPr="005C697E" w:rsidRDefault="000B32DB" w:rsidP="009B2DC5">
      <w:pPr>
        <w:pStyle w:val="Odstavecseseznamem"/>
        <w:numPr>
          <w:ilvl w:val="0"/>
          <w:numId w:val="16"/>
        </w:numPr>
        <w:ind w:left="567" w:hanging="567"/>
      </w:pPr>
      <w:r w:rsidRPr="005C697E">
        <w:t>výstup vyhodnocení</w:t>
      </w:r>
      <w:r w:rsidR="00A61D53">
        <w:t>,</w:t>
      </w:r>
      <w:r w:rsidRPr="005C697E">
        <w:t xml:space="preserve"> resp. detekce nestandardních stavů do externích logovacích/monitorovacích systémů.</w:t>
      </w:r>
    </w:p>
    <w:p w14:paraId="23A59A9E" w14:textId="77777777" w:rsidR="000B32DB" w:rsidRDefault="000B32DB" w:rsidP="000234F5">
      <w:r w:rsidRPr="00165DE0">
        <w:t>Systém musí umožnit ukládání logů a auditních záznamů externě (mimo IS) v centrálním úložišti logů.</w:t>
      </w:r>
    </w:p>
    <w:p w14:paraId="232967B5" w14:textId="77777777" w:rsidR="000B32DB" w:rsidRDefault="000B32DB" w:rsidP="000234F5">
      <w:r>
        <w:t xml:space="preserve">Systém musí umožnit konkrétnímu uživateli prokázat jím provedené běžné akce na základě vlastností popsaných v požadavcích z oblasti </w:t>
      </w:r>
      <w:proofErr w:type="spellStart"/>
      <w:r>
        <w:t>auditovatelnosti</w:t>
      </w:r>
      <w:proofErr w:type="spellEnd"/>
      <w:r>
        <w:t xml:space="preserve">. </w:t>
      </w:r>
    </w:p>
    <w:p w14:paraId="067C4919" w14:textId="77777777" w:rsidR="000B32DB" w:rsidRDefault="000B32DB" w:rsidP="000234F5">
      <w:r>
        <w:t>Pro běžné akce tedy není explicitně požadována nepopiratelnost na úrovni elektronického podepisování každé datové změny. Nepopiratelnost (ale též další bezpečnostní požadavky) některých výstupů ze systému musí být zajištěna použitím zaručeného elektronického podpisu s</w:t>
      </w:r>
      <w:r w:rsidR="009B2DC5">
        <w:t> </w:t>
      </w:r>
      <w:r>
        <w:t>využitím kvalifikovaných elektronických zabezpečovacích prvků elektronických dokumentů.</w:t>
      </w:r>
    </w:p>
    <w:p w14:paraId="690CFC5A" w14:textId="77777777" w:rsidR="000B32DB" w:rsidRPr="005975A6" w:rsidRDefault="000B32DB" w:rsidP="000234F5">
      <w:r>
        <w:t>Systém musí umožnit požadované výstupy podepisovat zaručeným podpisem buď přímo vlastními prostředky RPIS, nebo prostřednictvím automatického volání prostředku zajišťujícího přiložení zaručeného elektronického podpisu v externím systému.</w:t>
      </w:r>
    </w:p>
    <w:p w14:paraId="3239F258" w14:textId="77777777" w:rsidR="000B32DB" w:rsidRPr="006F5163" w:rsidRDefault="000B32DB" w:rsidP="000234F5">
      <w:pPr>
        <w:pStyle w:val="Nadpis1"/>
      </w:pPr>
      <w:bookmarkStart w:id="65" w:name="_Toc477512638"/>
      <w:bookmarkStart w:id="66" w:name="_Toc480447317"/>
      <w:bookmarkStart w:id="67" w:name="_Toc518995379"/>
      <w:r w:rsidRPr="006F5163">
        <w:t>Rozhraní systému</w:t>
      </w:r>
      <w:bookmarkEnd w:id="65"/>
      <w:bookmarkEnd w:id="66"/>
      <w:bookmarkEnd w:id="67"/>
    </w:p>
    <w:p w14:paraId="7412F827" w14:textId="77777777" w:rsidR="000B32DB" w:rsidRPr="00E53795" w:rsidRDefault="000B32DB" w:rsidP="000234F5">
      <w:r w:rsidRPr="00E53795">
        <w:t xml:space="preserve">Nový </w:t>
      </w:r>
      <w:r w:rsidR="00F9443E">
        <w:t>R</w:t>
      </w:r>
      <w:r w:rsidRPr="00E53795">
        <w:t xml:space="preserve">PIS by měl podporovat datové rozhraní pomocí otevřených technologií a standardů (jako například XML, webové </w:t>
      </w:r>
      <w:proofErr w:type="gramStart"/>
      <w:r w:rsidRPr="00E53795">
        <w:t>služby</w:t>
      </w:r>
      <w:r>
        <w:t>,</w:t>
      </w:r>
      <w:proofErr w:type="gramEnd"/>
      <w:r>
        <w:t xml:space="preserve"> </w:t>
      </w:r>
      <w:r w:rsidRPr="00E53795">
        <w:t xml:space="preserve">apod.). Rozhraní musí umožnit uživatelsky řídit tvorbu konkrétních výstupů na bázi otevřeného datového rozhraní (například možnost definovat konkrétní metodu webové služby, která poskytne vybraná data o vybraných entitách). Datové rozhraní musí splňovat bezpečnostní požadavky z oblastí autentizace, autorizace, důvěrnosti a integrity dat, </w:t>
      </w:r>
      <w:proofErr w:type="spellStart"/>
      <w:r w:rsidRPr="00E53795">
        <w:t>auditovatelnosti</w:t>
      </w:r>
      <w:proofErr w:type="spellEnd"/>
      <w:r w:rsidRPr="00E53795">
        <w:t xml:space="preserve"> a nepopiratelnosti. </w:t>
      </w:r>
      <w:r w:rsidR="002D2475">
        <w:t>Dodavatel</w:t>
      </w:r>
      <w:r w:rsidRPr="00E53795">
        <w:t xml:space="preserve"> popíše navrhovaný způsob řešení bezpečnostních požadavků pro otevřená datová rozhraní.</w:t>
      </w:r>
      <w:r>
        <w:t xml:space="preserve"> Stejný popis předloží pro klienta nebo jiné rozhraní pro</w:t>
      </w:r>
      <w:r w:rsidR="009B2DC5">
        <w:t> </w:t>
      </w:r>
      <w:r>
        <w:t>uživatele typu řadový / vedoucí zaměstnanec na mobilních platformách bez zabezpečení VPN.</w:t>
      </w:r>
    </w:p>
    <w:p w14:paraId="16C6D65F" w14:textId="77777777" w:rsidR="000B32DB" w:rsidRPr="00E53795" w:rsidRDefault="000B32DB" w:rsidP="000234F5">
      <w:r w:rsidRPr="00E53795">
        <w:t>Jsou požadovány formáty výstupních sestav, které budou snadno uchopitelné v prostředí zúčastněných organizací. Zejména se jedná o přenositelné a otevřené formáty (ODF, PDF a další) a</w:t>
      </w:r>
      <w:r w:rsidR="009B2DC5">
        <w:t> </w:t>
      </w:r>
      <w:r w:rsidRPr="00E53795">
        <w:t xml:space="preserve">formáty Microsoft Office (XLSX, DOCX a další). Je požadována možnost exportu dat z výstupních sestav </w:t>
      </w:r>
      <w:r w:rsidR="006D1C66">
        <w:t xml:space="preserve">nebo </w:t>
      </w:r>
      <w:r w:rsidRPr="00E53795">
        <w:t xml:space="preserve">přímá tvorba datového výstupu namísto sestavy, a to do některého z otevřených standardních datových formátů (CSV, XML, TXT apod.). </w:t>
      </w:r>
      <w:r>
        <w:t xml:space="preserve">Veškeré výstupy dat z </w:t>
      </w:r>
      <w:r w:rsidR="00F9443E">
        <w:t>R</w:t>
      </w:r>
      <w:r>
        <w:t>PIS budou chráněny přístupovými právy.</w:t>
      </w:r>
    </w:p>
    <w:p w14:paraId="651ACB0F" w14:textId="77777777" w:rsidR="000B32DB" w:rsidRDefault="000B32DB" w:rsidP="000234F5">
      <w:r w:rsidRPr="00E53795">
        <w:t xml:space="preserve">Nový </w:t>
      </w:r>
      <w:r w:rsidR="00F9443E">
        <w:t>R</w:t>
      </w:r>
      <w:r w:rsidRPr="00E53795">
        <w:t>PIS by měl umožnit uživatelskou tvorbu výstupních sestav (generátor sestav</w:t>
      </w:r>
      <w:r w:rsidRPr="00CB3C49">
        <w:t>). Je požadována uživatelská přívětivost a nízká náročnost tvorby sestav, která nebude vyžadovat žádné specifické programátorské schopnosti a znalosti. Generátor sestav by měl umožňovat vytvářet jak textové, tak i grafické objekty (grafy, tabulky, diagramy) a uživatelskou definici gra</w:t>
      </w:r>
      <w:r w:rsidRPr="00E53795">
        <w:t>fické podoby sestavy (layout).</w:t>
      </w:r>
    </w:p>
    <w:p w14:paraId="4FECE267" w14:textId="77777777" w:rsidR="000B32DB" w:rsidRDefault="000B32DB" w:rsidP="000B32DB">
      <w:pPr>
        <w:pStyle w:val="Bezmezer"/>
      </w:pPr>
    </w:p>
    <w:p w14:paraId="4DB66F18" w14:textId="77777777" w:rsidR="000B32DB" w:rsidRDefault="000B32DB" w:rsidP="000234F5">
      <w:r w:rsidRPr="00165DE0">
        <w:lastRenderedPageBreak/>
        <w:t>Nový</w:t>
      </w:r>
      <w:r>
        <w:t xml:space="preserve"> </w:t>
      </w:r>
      <w:r w:rsidR="00F9443E">
        <w:t>R</w:t>
      </w:r>
      <w:r>
        <w:t>PIS</w:t>
      </w:r>
      <w:r w:rsidRPr="00165DE0">
        <w:t xml:space="preserve"> musí umožnit realizovat všechny potřebné vazby na okolní systémy. V praxi se jedná jak o kompletní náhradu všech existujících vazeb stávající</w:t>
      </w:r>
      <w:r>
        <w:t xml:space="preserve">ch </w:t>
      </w:r>
      <w:r w:rsidR="00F9443E">
        <w:t>R</w:t>
      </w:r>
      <w:r w:rsidRPr="00165DE0">
        <w:t>PIS na okolní systémy</w:t>
      </w:r>
      <w:r w:rsidR="00A61D53">
        <w:t>,</w:t>
      </w:r>
      <w:r w:rsidRPr="00165DE0">
        <w:t xml:space="preserve"> </w:t>
      </w:r>
      <w:r>
        <w:t xml:space="preserve">tak </w:t>
      </w:r>
      <w:r w:rsidRPr="00165DE0">
        <w:t>i</w:t>
      </w:r>
      <w:r w:rsidR="009B2DC5">
        <w:t> </w:t>
      </w:r>
      <w:r w:rsidRPr="00165DE0">
        <w:t>o</w:t>
      </w:r>
      <w:r w:rsidR="009B2DC5">
        <w:t> </w:t>
      </w:r>
      <w:r w:rsidRPr="00165DE0">
        <w:t>požadavky na realizaci vazeb nových.</w:t>
      </w:r>
      <w:r>
        <w:t xml:space="preserve"> Vazby na okolní systémy budou realizovány ve všech cílových organizacích. Okolní prostředí </w:t>
      </w:r>
      <w:r w:rsidR="00F9443E">
        <w:t>R</w:t>
      </w:r>
      <w:r>
        <w:t>PIS v rámci jednotlivých organizací je různorodé s</w:t>
      </w:r>
      <w:r w:rsidR="009B2DC5">
        <w:t> </w:t>
      </w:r>
      <w:r>
        <w:t>částečnými společnými prvky. Model požadovaných vazeb RPIS na okolní systémy je pro každou organizací samostatný.</w:t>
      </w:r>
    </w:p>
    <w:p w14:paraId="6AD0D836" w14:textId="77777777" w:rsidR="000B32DB" w:rsidRDefault="000B32DB" w:rsidP="000234F5">
      <w:r>
        <w:t xml:space="preserve">Pokud se však vyskytuje vazba na tentýž systém ve více organizacích, měla by být ve všech takových organizacích implementována totožně. Vazby na okolní systémy budou </w:t>
      </w:r>
      <w:r w:rsidRPr="00165DE0">
        <w:t>postaven</w:t>
      </w:r>
      <w:r>
        <w:t>y</w:t>
      </w:r>
      <w:r w:rsidRPr="00165DE0">
        <w:t xml:space="preserve"> na</w:t>
      </w:r>
      <w:r w:rsidR="009B2DC5">
        <w:t> </w:t>
      </w:r>
      <w:r w:rsidRPr="00165DE0">
        <w:rPr>
          <w:szCs w:val="18"/>
        </w:rPr>
        <w:t>otevřen</w:t>
      </w:r>
      <w:r>
        <w:rPr>
          <w:szCs w:val="18"/>
        </w:rPr>
        <w:t>ém</w:t>
      </w:r>
      <w:r w:rsidRPr="00165DE0">
        <w:rPr>
          <w:szCs w:val="18"/>
        </w:rPr>
        <w:t xml:space="preserve"> datov</w:t>
      </w:r>
      <w:r>
        <w:rPr>
          <w:szCs w:val="18"/>
        </w:rPr>
        <w:t>ém</w:t>
      </w:r>
      <w:r w:rsidRPr="00165DE0">
        <w:rPr>
          <w:szCs w:val="18"/>
        </w:rPr>
        <w:t xml:space="preserve"> rozhraní</w:t>
      </w:r>
      <w:r>
        <w:rPr>
          <w:szCs w:val="18"/>
        </w:rPr>
        <w:t>.</w:t>
      </w:r>
      <w:r>
        <w:t xml:space="preserve"> </w:t>
      </w:r>
      <w:r w:rsidRPr="00165DE0">
        <w:t>Vždy musí být respektovány též možnosti spolupracujícího systému.</w:t>
      </w:r>
      <w:r>
        <w:t xml:space="preserve"> </w:t>
      </w:r>
      <w:r w:rsidRPr="00165DE0">
        <w:t>Konkrétní specifikace požadovaných vazeb na okolní systémy jsou uvedeny v rámci funkčních požadavků na nový systém.</w:t>
      </w:r>
    </w:p>
    <w:p w14:paraId="6903906B" w14:textId="77777777" w:rsidR="000B32DB" w:rsidRPr="006F5163" w:rsidRDefault="000B32DB" w:rsidP="000234F5">
      <w:pPr>
        <w:pStyle w:val="Nadpis1"/>
      </w:pPr>
      <w:bookmarkStart w:id="68" w:name="_Toc477512639"/>
      <w:bookmarkStart w:id="69" w:name="_Toc480447318"/>
      <w:bookmarkStart w:id="70" w:name="_Toc518995380"/>
      <w:r w:rsidRPr="006F5163">
        <w:t>Podpora, provoz a údržba</w:t>
      </w:r>
      <w:bookmarkEnd w:id="68"/>
      <w:bookmarkEnd w:id="69"/>
      <w:r w:rsidRPr="006F5163">
        <w:t>, klasifikace chyb</w:t>
      </w:r>
      <w:bookmarkEnd w:id="70"/>
    </w:p>
    <w:p w14:paraId="48C83C00" w14:textId="77777777" w:rsidR="000B32DB" w:rsidRPr="006F5163" w:rsidRDefault="000B32DB" w:rsidP="000234F5">
      <w:pPr>
        <w:pStyle w:val="Nadpis2"/>
      </w:pPr>
      <w:bookmarkStart w:id="71" w:name="_Toc518995381"/>
      <w:r w:rsidRPr="006F5163">
        <w:t>Definice provozní podpory RPIS</w:t>
      </w:r>
      <w:bookmarkEnd w:id="71"/>
    </w:p>
    <w:p w14:paraId="44B2B1C1" w14:textId="77777777" w:rsidR="00142854" w:rsidRDefault="000B32DB" w:rsidP="000234F5">
      <w:r>
        <w:t xml:space="preserve">Provozní podpora bude zajišťována pro všechny organizace v resortu, kterým je poskytována služba RPIS. Podpora se dělí </w:t>
      </w:r>
      <w:r w:rsidR="008770A3">
        <w:t xml:space="preserve">celkem </w:t>
      </w:r>
      <w:r>
        <w:t xml:space="preserve">na </w:t>
      </w:r>
      <w:r w:rsidR="008770A3">
        <w:t xml:space="preserve">čtyři </w:t>
      </w:r>
      <w:r>
        <w:t xml:space="preserve">úrovně, jejichž odpovědnosti jsou </w:t>
      </w:r>
      <w:r w:rsidR="00A61D53">
        <w:t xml:space="preserve">definovány </w:t>
      </w:r>
      <w:r>
        <w:t>v následujících kapitolách</w:t>
      </w:r>
      <w:r w:rsidR="00D508B6">
        <w:t>.</w:t>
      </w:r>
      <w:r w:rsidR="008770A3">
        <w:t xml:space="preserve"> </w:t>
      </w:r>
      <w:r w:rsidR="00D508B6">
        <w:t>Ú</w:t>
      </w:r>
      <w:r w:rsidR="008770A3">
        <w:t>rovně L1, L2 a L3 se týkají Zadavatele a Dodavatele systému RPIS</w:t>
      </w:r>
      <w:r w:rsidR="00A61D53">
        <w:t>.</w:t>
      </w:r>
      <w:r w:rsidR="008770A3">
        <w:t xml:space="preserve"> Úroveň L0 se týká </w:t>
      </w:r>
      <w:r w:rsidR="00FA67D6">
        <w:t>jednotlivých OSS (správců dat)</w:t>
      </w:r>
      <w:r w:rsidR="008770A3">
        <w:t>.</w:t>
      </w:r>
    </w:p>
    <w:p w14:paraId="165A0638" w14:textId="77777777" w:rsidR="00142854" w:rsidRPr="006F5163" w:rsidRDefault="00142854" w:rsidP="000234F5">
      <w:pPr>
        <w:pStyle w:val="Nadpis2"/>
      </w:pPr>
      <w:bookmarkStart w:id="72" w:name="_Toc518995382"/>
      <w:r>
        <w:t>Podpora nulté úrovně (L0</w:t>
      </w:r>
      <w:r w:rsidRPr="006F5163">
        <w:t>)</w:t>
      </w:r>
      <w:bookmarkEnd w:id="72"/>
    </w:p>
    <w:p w14:paraId="16AD424D" w14:textId="77777777" w:rsidR="003D3848" w:rsidRDefault="00851297" w:rsidP="000234F5">
      <w:r w:rsidRPr="00FC54DA">
        <w:t xml:space="preserve">Podpora nulté úrovně je </w:t>
      </w:r>
      <w:r w:rsidR="00A61D53" w:rsidRPr="00FC54DA">
        <w:t>zajišťov</w:t>
      </w:r>
      <w:r w:rsidR="00A61D53">
        <w:t>ána</w:t>
      </w:r>
      <w:r w:rsidR="00A61D53" w:rsidRPr="00FC54DA">
        <w:t xml:space="preserve"> </w:t>
      </w:r>
      <w:r w:rsidR="008770A3">
        <w:t xml:space="preserve">rolí </w:t>
      </w:r>
      <w:r w:rsidR="008770A3" w:rsidRPr="0031030C">
        <w:t>správce</w:t>
      </w:r>
      <w:r w:rsidRPr="00FC54DA">
        <w:t xml:space="preserve"> a metodikem OSS pro uživatele vlastní OSS. Řeší metodické problémy specifické pro danou OSS, filtruje požadavky uživatelů a předává dále požadavky, které mají být řešeny SPCSS nebo Dodavatelem. Dodavatel navrhne způsob podchycení požadavků v rámci OSS a jejich oddělení od režimu SD pro </w:t>
      </w:r>
      <w:proofErr w:type="gramStart"/>
      <w:r w:rsidRPr="00FC54DA">
        <w:t>1.</w:t>
      </w:r>
      <w:r w:rsidR="00D4357A">
        <w:t xml:space="preserve"> </w:t>
      </w:r>
      <w:r w:rsidRPr="00FC54DA">
        <w:t>,</w:t>
      </w:r>
      <w:proofErr w:type="gramEnd"/>
      <w:r w:rsidRPr="00FC54DA">
        <w:t xml:space="preserve">2. a 3. úrovně podpory. </w:t>
      </w:r>
    </w:p>
    <w:p w14:paraId="0FD5410B" w14:textId="77777777" w:rsidR="00851297" w:rsidRPr="00E4214A" w:rsidRDefault="00851297" w:rsidP="000234F5">
      <w:r w:rsidRPr="00FC54DA">
        <w:t>Požadavky 0. úrovně nepodléhají SLA.</w:t>
      </w:r>
    </w:p>
    <w:p w14:paraId="032CF7E6" w14:textId="77777777" w:rsidR="000B32DB" w:rsidRPr="006F5163" w:rsidRDefault="000B32DB" w:rsidP="000234F5">
      <w:pPr>
        <w:pStyle w:val="Nadpis2"/>
      </w:pPr>
      <w:bookmarkStart w:id="73" w:name="_Toc518995383"/>
      <w:r w:rsidRPr="006F5163">
        <w:t>Podpora první úrovně (L1)</w:t>
      </w:r>
      <w:bookmarkEnd w:id="73"/>
    </w:p>
    <w:p w14:paraId="6F2EEF2B" w14:textId="77777777" w:rsidR="000B32DB" w:rsidRDefault="000B32DB" w:rsidP="000234F5">
      <w:r>
        <w:t>Podpora první úrovně zahrnuje přímou komunikaci s uživateli, příjem a evidenci hlášení incidentů a</w:t>
      </w:r>
      <w:r w:rsidR="00061605">
        <w:t> </w:t>
      </w:r>
      <w:r>
        <w:t>požadavků a řešení nejjednodušších a nejběžnějších problémů v systému.</w:t>
      </w:r>
    </w:p>
    <w:p w14:paraId="769A42CD" w14:textId="77777777" w:rsidR="000B32DB" w:rsidRPr="008770A3" w:rsidRDefault="000B32DB" w:rsidP="000234F5">
      <w:r>
        <w:t xml:space="preserve">Podpora první úrovně bude řešena pomocí nástroje </w:t>
      </w:r>
      <w:proofErr w:type="spellStart"/>
      <w:r>
        <w:t>Service</w:t>
      </w:r>
      <w:proofErr w:type="spellEnd"/>
      <w:r>
        <w:t xml:space="preserve"> </w:t>
      </w:r>
      <w:proofErr w:type="spellStart"/>
      <w:r>
        <w:t>Desk</w:t>
      </w:r>
      <w:proofErr w:type="spellEnd"/>
      <w:r>
        <w:t xml:space="preserve"> a Call Centra SPCSS a zajišťuje ji SPCSS.</w:t>
      </w:r>
    </w:p>
    <w:p w14:paraId="17019EE6" w14:textId="77777777" w:rsidR="000B32DB" w:rsidRDefault="000B32DB" w:rsidP="000234F5">
      <w:r>
        <w:t>Požadavky uživatelské podpory, které nebudou řešitelné podporou první úrovně, budou předávány na podporu druhé úrovně.</w:t>
      </w:r>
    </w:p>
    <w:p w14:paraId="34398ABD" w14:textId="77777777" w:rsidR="000B32DB" w:rsidRPr="006F5163" w:rsidRDefault="000B32DB" w:rsidP="000234F5">
      <w:pPr>
        <w:pStyle w:val="Nadpis2"/>
      </w:pPr>
      <w:bookmarkStart w:id="74" w:name="_Toc518995384"/>
      <w:r w:rsidRPr="006F5163">
        <w:t>Podpora druhé úrovně (L2)</w:t>
      </w:r>
      <w:bookmarkEnd w:id="74"/>
    </w:p>
    <w:p w14:paraId="1E8C3C72" w14:textId="77777777" w:rsidR="000B32DB" w:rsidRDefault="000B32DB" w:rsidP="000234F5">
      <w:r>
        <w:t>Podpora druhé úrovně zahrnuje analýzu a řešení incidentů a požadavků na provozní součinnost, které nevyžadují změny</w:t>
      </w:r>
      <w:r w:rsidR="00D53E69">
        <w:t xml:space="preserve"> </w:t>
      </w:r>
      <w:r>
        <w:t>nastavení ani zdrojového kódu a jsou řešeny proškoleným specialistou.</w:t>
      </w:r>
    </w:p>
    <w:p w14:paraId="04F79558" w14:textId="77777777" w:rsidR="000B32DB" w:rsidRDefault="000B32DB" w:rsidP="000234F5">
      <w:r>
        <w:lastRenderedPageBreak/>
        <w:t xml:space="preserve">Podpora druhé úrovně bude řešena pomocí nástroje </w:t>
      </w:r>
      <w:proofErr w:type="spellStart"/>
      <w:r>
        <w:t>Service</w:t>
      </w:r>
      <w:proofErr w:type="spellEnd"/>
      <w:r>
        <w:t xml:space="preserve"> </w:t>
      </w:r>
      <w:proofErr w:type="spellStart"/>
      <w:r>
        <w:t>Desk</w:t>
      </w:r>
      <w:proofErr w:type="spellEnd"/>
      <w:r>
        <w:t xml:space="preserve"> SPCSS a zajišťuje ji SPCSS.</w:t>
      </w:r>
    </w:p>
    <w:p w14:paraId="2928FFBA" w14:textId="77777777" w:rsidR="000B32DB" w:rsidRDefault="000B32DB" w:rsidP="009B2DC5">
      <w:pPr>
        <w:pStyle w:val="Odstavecseseznamem"/>
        <w:numPr>
          <w:ilvl w:val="0"/>
          <w:numId w:val="16"/>
        </w:numPr>
        <w:ind w:left="567" w:hanging="567"/>
      </w:pPr>
      <w:r>
        <w:t xml:space="preserve">Podpora druhé úrovně </w:t>
      </w:r>
      <w:proofErr w:type="gramStart"/>
      <w:r>
        <w:t xml:space="preserve">řeší </w:t>
      </w:r>
      <w:r w:rsidR="000C769D">
        <w:t xml:space="preserve"> </w:t>
      </w:r>
      <w:r>
        <w:t>incidenty</w:t>
      </w:r>
      <w:proofErr w:type="gramEnd"/>
      <w:r>
        <w:t xml:space="preserve"> a požadavky nejběžnějších činností, které v systému provádí klíčoví už</w:t>
      </w:r>
      <w:r w:rsidR="00056627">
        <w:t>ivatelé</w:t>
      </w:r>
      <w:r w:rsidR="00F97327">
        <w:t xml:space="preserve">, a nejsou řešitelné rolí </w:t>
      </w:r>
      <w:r w:rsidR="00F97327" w:rsidRPr="001F2C43">
        <w:t>Správce</w:t>
      </w:r>
      <w:r w:rsidR="00F97327">
        <w:t xml:space="preserve"> OSS</w:t>
      </w:r>
      <w:r w:rsidR="0055259B">
        <w:t>.</w:t>
      </w:r>
      <w:r w:rsidR="00056627">
        <w:t xml:space="preserve"> </w:t>
      </w:r>
    </w:p>
    <w:p w14:paraId="24E7433C" w14:textId="77777777" w:rsidR="000B32DB" w:rsidRDefault="000B32DB" w:rsidP="000234F5">
      <w:r>
        <w:t>Pracovníci podpory druhé úrovně postupují na základě procesů a informací obsažených v provozní dokumentaci Díla. Pracovníci podpory druhé úrovně mají během období post-implementační podpory na pracovišti SPCSS k dispozici zástupce provozní podpory v pracovních hodinách systému po dobu 3 měsíců za účelem poskytnutí zvýšené podpory systému a vyškolení pracovníků první a druhé úrovně podpory SPCSS.</w:t>
      </w:r>
    </w:p>
    <w:p w14:paraId="570B2545" w14:textId="77777777" w:rsidR="000B32DB" w:rsidRDefault="000B32DB" w:rsidP="000234F5">
      <w:r>
        <w:t>Požadavky uživatelské podpory, které nebudou řešitelné podporou druhé úrovně, budou předávány na podporu třetí úrovně.</w:t>
      </w:r>
    </w:p>
    <w:p w14:paraId="61A1A50D" w14:textId="77777777" w:rsidR="000B32DB" w:rsidRPr="006F5163" w:rsidRDefault="000B32DB" w:rsidP="000234F5">
      <w:pPr>
        <w:pStyle w:val="Nadpis2"/>
      </w:pPr>
      <w:bookmarkStart w:id="75" w:name="_Toc518995385"/>
      <w:r w:rsidRPr="006F5163">
        <w:t>Podpora třetí úrovně (L3)</w:t>
      </w:r>
      <w:bookmarkEnd w:id="75"/>
    </w:p>
    <w:p w14:paraId="1145CD86" w14:textId="77777777" w:rsidR="000B32DB" w:rsidRPr="00C12C87" w:rsidRDefault="000B32DB" w:rsidP="000234F5">
      <w:pPr>
        <w:rPr>
          <w:lang w:val="en-US"/>
        </w:rPr>
      </w:pPr>
      <w:r>
        <w:t>Podpora třetí úrovně zahrnuje analýzu a řešení incidentů a požadavků na provozní součinnost, které vyžadují změny, znalost zdrojového kódu, konfigurace a hlubokou znalost systému i jeho architektury. Podpora třetí úrovně zahrnuje aktualizaci provozní dokumentace pro podporu druhé úrovně.</w:t>
      </w:r>
      <w:r w:rsidR="00071480">
        <w:t xml:space="preserve"> </w:t>
      </w:r>
    </w:p>
    <w:p w14:paraId="3DEA5370" w14:textId="77777777" w:rsidR="000B32DB" w:rsidRDefault="000B32DB" w:rsidP="000234F5">
      <w:r>
        <w:t>Podporu třetí úrovně zajišťuje Dodavatel.</w:t>
      </w:r>
    </w:p>
    <w:p w14:paraId="618FCDA5" w14:textId="77777777" w:rsidR="000B32DB" w:rsidRDefault="000B32DB" w:rsidP="000234F5">
      <w:r>
        <w:t>Dodavatel zajistí telefonickou podporu pro řešení incidentů a požadavků, která bude využívána pracovníky L1 a L2 podpory k operativnímu informování a řešení požadavků. Provozní doba telefonické podpory Dodavatele odpovídá provozní době systému.</w:t>
      </w:r>
    </w:p>
    <w:p w14:paraId="64D12A9A" w14:textId="77777777" w:rsidR="000B32DB" w:rsidRDefault="000B32DB" w:rsidP="000234F5">
      <w:r>
        <w:t xml:space="preserve">Plnění smluvních SLA Dodavatele souvisejících s poskytováním L3 podpory bude vyhodnocováno na základě údajů zaznamenaných v nástroji </w:t>
      </w:r>
      <w:proofErr w:type="spellStart"/>
      <w:r>
        <w:t>Service</w:t>
      </w:r>
      <w:proofErr w:type="spellEnd"/>
      <w:r>
        <w:t xml:space="preserve"> </w:t>
      </w:r>
      <w:proofErr w:type="spellStart"/>
      <w:r>
        <w:t>Desk</w:t>
      </w:r>
      <w:proofErr w:type="spellEnd"/>
      <w:r>
        <w:t xml:space="preserve"> SPCSS.</w:t>
      </w:r>
    </w:p>
    <w:p w14:paraId="475C32DB" w14:textId="77777777" w:rsidR="000B32DB" w:rsidRDefault="000B32DB" w:rsidP="000234F5">
      <w:r>
        <w:t>Pro spolupráci s L3 podporou za účelem řešení vzniklých incidentů a požadavků je možné provést</w:t>
      </w:r>
    </w:p>
    <w:p w14:paraId="3717DE64" w14:textId="77777777" w:rsidR="000B32DB" w:rsidRDefault="000B32DB" w:rsidP="000234F5">
      <w:pPr>
        <w:pStyle w:val="Odstavecseseznamem"/>
        <w:numPr>
          <w:ilvl w:val="0"/>
          <w:numId w:val="12"/>
        </w:numPr>
      </w:pPr>
      <w:r>
        <w:t xml:space="preserve">integraci </w:t>
      </w:r>
      <w:proofErr w:type="spellStart"/>
      <w:r>
        <w:t>Service</w:t>
      </w:r>
      <w:proofErr w:type="spellEnd"/>
      <w:r>
        <w:t xml:space="preserve"> </w:t>
      </w:r>
      <w:proofErr w:type="spellStart"/>
      <w:r>
        <w:t>Desk</w:t>
      </w:r>
      <w:proofErr w:type="spellEnd"/>
      <w:r>
        <w:t xml:space="preserve"> SPCSS se </w:t>
      </w:r>
      <w:proofErr w:type="spellStart"/>
      <w:r>
        <w:t>Service</w:t>
      </w:r>
      <w:proofErr w:type="spellEnd"/>
      <w:r>
        <w:t xml:space="preserve"> </w:t>
      </w:r>
      <w:proofErr w:type="spellStart"/>
      <w:r>
        <w:t>Deskem</w:t>
      </w:r>
      <w:proofErr w:type="spellEnd"/>
      <w:r>
        <w:t xml:space="preserve"> Dodavatele, a to formou webové služby, za účelem předávání </w:t>
      </w:r>
      <w:proofErr w:type="spellStart"/>
      <w:r>
        <w:t>ticketů</w:t>
      </w:r>
      <w:proofErr w:type="spellEnd"/>
      <w:r>
        <w:t xml:space="preserve"> k řešení</w:t>
      </w:r>
    </w:p>
    <w:p w14:paraId="29BB6C36" w14:textId="77777777" w:rsidR="000B32DB" w:rsidRDefault="000B32DB" w:rsidP="000234F5">
      <w:pPr>
        <w:pStyle w:val="Odstavecseseznamem"/>
      </w:pPr>
      <w:r>
        <w:t>nebo</w:t>
      </w:r>
    </w:p>
    <w:p w14:paraId="16330AD8" w14:textId="77777777" w:rsidR="000B32DB" w:rsidRDefault="000B32DB" w:rsidP="000234F5">
      <w:pPr>
        <w:pStyle w:val="Odstavecseseznamem"/>
        <w:numPr>
          <w:ilvl w:val="0"/>
          <w:numId w:val="12"/>
        </w:numPr>
      </w:pPr>
      <w:r>
        <w:t xml:space="preserve">poskytnutí přístupu do </w:t>
      </w:r>
      <w:proofErr w:type="spellStart"/>
      <w:r>
        <w:t>Service</w:t>
      </w:r>
      <w:proofErr w:type="spellEnd"/>
      <w:r>
        <w:t xml:space="preserve"> Desku SPCSS řešitelům L3 podpory Dodavatele</w:t>
      </w:r>
      <w:r w:rsidR="00A61D53">
        <w:t>.</w:t>
      </w:r>
    </w:p>
    <w:p w14:paraId="3F33AEED" w14:textId="77777777" w:rsidR="000B32DB" w:rsidRDefault="000B32DB" w:rsidP="000234F5">
      <w:r>
        <w:t xml:space="preserve">Návrh a implementace integrace musí být </w:t>
      </w:r>
      <w:r w:rsidR="00DC64EF">
        <w:t xml:space="preserve">obsaženy </w:t>
      </w:r>
      <w:r>
        <w:t>v ceně řešení Dodavatele.</w:t>
      </w:r>
    </w:p>
    <w:p w14:paraId="3CCA8540" w14:textId="77777777" w:rsidR="000B32DB" w:rsidRDefault="000B32DB" w:rsidP="000234F5">
      <w:r>
        <w:t>Přístup pracovníků SPCSS L1 a L2 podpory do nástrojů na evidenci incidentů a požadavků Dodavatele se nepředpokládá.</w:t>
      </w:r>
    </w:p>
    <w:p w14:paraId="4066C935" w14:textId="77777777" w:rsidR="0020029F" w:rsidRPr="006F5163" w:rsidRDefault="000B32DB" w:rsidP="000234F5">
      <w:pPr>
        <w:pStyle w:val="Nadpis2"/>
      </w:pPr>
      <w:bookmarkStart w:id="76" w:name="_Toc518995386"/>
      <w:r w:rsidRPr="006F5163">
        <w:t xml:space="preserve">SLA podpory první úrovně (L1) a </w:t>
      </w:r>
      <w:proofErr w:type="spellStart"/>
      <w:r w:rsidRPr="006F5163">
        <w:t>Service</w:t>
      </w:r>
      <w:proofErr w:type="spellEnd"/>
      <w:r w:rsidRPr="006F5163">
        <w:t xml:space="preserve"> </w:t>
      </w:r>
      <w:proofErr w:type="spellStart"/>
      <w:r w:rsidRPr="006F5163">
        <w:t>Desk</w:t>
      </w:r>
      <w:bookmarkEnd w:id="76"/>
      <w:proofErr w:type="spellEnd"/>
    </w:p>
    <w:p w14:paraId="4241D1BE" w14:textId="77777777" w:rsidR="000B32DB" w:rsidRPr="00797FA7" w:rsidRDefault="000B32DB" w:rsidP="009B2DC5">
      <w:pPr>
        <w:pStyle w:val="Nadpis3slovan"/>
      </w:pPr>
      <w:bookmarkStart w:id="77" w:name="_Toc518995387"/>
      <w:r w:rsidRPr="00797FA7">
        <w:t>Provozní doba</w:t>
      </w:r>
      <w:bookmarkEnd w:id="77"/>
      <w:r w:rsidRPr="00797FA7">
        <w:t xml:space="preserve"> </w:t>
      </w:r>
    </w:p>
    <w:p w14:paraId="7218378B" w14:textId="77777777" w:rsidR="000B32DB" w:rsidRPr="00000318" w:rsidRDefault="000B32DB" w:rsidP="000234F5">
      <w:r>
        <w:t>Provozní doba první úrovně podpory je 5x10, a to od 8 do 18 hodin.</w:t>
      </w:r>
    </w:p>
    <w:p w14:paraId="2617C150" w14:textId="77777777" w:rsidR="000B32DB" w:rsidRPr="00797FA7" w:rsidRDefault="000B32DB" w:rsidP="009B2DC5">
      <w:pPr>
        <w:pStyle w:val="Nadpis3slovan"/>
      </w:pPr>
      <w:bookmarkStart w:id="78" w:name="_Toc518995388"/>
      <w:r w:rsidRPr="00797FA7">
        <w:lastRenderedPageBreak/>
        <w:t>Reakční doba</w:t>
      </w:r>
      <w:bookmarkEnd w:id="78"/>
    </w:p>
    <w:p w14:paraId="785FF09A" w14:textId="77777777" w:rsidR="000B32DB" w:rsidRDefault="000B32DB" w:rsidP="009B2DC5">
      <w:r>
        <w:t>Reakční doba je čas od nahlášení incidentu do přijetí k řešení pracovníkem L1 podpory.</w:t>
      </w:r>
    </w:p>
    <w:p w14:paraId="139E3C48" w14:textId="77777777" w:rsidR="000B32DB" w:rsidRPr="008A47B2" w:rsidRDefault="000B32DB" w:rsidP="009B2DC5">
      <w:r>
        <w:t>Reakční doba v provozní době systému je 15 minut.</w:t>
      </w:r>
    </w:p>
    <w:p w14:paraId="387B6535" w14:textId="77777777" w:rsidR="000B32DB" w:rsidRPr="00797FA7" w:rsidRDefault="000B32DB" w:rsidP="000234F5">
      <w:pPr>
        <w:pStyle w:val="Nadpis2"/>
      </w:pPr>
      <w:bookmarkStart w:id="79" w:name="_Toc518995389"/>
      <w:r w:rsidRPr="00797FA7">
        <w:t>SLA podpory druhé úrovně (L2)</w:t>
      </w:r>
      <w:bookmarkEnd w:id="79"/>
    </w:p>
    <w:p w14:paraId="70E66DEE" w14:textId="77777777" w:rsidR="000B32DB" w:rsidRPr="00797FA7" w:rsidRDefault="000B32DB" w:rsidP="009B2DC5">
      <w:pPr>
        <w:pStyle w:val="Nadpis3slovan"/>
      </w:pPr>
      <w:bookmarkStart w:id="80" w:name="_Toc518995390"/>
      <w:r w:rsidRPr="00797FA7">
        <w:t>Provozní doba</w:t>
      </w:r>
      <w:bookmarkEnd w:id="80"/>
    </w:p>
    <w:p w14:paraId="53142ED5" w14:textId="77777777" w:rsidR="000B32DB" w:rsidRPr="00000318" w:rsidRDefault="000B32DB" w:rsidP="009B2DC5">
      <w:r>
        <w:t>Provozní doba druhé úrovně podpory je 5x10, a to od 8 do 18 hodin.</w:t>
      </w:r>
    </w:p>
    <w:p w14:paraId="48558675" w14:textId="77777777" w:rsidR="000B32DB" w:rsidRPr="00797FA7" w:rsidRDefault="000B32DB" w:rsidP="009B2DC5">
      <w:pPr>
        <w:pStyle w:val="Nadpis3slovan"/>
      </w:pPr>
      <w:bookmarkStart w:id="81" w:name="_Toc518995391"/>
      <w:r w:rsidRPr="00797FA7">
        <w:t>Reakční doba</w:t>
      </w:r>
      <w:bookmarkEnd w:id="81"/>
    </w:p>
    <w:p w14:paraId="1414119F" w14:textId="77777777" w:rsidR="000B32DB" w:rsidRDefault="000B32DB" w:rsidP="009B2DC5">
      <w:r>
        <w:t>Reakční doba je čas od přidělení incidentu do přijetí k řešení pracovníkem L2 podpory.</w:t>
      </w:r>
    </w:p>
    <w:p w14:paraId="60F4AF71" w14:textId="77777777" w:rsidR="000B32DB" w:rsidRPr="00FF272A" w:rsidRDefault="000B32DB" w:rsidP="009B2DC5">
      <w:pPr>
        <w:rPr>
          <w:lang w:val="en-US"/>
        </w:rPr>
      </w:pPr>
      <w:r>
        <w:t>Reakční doba pro podporu druhé úrovně není specifikována.</w:t>
      </w:r>
    </w:p>
    <w:p w14:paraId="25FB621C" w14:textId="77777777" w:rsidR="000B32DB" w:rsidRPr="00797FA7" w:rsidRDefault="000B32DB" w:rsidP="009B2DC5">
      <w:pPr>
        <w:pStyle w:val="Nadpis2"/>
      </w:pPr>
      <w:bookmarkStart w:id="82" w:name="_Toc518995392"/>
      <w:r w:rsidRPr="00797FA7">
        <w:t xml:space="preserve">SLA </w:t>
      </w:r>
      <w:r w:rsidRPr="009B2DC5">
        <w:t>podpory</w:t>
      </w:r>
      <w:r w:rsidRPr="00797FA7">
        <w:t xml:space="preserve"> třetí úrovně (L3)</w:t>
      </w:r>
      <w:bookmarkEnd w:id="82"/>
    </w:p>
    <w:p w14:paraId="37EFA0C4" w14:textId="77777777" w:rsidR="000B32DB" w:rsidRPr="00797FA7" w:rsidRDefault="000B32DB" w:rsidP="009B2DC5">
      <w:pPr>
        <w:pStyle w:val="Nadpis3slovan"/>
      </w:pPr>
      <w:bookmarkStart w:id="83" w:name="_Toc518995393"/>
      <w:r w:rsidRPr="00797FA7">
        <w:t>Provozní doba</w:t>
      </w:r>
      <w:bookmarkEnd w:id="83"/>
    </w:p>
    <w:p w14:paraId="7EF75BD0" w14:textId="77777777" w:rsidR="000B32DB" w:rsidRPr="00434DEA" w:rsidRDefault="000B32DB" w:rsidP="000234F5">
      <w:r>
        <w:t>Provozní doba třetí úrovně podpory je 5x10, a to od 8 do 18 hodin.</w:t>
      </w:r>
    </w:p>
    <w:p w14:paraId="728A27E1" w14:textId="77777777" w:rsidR="000B32DB" w:rsidRPr="00797FA7" w:rsidRDefault="000B32DB" w:rsidP="009B2DC5">
      <w:pPr>
        <w:pStyle w:val="Nadpis3slovan"/>
      </w:pPr>
      <w:bookmarkStart w:id="84" w:name="_Toc518995394"/>
      <w:r w:rsidRPr="00797FA7">
        <w:t>Reakční doba</w:t>
      </w:r>
      <w:bookmarkEnd w:id="84"/>
    </w:p>
    <w:p w14:paraId="3928E38A" w14:textId="77777777" w:rsidR="000B32DB" w:rsidRDefault="000B32DB" w:rsidP="009B2DC5">
      <w:r w:rsidRPr="0015780F">
        <w:t>Reakční doba je čas od přidělení incidentu do přijetí k řešení pracovníkem L3 podpory.</w:t>
      </w:r>
    </w:p>
    <w:p w14:paraId="70AE0843" w14:textId="77777777" w:rsidR="000B32DB" w:rsidRPr="00FF272A" w:rsidRDefault="000B32DB" w:rsidP="009B2DC5">
      <w:pPr>
        <w:rPr>
          <w:lang w:val="en-US"/>
        </w:rPr>
      </w:pPr>
      <w:r>
        <w:t>Reakční doba pro podporu třetí úrovně není specifikována.</w:t>
      </w:r>
    </w:p>
    <w:p w14:paraId="5F7FD817" w14:textId="77777777" w:rsidR="000B32DB" w:rsidRPr="00797FA7" w:rsidRDefault="000B32DB" w:rsidP="009B2DC5">
      <w:pPr>
        <w:pStyle w:val="Nadpis3slovan"/>
      </w:pPr>
      <w:bookmarkStart w:id="85" w:name="_Toc518995395"/>
      <w:r w:rsidRPr="00797FA7">
        <w:t>Doba opravy</w:t>
      </w:r>
      <w:bookmarkEnd w:id="85"/>
      <w:r w:rsidR="00175725">
        <w:t xml:space="preserve"> </w:t>
      </w:r>
    </w:p>
    <w:p w14:paraId="4691DDF8" w14:textId="2D3EC395" w:rsidR="00175725" w:rsidRDefault="00175725" w:rsidP="000234F5">
      <w:r>
        <w:t>Vyřešení chyb může být formou plného vyřešení nebo formou náhradního řešení</w:t>
      </w:r>
      <w:r w:rsidR="009C3697">
        <w:t xml:space="preserve"> </w:t>
      </w:r>
      <w:proofErr w:type="gramStart"/>
      <w:r w:rsidR="009C3697">
        <w:t>Dodavatelem</w:t>
      </w:r>
      <w:proofErr w:type="gramEnd"/>
      <w:r w:rsidR="00E66BF4">
        <w:t xml:space="preserve"> pokud náhradní řešení neomezí provoz a/nebo neohrozí bezpečnost systému</w:t>
      </w:r>
      <w:r>
        <w:t>.</w:t>
      </w:r>
    </w:p>
    <w:p w14:paraId="64FD5759" w14:textId="623790EB" w:rsidR="000B32DB" w:rsidRDefault="000B32DB" w:rsidP="000234F5">
      <w:r>
        <w:t xml:space="preserve">Doba potřebná pro vyřešení chyb se počítá od času nahlášení chyby do jejího vyřešení v provozní době systému. Vyřešení může být úplné nebo formou </w:t>
      </w:r>
      <w:r w:rsidRPr="007F6D61">
        <w:t>náhradního řešení</w:t>
      </w:r>
      <w:r w:rsidR="00DD4E85" w:rsidRPr="0035719F">
        <w:t xml:space="preserve"> v případě řešení chyby formou náhradního řešení je </w:t>
      </w:r>
      <w:r w:rsidR="00E66BF4">
        <w:t>Dodavatel</w:t>
      </w:r>
      <w:r w:rsidR="00DD4E85" w:rsidRPr="0035719F">
        <w:t xml:space="preserve"> povinen odstranit náhradní řešení, a to úplným vyřešením nejpozději do nejbližšího následujícího upgradu RPIS.</w:t>
      </w:r>
      <w:r w:rsidR="00DD4E85" w:rsidRPr="007F6D61">
        <w:t xml:space="preserve"> </w:t>
      </w:r>
      <w:r>
        <w:t xml:space="preserve">Doby vyřešení jsou </w:t>
      </w:r>
      <w:r w:rsidR="00402370">
        <w:t>stanoveny následujícím způsobem</w:t>
      </w:r>
      <w:r>
        <w:t>:</w:t>
      </w:r>
    </w:p>
    <w:p w14:paraId="660CCC85" w14:textId="77777777" w:rsidR="000B32DB" w:rsidRDefault="00402370" w:rsidP="000234F5">
      <w:pPr>
        <w:pStyle w:val="Odstavecseseznamem"/>
        <w:numPr>
          <w:ilvl w:val="0"/>
          <w:numId w:val="13"/>
        </w:numPr>
      </w:pPr>
      <w:r>
        <w:t>Kritická chyba</w:t>
      </w:r>
      <w:r w:rsidR="000B32DB">
        <w:t>: 10 hodin</w:t>
      </w:r>
    </w:p>
    <w:p w14:paraId="140EE655" w14:textId="77777777" w:rsidR="000B32DB" w:rsidRDefault="00402370" w:rsidP="000234F5">
      <w:pPr>
        <w:pStyle w:val="Odstavecseseznamem"/>
        <w:numPr>
          <w:ilvl w:val="0"/>
          <w:numId w:val="13"/>
        </w:numPr>
      </w:pPr>
      <w:r>
        <w:t>Závažná chyba</w:t>
      </w:r>
      <w:r w:rsidR="000B32DB">
        <w:t>: 40 hodin</w:t>
      </w:r>
    </w:p>
    <w:p w14:paraId="1AA70075" w14:textId="77777777" w:rsidR="00175725" w:rsidRDefault="00402370" w:rsidP="00175725">
      <w:pPr>
        <w:pStyle w:val="Odstavecseseznamem"/>
        <w:numPr>
          <w:ilvl w:val="0"/>
          <w:numId w:val="13"/>
        </w:numPr>
      </w:pPr>
      <w:r>
        <w:t>Drobná chyba</w:t>
      </w:r>
      <w:r w:rsidR="000B32DB">
        <w:t>: 100 hodin</w:t>
      </w:r>
      <w:r w:rsidR="00175725" w:rsidRPr="00175725">
        <w:t xml:space="preserve"> </w:t>
      </w:r>
    </w:p>
    <w:p w14:paraId="13C9371D" w14:textId="77777777" w:rsidR="00175725" w:rsidRDefault="00175725" w:rsidP="0035719F">
      <w:pPr>
        <w:pStyle w:val="Odstavecseseznamem"/>
      </w:pPr>
    </w:p>
    <w:p w14:paraId="29540643" w14:textId="77777777" w:rsidR="000B32DB" w:rsidRPr="00797FA7" w:rsidRDefault="000B32DB" w:rsidP="000234F5">
      <w:pPr>
        <w:pStyle w:val="Nadpis2"/>
      </w:pPr>
      <w:bookmarkStart w:id="86" w:name="_Toc518995396"/>
      <w:r w:rsidRPr="00797FA7">
        <w:t>Klasifikace chyb</w:t>
      </w:r>
      <w:bookmarkEnd w:id="86"/>
    </w:p>
    <w:p w14:paraId="1781110F" w14:textId="54D098B6" w:rsidR="000B32DB" w:rsidRPr="00D4357A" w:rsidRDefault="00DD4E85" w:rsidP="000234F5">
      <w:r>
        <w:t xml:space="preserve">Klasifikaci chyb určuje Objednatel, a to na základě níže uvedeného detailního popisu chyb: </w:t>
      </w:r>
    </w:p>
    <w:p w14:paraId="4D782252" w14:textId="77777777" w:rsidR="000B32DB" w:rsidRPr="00474754" w:rsidRDefault="000B32DB" w:rsidP="000234F5">
      <w:pPr>
        <w:pStyle w:val="Odstavecseseznamem"/>
        <w:numPr>
          <w:ilvl w:val="0"/>
          <w:numId w:val="57"/>
        </w:numPr>
      </w:pPr>
      <w:r w:rsidRPr="00474754">
        <w:t>Kritická chyba nastává, pokud nastane minimálně jedna z níže uvedených skutečností:</w:t>
      </w:r>
    </w:p>
    <w:p w14:paraId="14C994A2" w14:textId="77777777" w:rsidR="000B32DB" w:rsidRPr="00474754" w:rsidRDefault="000B32DB" w:rsidP="000234F5">
      <w:pPr>
        <w:pStyle w:val="Odstavecseseznamem"/>
        <w:numPr>
          <w:ilvl w:val="0"/>
          <w:numId w:val="33"/>
        </w:numPr>
      </w:pPr>
      <w:r w:rsidRPr="00474754">
        <w:lastRenderedPageBreak/>
        <w:t>totální výpadek systému</w:t>
      </w:r>
      <w:r w:rsidR="00D4357A">
        <w:t>;</w:t>
      </w:r>
    </w:p>
    <w:p w14:paraId="1457D376" w14:textId="77777777" w:rsidR="000B32DB" w:rsidRPr="00474754" w:rsidRDefault="000B32DB" w:rsidP="000234F5">
      <w:pPr>
        <w:pStyle w:val="Odstavecseseznamem"/>
        <w:numPr>
          <w:ilvl w:val="0"/>
          <w:numId w:val="33"/>
        </w:numPr>
      </w:pPr>
      <w:r w:rsidRPr="00474754">
        <w:t>vyžadován restart systému</w:t>
      </w:r>
      <w:r w:rsidR="00D4357A">
        <w:t>;</w:t>
      </w:r>
    </w:p>
    <w:p w14:paraId="085809B9" w14:textId="77777777" w:rsidR="000B32DB" w:rsidRPr="00474754" w:rsidRDefault="006F514C" w:rsidP="000234F5">
      <w:pPr>
        <w:pStyle w:val="Odstavecseseznamem"/>
        <w:numPr>
          <w:ilvl w:val="0"/>
          <w:numId w:val="33"/>
        </w:numPr>
      </w:pPr>
      <w:r w:rsidRPr="00D4357A">
        <w:t>obnova informačního systému RPIS ze z</w:t>
      </w:r>
      <w:r w:rsidR="00D4357A">
        <w:t>á</w:t>
      </w:r>
      <w:r w:rsidRPr="00D4357A">
        <w:t>lohy</w:t>
      </w:r>
      <w:r w:rsidR="00D4357A">
        <w:t>;</w:t>
      </w:r>
    </w:p>
    <w:p w14:paraId="3479A5FF" w14:textId="77777777" w:rsidR="000B32DB" w:rsidRPr="00474754" w:rsidRDefault="000B32DB" w:rsidP="000234F5">
      <w:pPr>
        <w:pStyle w:val="Odstavecseseznamem"/>
        <w:numPr>
          <w:ilvl w:val="0"/>
          <w:numId w:val="33"/>
        </w:numPr>
      </w:pPr>
      <w:r w:rsidRPr="00474754">
        <w:t>nefunkčnost takového charakteru, že zpracování předepsaných dokumentů musí být zajištěno náhradním řešením (manuálně, kombinací manuálního a strojového zpracování dat apod.)</w:t>
      </w:r>
      <w:r w:rsidR="00D4357A">
        <w:t>;</w:t>
      </w:r>
    </w:p>
    <w:p w14:paraId="39E1EC6C" w14:textId="77777777" w:rsidR="000B32DB" w:rsidRPr="00474754" w:rsidRDefault="000B32DB" w:rsidP="000234F5">
      <w:pPr>
        <w:pStyle w:val="Odstavecseseznamem"/>
        <w:numPr>
          <w:ilvl w:val="0"/>
          <w:numId w:val="33"/>
        </w:numPr>
      </w:pPr>
      <w:r w:rsidRPr="00474754">
        <w:t>nesoulad některé funkce RPIS s legislativními požadavky</w:t>
      </w:r>
      <w:r w:rsidR="00D4357A">
        <w:t>.</w:t>
      </w:r>
    </w:p>
    <w:p w14:paraId="2B37BB56" w14:textId="77777777" w:rsidR="000B32DB" w:rsidRPr="00474754" w:rsidRDefault="00D4357A" w:rsidP="000234F5">
      <w:pPr>
        <w:pStyle w:val="Odstavecseseznamem"/>
        <w:numPr>
          <w:ilvl w:val="0"/>
          <w:numId w:val="57"/>
        </w:numPr>
      </w:pPr>
      <w:r>
        <w:t>Z</w:t>
      </w:r>
      <w:r w:rsidR="000B32DB" w:rsidRPr="00474754">
        <w:t>ávažná chyba nastává, pokud nastane minimálně jedna z níže uvedených skutečností, avšak chyba není charakterizována jako kritická:</w:t>
      </w:r>
    </w:p>
    <w:p w14:paraId="141A8C64" w14:textId="77777777" w:rsidR="000B32DB" w:rsidRPr="00474754" w:rsidRDefault="000B32DB" w:rsidP="000234F5">
      <w:pPr>
        <w:pStyle w:val="Odstavecseseznamem"/>
        <w:numPr>
          <w:ilvl w:val="0"/>
          <w:numId w:val="34"/>
        </w:numPr>
      </w:pPr>
      <w:r w:rsidRPr="00474754">
        <w:t>nefunkčnost / nedostupnost některé dílčí funkcionality</w:t>
      </w:r>
      <w:r w:rsidR="00DC64EF">
        <w:t>;</w:t>
      </w:r>
    </w:p>
    <w:p w14:paraId="59888A01" w14:textId="77777777" w:rsidR="000B32DB" w:rsidRPr="00474754" w:rsidRDefault="000B32DB" w:rsidP="000234F5">
      <w:pPr>
        <w:pStyle w:val="Odstavecseseznamem"/>
        <w:numPr>
          <w:ilvl w:val="0"/>
          <w:numId w:val="34"/>
        </w:numPr>
      </w:pPr>
      <w:r w:rsidRPr="00474754">
        <w:t>nesoulad dílčích výsledků zpracování dat s očekávanými výsledky</w:t>
      </w:r>
      <w:r w:rsidR="00DC64EF">
        <w:t>.</w:t>
      </w:r>
    </w:p>
    <w:p w14:paraId="6623329C" w14:textId="77777777" w:rsidR="000B32DB" w:rsidRPr="00474754" w:rsidRDefault="000B32DB" w:rsidP="000234F5">
      <w:pPr>
        <w:pStyle w:val="Odstavecseseznamem"/>
        <w:numPr>
          <w:ilvl w:val="0"/>
          <w:numId w:val="57"/>
        </w:numPr>
      </w:pPr>
      <w:r w:rsidRPr="00474754">
        <w:t>Drobná chyba</w:t>
      </w:r>
    </w:p>
    <w:p w14:paraId="6F597A3D" w14:textId="6B5172AC" w:rsidR="000B32DB" w:rsidRDefault="000B32DB" w:rsidP="000234F5">
      <w:pPr>
        <w:pStyle w:val="Odstavecseseznamem"/>
        <w:numPr>
          <w:ilvl w:val="0"/>
          <w:numId w:val="35"/>
        </w:numPr>
      </w:pPr>
      <w:r w:rsidRPr="00474754">
        <w:t>všechny ostatní chyby (např. chybný popisek, pravopisná chyba v textech, chybné formátování, vzhledový nedostatek apod.)</w:t>
      </w:r>
      <w:r w:rsidR="00DC64EF">
        <w:t>.</w:t>
      </w:r>
    </w:p>
    <w:p w14:paraId="2EA93110" w14:textId="2181F12D" w:rsidR="00236883" w:rsidRPr="00474754" w:rsidRDefault="00236883" w:rsidP="0035719F">
      <w:pPr>
        <w:ind w:left="360"/>
      </w:pPr>
      <w:r w:rsidRPr="00236883">
        <w:t>Zhotovitel je oprávněn Objednatele upozornit na své odlišné závěry ve vztahu ke klasifikaci chyb, které pro Objednatele nejsou závazné (mají pouze doporučující charakter).</w:t>
      </w:r>
    </w:p>
    <w:p w14:paraId="56B361C2" w14:textId="77777777" w:rsidR="000B32DB" w:rsidRPr="00797FA7" w:rsidRDefault="000B32DB" w:rsidP="000234F5">
      <w:pPr>
        <w:pStyle w:val="Nadpis1"/>
      </w:pPr>
      <w:bookmarkStart w:id="87" w:name="_Toc518995397"/>
      <w:r w:rsidRPr="00797FA7">
        <w:t>Rozvojové požadavky na RPIS – Služby rozvoje</w:t>
      </w:r>
      <w:bookmarkEnd w:id="87"/>
    </w:p>
    <w:p w14:paraId="3ABA2306" w14:textId="77777777" w:rsidR="000B32DB" w:rsidRDefault="000B32DB" w:rsidP="000234F5">
      <w:r>
        <w:t>Po celou dobu provozu RPIS (10 let) je požadována realizace nových uživatelských a technických rozvojových požadavků (technický rozvoj systému), které budou rozšiřovat nebo měnit funkčnost systému nad rámec funkčních a nefunkčních požadavků vymezených v zadávací dokumentaci</w:t>
      </w:r>
      <w:r w:rsidR="003E07E2">
        <w:t xml:space="preserve"> (dále jen „</w:t>
      </w:r>
      <w:r w:rsidR="003E07E2" w:rsidRPr="0035719F">
        <w:rPr>
          <w:b/>
        </w:rPr>
        <w:t>Rozvojový požadavek</w:t>
      </w:r>
      <w:r w:rsidR="003E07E2">
        <w:t>“)</w:t>
      </w:r>
      <w:r>
        <w:t>.</w:t>
      </w:r>
    </w:p>
    <w:p w14:paraId="11DE64F7" w14:textId="77777777" w:rsidR="000B32DB" w:rsidRPr="00797FA7" w:rsidRDefault="000B32DB" w:rsidP="000234F5">
      <w:pPr>
        <w:pStyle w:val="Nadpis2"/>
      </w:pPr>
      <w:bookmarkStart w:id="88" w:name="_Toc518995398"/>
      <w:r w:rsidRPr="00797FA7">
        <w:t>Objednávání Služeb rozvoje</w:t>
      </w:r>
      <w:bookmarkEnd w:id="88"/>
    </w:p>
    <w:p w14:paraId="36C8F5D5" w14:textId="1EA74A22" w:rsidR="000B32DB" w:rsidRDefault="003E07E2" w:rsidP="000234F5">
      <w:r>
        <w:t>Oprávněná osoba Zadavatele je oprávněna kdykoliv v průběhu účinnosti smlouvy formou zadání rozvojového požadavku písemně zadat Dodavateli plnění rozvojového požadavku (dále jen „</w:t>
      </w:r>
      <w:r w:rsidRPr="0035719F">
        <w:rPr>
          <w:b/>
        </w:rPr>
        <w:t>Zadání rozvojového požadavku</w:t>
      </w:r>
      <w:r>
        <w:t xml:space="preserve">“) a Dodavatel je povinen dle Zadání </w:t>
      </w:r>
      <w:r w:rsidR="009C3697">
        <w:t>rozvojového</w:t>
      </w:r>
      <w:r>
        <w:t xml:space="preserve"> požadavku nabídnout plnění, přičemž toto Zadání </w:t>
      </w:r>
      <w:r w:rsidR="009C3697">
        <w:t>rozvojového p</w:t>
      </w:r>
      <w:r>
        <w:t xml:space="preserve">ožadavku musí </w:t>
      </w:r>
      <w:proofErr w:type="gramStart"/>
      <w:r>
        <w:t xml:space="preserve">obsahovat </w:t>
      </w:r>
      <w:r w:rsidR="000B32DB">
        <w:t>:</w:t>
      </w:r>
      <w:proofErr w:type="gramEnd"/>
    </w:p>
    <w:p w14:paraId="568BBCDA" w14:textId="77777777" w:rsidR="000B32DB" w:rsidRDefault="000B32DB" w:rsidP="000234F5">
      <w:pPr>
        <w:pStyle w:val="Odstavecseseznamem"/>
        <w:numPr>
          <w:ilvl w:val="0"/>
          <w:numId w:val="23"/>
        </w:numPr>
      </w:pPr>
      <w:r>
        <w:t>Specifikaci požadovaných Rozvojových požadavků</w:t>
      </w:r>
      <w:r w:rsidR="003E07E2">
        <w:t>;</w:t>
      </w:r>
    </w:p>
    <w:p w14:paraId="49D8D42E" w14:textId="77777777" w:rsidR="000B32DB" w:rsidRDefault="000B32DB" w:rsidP="000234F5">
      <w:pPr>
        <w:pStyle w:val="Odstavecseseznamem"/>
        <w:numPr>
          <w:ilvl w:val="0"/>
          <w:numId w:val="23"/>
        </w:numPr>
      </w:pPr>
      <w:r>
        <w:t>Požadovaný termín realizace Rozvojových požadavků</w:t>
      </w:r>
      <w:r w:rsidR="003E07E2">
        <w:t>;</w:t>
      </w:r>
    </w:p>
    <w:p w14:paraId="1E50D283" w14:textId="12D3B2A0" w:rsidR="000B32DB" w:rsidRDefault="003E07E2" w:rsidP="00A168D8">
      <w:pPr>
        <w:pStyle w:val="Odstavecseseznamem"/>
        <w:numPr>
          <w:ilvl w:val="0"/>
          <w:numId w:val="23"/>
        </w:numPr>
      </w:pPr>
      <w:r>
        <w:t>Zadavatelem předpokládaný odhad pracnosti</w:t>
      </w:r>
      <w:r w:rsidR="00A168D8">
        <w:t xml:space="preserve"> </w:t>
      </w:r>
      <w:r w:rsidR="00A168D8" w:rsidRPr="00A168D8">
        <w:t xml:space="preserve">vyjádřený v člověkodnech nebo jeho </w:t>
      </w:r>
      <w:proofErr w:type="gramStart"/>
      <w:r w:rsidR="00A168D8" w:rsidRPr="00A168D8">
        <w:t>částech</w:t>
      </w:r>
      <w:r w:rsidR="00A168D8" w:rsidRPr="00A168D8" w:rsidDel="003E07E2">
        <w:t xml:space="preserve"> </w:t>
      </w:r>
      <w:r>
        <w:t>.</w:t>
      </w:r>
      <w:proofErr w:type="gramEnd"/>
    </w:p>
    <w:p w14:paraId="1DA8B15A" w14:textId="77777777" w:rsidR="00A168D8" w:rsidRDefault="00E872A2" w:rsidP="000234F5">
      <w:r w:rsidRPr="00E872A2">
        <w:t xml:space="preserve">V reakci na přijaté Zadání </w:t>
      </w:r>
      <w:r>
        <w:t>rozvojového</w:t>
      </w:r>
      <w:r w:rsidRPr="00E872A2">
        <w:t xml:space="preserve"> požadavku je </w:t>
      </w:r>
      <w:r>
        <w:t>Dodavatel</w:t>
      </w:r>
      <w:r w:rsidRPr="00E872A2">
        <w:t xml:space="preserve"> povinen do 10 pracovních dnů, nedohodnou-li si smluvní strany jinou lhůtu, doručit </w:t>
      </w:r>
      <w:r>
        <w:t>Zadavateli</w:t>
      </w:r>
      <w:r w:rsidRPr="00E872A2">
        <w:t xml:space="preserve"> písemné upřesnění realizace formou analýzy Zadání </w:t>
      </w:r>
      <w:r>
        <w:t>rozvojového</w:t>
      </w:r>
      <w:r w:rsidRPr="00E872A2">
        <w:t xml:space="preserve"> požadavku jakožto návrh konkrétního dílčího plnění (dále jen „</w:t>
      </w:r>
      <w:r w:rsidRPr="0035719F">
        <w:rPr>
          <w:b/>
        </w:rPr>
        <w:t>Analýza rozvojového požadavku</w:t>
      </w:r>
      <w:r w:rsidRPr="00E872A2">
        <w:t xml:space="preserve">“), nebo sdělit </w:t>
      </w:r>
      <w:r>
        <w:t>Zadavateli</w:t>
      </w:r>
      <w:r w:rsidRPr="00E872A2">
        <w:t xml:space="preserve"> vady ve vymezení Zadání </w:t>
      </w:r>
      <w:r>
        <w:t>rozvojového</w:t>
      </w:r>
      <w:r w:rsidRPr="00E872A2">
        <w:t xml:space="preserve"> požadavku bránící </w:t>
      </w:r>
      <w:r>
        <w:t>Dodavateli</w:t>
      </w:r>
      <w:r w:rsidRPr="00E872A2">
        <w:t xml:space="preserve"> Analýzu </w:t>
      </w:r>
      <w:r>
        <w:t>rozvojového</w:t>
      </w:r>
      <w:r w:rsidRPr="00E872A2">
        <w:t xml:space="preserve"> požadavku vypracovat. Vadou je zejména neurčitost zadání, kterou není </w:t>
      </w:r>
      <w:r>
        <w:t>Dodavatel</w:t>
      </w:r>
      <w:r w:rsidRPr="00E872A2">
        <w:t xml:space="preserve"> schopen technicky překonat; vadou Zadání </w:t>
      </w:r>
      <w:r>
        <w:t>rozvojového</w:t>
      </w:r>
      <w:r w:rsidRPr="00E872A2">
        <w:t xml:space="preserve"> požadavku také je, pokud obsahuje objektivně nepřiměřeně krátký termín plnění nebo </w:t>
      </w:r>
      <w:r w:rsidRPr="00E872A2">
        <w:lastRenderedPageBreak/>
        <w:t xml:space="preserve">objektivně nízký rozsah odhadované pracnosti, přičemž v takovém případě je </w:t>
      </w:r>
      <w:r>
        <w:t>Dodavatel</w:t>
      </w:r>
      <w:r w:rsidRPr="00E872A2">
        <w:t xml:space="preserve"> povinen tyto skutečnosti konkrétně a detailně specifikovat a odůvodnit</w:t>
      </w:r>
      <w:r w:rsidR="005F6186">
        <w:t xml:space="preserve"> spolu s návrhem nejbližšího možného termínu plnění, který je realizovatelný či s návrhem nejnižšího rozsahu pracnosti, v rámci kterého je realizace plnění proveditelná</w:t>
      </w:r>
      <w:r w:rsidRPr="00E872A2">
        <w:t xml:space="preserve">. </w:t>
      </w:r>
      <w:r>
        <w:t>Zadavatel</w:t>
      </w:r>
      <w:r w:rsidRPr="00E872A2">
        <w:t xml:space="preserve"> je povinen odstranit případné vady Zadání </w:t>
      </w:r>
      <w:r>
        <w:t>rozvojového</w:t>
      </w:r>
      <w:r w:rsidRPr="00E872A2">
        <w:t xml:space="preserve"> požadavku, které budou řádně specifikované a odůvodněné </w:t>
      </w:r>
      <w:r>
        <w:t>Dodavatelem</w:t>
      </w:r>
      <w:r w:rsidRPr="00E872A2">
        <w:t xml:space="preserve"> a Zadání </w:t>
      </w:r>
      <w:r>
        <w:t>rozvojového</w:t>
      </w:r>
      <w:r w:rsidRPr="00E872A2">
        <w:t xml:space="preserve"> požadavku opětovně předložit </w:t>
      </w:r>
      <w:r>
        <w:t>Dodavateli</w:t>
      </w:r>
      <w:r w:rsidRPr="00E872A2">
        <w:t xml:space="preserve">. </w:t>
      </w:r>
    </w:p>
    <w:p w14:paraId="6BA8814A" w14:textId="52A44C48" w:rsidR="000B32DB" w:rsidRDefault="00A168D8" w:rsidP="000234F5">
      <w:r>
        <w:t>Analýza rozvojového požadavku musí přinejmenším obsahovat:</w:t>
      </w:r>
    </w:p>
    <w:p w14:paraId="3A74EB8B" w14:textId="040F4BD7" w:rsidR="000B32DB" w:rsidRDefault="00A168D8" w:rsidP="000234F5">
      <w:pPr>
        <w:pStyle w:val="Odstavecseseznamem"/>
        <w:numPr>
          <w:ilvl w:val="0"/>
          <w:numId w:val="24"/>
        </w:numPr>
      </w:pPr>
      <w:r>
        <w:t>Dostatečně podrobný popis požadovaného plnění;</w:t>
      </w:r>
    </w:p>
    <w:p w14:paraId="327D107C" w14:textId="11C369D1" w:rsidR="000B32DB" w:rsidRDefault="00A168D8" w:rsidP="00A168D8">
      <w:pPr>
        <w:pStyle w:val="Odstavecseseznamem"/>
        <w:numPr>
          <w:ilvl w:val="0"/>
          <w:numId w:val="24"/>
        </w:numPr>
      </w:pPr>
      <w:r>
        <w:t>D</w:t>
      </w:r>
      <w:r w:rsidRPr="00A168D8">
        <w:t xml:space="preserve">obu poskytnutí plnění nebo harmonogram realizace plnění definující přinejmenším termín nasazení dílčího plnění do testovacího prostředí a nejzazší termín nasazení do produkčního prostředí; harmonogram musí respektovat v Zadání </w:t>
      </w:r>
      <w:r>
        <w:t>rozvojového</w:t>
      </w:r>
      <w:r w:rsidRPr="00A168D8">
        <w:t xml:space="preserve"> požadavku určený termín plnění, </w:t>
      </w:r>
    </w:p>
    <w:p w14:paraId="02EE287D" w14:textId="5F6D2F4D" w:rsidR="005F6186" w:rsidRDefault="00071480" w:rsidP="005F6186">
      <w:pPr>
        <w:pStyle w:val="Odstavecseseznamem"/>
        <w:numPr>
          <w:ilvl w:val="0"/>
          <w:numId w:val="24"/>
        </w:numPr>
      </w:pPr>
      <w:bookmarkStart w:id="89" w:name="_Hlk518994813"/>
      <w:r>
        <w:t>Odhad pracnosti a c</w:t>
      </w:r>
      <w:r w:rsidR="005F6186" w:rsidRPr="005F6186">
        <w:t>enu za realizaci plnění stanovenou v souladu s cenovými podmínkami uvedenými v</w:t>
      </w:r>
      <w:r w:rsidR="005F6186">
        <w:t>e smlouvě</w:t>
      </w:r>
      <w:bookmarkEnd w:id="89"/>
      <w:r w:rsidR="005F6186" w:rsidRPr="005F6186">
        <w:t xml:space="preserve">; </w:t>
      </w:r>
      <w:r w:rsidR="009C3697">
        <w:t>odhad pracnosti</w:t>
      </w:r>
      <w:r w:rsidR="005F6186" w:rsidRPr="005F6186">
        <w:t xml:space="preserve"> </w:t>
      </w:r>
      <w:r>
        <w:t xml:space="preserve">nesmí </w:t>
      </w:r>
      <w:proofErr w:type="gramStart"/>
      <w:r>
        <w:t xml:space="preserve">překročit </w:t>
      </w:r>
      <w:r w:rsidR="005F6186" w:rsidRPr="005F6186">
        <w:t xml:space="preserve"> v</w:t>
      </w:r>
      <w:proofErr w:type="gramEnd"/>
      <w:r w:rsidR="005F6186" w:rsidRPr="005F6186">
        <w:t xml:space="preserve"> Zadání </w:t>
      </w:r>
      <w:r w:rsidR="005F6186">
        <w:t>rozvojového</w:t>
      </w:r>
      <w:r w:rsidR="005F6186" w:rsidRPr="005F6186">
        <w:t xml:space="preserve"> požadavku stanovený rozsah pracnosti, </w:t>
      </w:r>
    </w:p>
    <w:p w14:paraId="1570D6CD" w14:textId="5025B083" w:rsidR="000B32DB" w:rsidRDefault="00A168D8" w:rsidP="000234F5">
      <w:pPr>
        <w:pStyle w:val="Odstavecseseznamem"/>
        <w:numPr>
          <w:ilvl w:val="0"/>
          <w:numId w:val="24"/>
        </w:numPr>
      </w:pPr>
      <w:r>
        <w:t xml:space="preserve">Požadavky na </w:t>
      </w:r>
      <w:proofErr w:type="gramStart"/>
      <w:r>
        <w:t xml:space="preserve">nezbytnou </w:t>
      </w:r>
      <w:r w:rsidR="000B32DB">
        <w:t xml:space="preserve"> součinnost</w:t>
      </w:r>
      <w:proofErr w:type="gramEnd"/>
      <w:r w:rsidR="000B32DB">
        <w:t xml:space="preserve"> </w:t>
      </w:r>
      <w:r w:rsidR="002D2475">
        <w:t>Zadavatele</w:t>
      </w:r>
      <w:r>
        <w:t xml:space="preserve"> při realizaci plnění;</w:t>
      </w:r>
    </w:p>
    <w:p w14:paraId="24ED3867" w14:textId="59992249" w:rsidR="000B32DB" w:rsidRDefault="000B32DB" w:rsidP="000234F5">
      <w:pPr>
        <w:pStyle w:val="Odstavecseseznamem"/>
        <w:numPr>
          <w:ilvl w:val="0"/>
          <w:numId w:val="24"/>
        </w:numPr>
      </w:pPr>
      <w:r>
        <w:t xml:space="preserve">Rizika realizace </w:t>
      </w:r>
      <w:proofErr w:type="gramStart"/>
      <w:r>
        <w:t>Rozvojov</w:t>
      </w:r>
      <w:r w:rsidR="009C3697">
        <w:t xml:space="preserve">ého </w:t>
      </w:r>
      <w:r>
        <w:t xml:space="preserve"> požadavk</w:t>
      </w:r>
      <w:r w:rsidR="009C3697">
        <w:t>u</w:t>
      </w:r>
      <w:proofErr w:type="gramEnd"/>
      <w:r>
        <w:t xml:space="preserve"> a způsoby jejich snížení</w:t>
      </w:r>
      <w:r w:rsidR="009C3697">
        <w:t>;</w:t>
      </w:r>
    </w:p>
    <w:p w14:paraId="3B998C04" w14:textId="77777777" w:rsidR="005F6186" w:rsidRDefault="005F6186" w:rsidP="005F6186">
      <w:pPr>
        <w:pStyle w:val="Odstavecseseznamem"/>
        <w:numPr>
          <w:ilvl w:val="0"/>
          <w:numId w:val="24"/>
        </w:numPr>
      </w:pPr>
      <w:r>
        <w:t>V</w:t>
      </w:r>
      <w:r w:rsidRPr="005F6186">
        <w:t xml:space="preserve">ymezení odpovědných zástupců </w:t>
      </w:r>
      <w:r>
        <w:t>Dodavatele</w:t>
      </w:r>
      <w:r w:rsidRPr="005F6186">
        <w:t xml:space="preserve"> a případných třetích stran podílejících se na realizaci plnění</w:t>
      </w:r>
    </w:p>
    <w:p w14:paraId="08C59FBB" w14:textId="2A7A1A5C" w:rsidR="0008094D" w:rsidRDefault="0008094D" w:rsidP="000234F5">
      <w:r>
        <w:t xml:space="preserve">Analýza rozvojového požadavku bude </w:t>
      </w:r>
      <w:r w:rsidR="009C3697">
        <w:t>Dodavatelem</w:t>
      </w:r>
      <w:r>
        <w:t xml:space="preserve"> vypracována bez nároku na dodatečnou úhradu, neboť náklady </w:t>
      </w:r>
      <w:r w:rsidR="009C3697">
        <w:t xml:space="preserve">Dodavatele </w:t>
      </w:r>
      <w:r>
        <w:t>s tím spojené jsou již promítnuty v ceně rozvoje.</w:t>
      </w:r>
    </w:p>
    <w:p w14:paraId="0348DB91" w14:textId="739DD85D" w:rsidR="009C3697" w:rsidRPr="0037132E" w:rsidRDefault="009C3697" w:rsidP="000234F5">
      <w:r w:rsidRPr="009C3697">
        <w:t xml:space="preserve">Souhlasí-li Zadavatel s Analýzou </w:t>
      </w:r>
      <w:proofErr w:type="gramStart"/>
      <w:r w:rsidRPr="009C3697">
        <w:t>rozvojového  požadavku</w:t>
      </w:r>
      <w:proofErr w:type="gramEnd"/>
      <w:r w:rsidRPr="009C3697">
        <w:t xml:space="preserve"> Dodavatele, zašle Dodavateli objednávku v souladu s Analýzou rozvojového požadavku</w:t>
      </w:r>
      <w:r>
        <w:t>, a to dle článku 3.5.10 Smlouvy.</w:t>
      </w:r>
    </w:p>
    <w:p w14:paraId="042277CB" w14:textId="77777777" w:rsidR="000B32DB" w:rsidRPr="00797FA7" w:rsidRDefault="000B32DB" w:rsidP="000234F5">
      <w:pPr>
        <w:pStyle w:val="Nadpis2"/>
      </w:pPr>
      <w:bookmarkStart w:id="90" w:name="_Toc518995399"/>
      <w:bookmarkStart w:id="91" w:name="_Toc518995400"/>
      <w:bookmarkStart w:id="92" w:name="_Toc518995401"/>
      <w:bookmarkStart w:id="93" w:name="_Toc518995402"/>
      <w:bookmarkStart w:id="94" w:name="_Toc518995403"/>
      <w:bookmarkStart w:id="95" w:name="_Toc518995404"/>
      <w:bookmarkStart w:id="96" w:name="_Toc518995405"/>
      <w:bookmarkEnd w:id="90"/>
      <w:bookmarkEnd w:id="91"/>
      <w:bookmarkEnd w:id="92"/>
      <w:bookmarkEnd w:id="93"/>
      <w:bookmarkEnd w:id="94"/>
      <w:bookmarkEnd w:id="95"/>
      <w:r w:rsidRPr="00797FA7">
        <w:t>Akceptace Služeb rozvoje</w:t>
      </w:r>
      <w:bookmarkEnd w:id="96"/>
    </w:p>
    <w:p w14:paraId="29507386" w14:textId="470EC51B" w:rsidR="00CB29D8" w:rsidRDefault="000B32DB" w:rsidP="0035719F">
      <w:pPr>
        <w:pStyle w:val="Bezmezer"/>
        <w:spacing w:line="360" w:lineRule="auto"/>
      </w:pPr>
      <w:r>
        <w:t>Po splnění Rozvojových požadavků je Dodavatel povinen předložit Akceptační protokol s výkazem skutečně odpracovaných člověkodní nebo jejich částí. Počet člověkodní v Akceptačním protokolu nesmí překročit počet člověkodní z </w:t>
      </w:r>
      <w:r w:rsidR="00071480">
        <w:t>Analýzy r</w:t>
      </w:r>
      <w:r>
        <w:t>ozvojových požadavků. Součástí akceptačního protokolu je dokumentace úprav systému případně zdrojový kód</w:t>
      </w:r>
      <w:r w:rsidR="00FC54DA">
        <w:t>.</w:t>
      </w:r>
    </w:p>
    <w:p w14:paraId="586CA396" w14:textId="5F32576A" w:rsidR="000B32DB" w:rsidRPr="00797FA7" w:rsidRDefault="000B32DB" w:rsidP="000234F5">
      <w:pPr>
        <w:pStyle w:val="Nadpis1"/>
      </w:pPr>
      <w:bookmarkStart w:id="97" w:name="_Toc518995406"/>
      <w:r w:rsidRPr="00797FA7">
        <w:t>Školení</w:t>
      </w:r>
      <w:bookmarkEnd w:id="97"/>
    </w:p>
    <w:p w14:paraId="5ACCA28F" w14:textId="77777777" w:rsidR="000B32DB" w:rsidRPr="00797FA7" w:rsidRDefault="000B32DB" w:rsidP="000234F5">
      <w:pPr>
        <w:pStyle w:val="Nadpis2"/>
      </w:pPr>
      <w:bookmarkStart w:id="98" w:name="_Toc518995407"/>
      <w:r w:rsidRPr="00797FA7">
        <w:t>Školení metodických pracovníků OSS</w:t>
      </w:r>
      <w:bookmarkEnd w:id="98"/>
    </w:p>
    <w:p w14:paraId="77852575" w14:textId="77777777" w:rsidR="000B32DB" w:rsidRDefault="000B32DB" w:rsidP="000234F5">
      <w:r>
        <w:t xml:space="preserve">Dodavatel zajistí uživatelská školení Klíčových </w:t>
      </w:r>
      <w:r w:rsidR="001F73AB">
        <w:t>uživatelů a Správců</w:t>
      </w:r>
      <w:r w:rsidR="00F323B6">
        <w:t xml:space="preserve"> OSS </w:t>
      </w:r>
      <w:r>
        <w:t>pro tyto počty frekventantů:</w:t>
      </w:r>
    </w:p>
    <w:p w14:paraId="49FAEDB8" w14:textId="77777777" w:rsidR="00F323B6" w:rsidRPr="00F323B6" w:rsidRDefault="00F323B6" w:rsidP="000234F5">
      <w:r w:rsidRPr="00F323B6">
        <w:t>MF – 40 Klíčových uživatelů, 1 Správce OSS</w:t>
      </w:r>
    </w:p>
    <w:p w14:paraId="3A7E7B32" w14:textId="77777777" w:rsidR="00F323B6" w:rsidRPr="00F323B6" w:rsidRDefault="00F323B6" w:rsidP="000234F5">
      <w:r w:rsidRPr="00F323B6">
        <w:t>GFŘ – 210 Klíčových uživatelů, 1 Správce OSS</w:t>
      </w:r>
    </w:p>
    <w:p w14:paraId="2148EE5B" w14:textId="77777777" w:rsidR="00F323B6" w:rsidRPr="00F323B6" w:rsidRDefault="00F323B6" w:rsidP="000234F5">
      <w:r>
        <w:lastRenderedPageBreak/>
        <w:t>GŘC – 86 Klíčových uživatelů, 2 Správci</w:t>
      </w:r>
      <w:r w:rsidRPr="00F323B6">
        <w:t xml:space="preserve"> OSS</w:t>
      </w:r>
    </w:p>
    <w:p w14:paraId="05ECCD96" w14:textId="77777777" w:rsidR="00F323B6" w:rsidRPr="00F323B6" w:rsidRDefault="00F323B6" w:rsidP="000234F5">
      <w:r w:rsidRPr="00F323B6">
        <w:t>ÚZSVM – 34 Klíčových uživatelů, 1 Správce OSS</w:t>
      </w:r>
    </w:p>
    <w:p w14:paraId="6897B3A1" w14:textId="77777777" w:rsidR="000B32DB" w:rsidRDefault="00F323B6" w:rsidP="000234F5">
      <w:r w:rsidRPr="00F323B6">
        <w:t>FAÚ – 4 Klíčoví uživatelé, 1 Správce OSS.</w:t>
      </w:r>
    </w:p>
    <w:p w14:paraId="1ED313E9" w14:textId="77777777" w:rsidR="000B32DB" w:rsidRDefault="000B32DB" w:rsidP="000234F5">
      <w:r>
        <w:t xml:space="preserve">Školení budou probíhat v kurzech v rozsahu dvou pracovních dnů, vždy pro skupinu 10 frekventantů. Frekventanti obdrží po absolvování školení učební materiály obsahující </w:t>
      </w:r>
      <w:r w:rsidR="006F514C">
        <w:t xml:space="preserve">náplň </w:t>
      </w:r>
      <w:r>
        <w:t>školení. Všechna školení budou probíhat v Praze v prostorách Zadavatele. Termín školení bude upřesněn v rámci tvorby realizačního harmonogramu v průběhu JŘSU.</w:t>
      </w:r>
    </w:p>
    <w:p w14:paraId="22AFA51E" w14:textId="77777777" w:rsidR="000B32DB" w:rsidRPr="0032315C" w:rsidRDefault="000B32DB" w:rsidP="000234F5">
      <w:r>
        <w:t>Pro funkcionality pokrývající činnosti Aktivního uživatele a Pasivního uživatele bude k dispozici příslušná dokumentace a video nápověda přístupná z prezentační vrstvy systému (portálu).</w:t>
      </w:r>
    </w:p>
    <w:p w14:paraId="475E30B6" w14:textId="77777777" w:rsidR="000B32DB" w:rsidRPr="00797FA7" w:rsidRDefault="000B32DB" w:rsidP="000234F5">
      <w:pPr>
        <w:pStyle w:val="Nadpis2"/>
      </w:pPr>
      <w:bookmarkStart w:id="99" w:name="_Toc518995408"/>
      <w:r w:rsidRPr="00797FA7">
        <w:t>Školení administrátorů první a druhé úrovně podpory</w:t>
      </w:r>
      <w:bookmarkEnd w:id="99"/>
    </w:p>
    <w:p w14:paraId="037F9488" w14:textId="77777777" w:rsidR="000B32DB" w:rsidRPr="00797FA7" w:rsidRDefault="000B32DB" w:rsidP="001F73AB">
      <w:pPr>
        <w:pStyle w:val="Nadpis3slovan"/>
      </w:pPr>
      <w:bookmarkStart w:id="100" w:name="_Toc518995409"/>
      <w:r w:rsidRPr="00797FA7">
        <w:t>Školení administrátorů první úrovně podpory</w:t>
      </w:r>
      <w:bookmarkEnd w:id="100"/>
    </w:p>
    <w:p w14:paraId="5071D3C9" w14:textId="77777777" w:rsidR="000B32DB" w:rsidRDefault="000B32DB" w:rsidP="000234F5">
      <w:pPr>
        <w:pStyle w:val="Odstavecseseznamem"/>
        <w:numPr>
          <w:ilvl w:val="0"/>
          <w:numId w:val="53"/>
        </w:numPr>
      </w:pPr>
      <w:r>
        <w:t>Základní architekturu modulů personálního systému</w:t>
      </w:r>
    </w:p>
    <w:p w14:paraId="39D6B091" w14:textId="77777777" w:rsidR="000B32DB" w:rsidRDefault="000B32DB" w:rsidP="000234F5">
      <w:pPr>
        <w:pStyle w:val="Odstavecseseznamem"/>
        <w:numPr>
          <w:ilvl w:val="0"/>
          <w:numId w:val="53"/>
        </w:numPr>
      </w:pPr>
      <w:r>
        <w:t>Základní konfiguraci modulů personálního systému</w:t>
      </w:r>
    </w:p>
    <w:p w14:paraId="7C408FC0" w14:textId="77777777" w:rsidR="000B32DB" w:rsidRDefault="000B32DB" w:rsidP="000234F5">
      <w:pPr>
        <w:pStyle w:val="Odstavecseseznamem"/>
        <w:numPr>
          <w:ilvl w:val="0"/>
          <w:numId w:val="53"/>
        </w:numPr>
      </w:pPr>
      <w:r>
        <w:t>Používané postupy v nejběžnějších problémech uživatelů z následujících oblastí:</w:t>
      </w:r>
    </w:p>
    <w:p w14:paraId="53D7BA3A" w14:textId="77777777" w:rsidR="000B32DB" w:rsidRDefault="000B32DB" w:rsidP="000234F5">
      <w:pPr>
        <w:pStyle w:val="Odstavecseseznamem"/>
        <w:numPr>
          <w:ilvl w:val="0"/>
          <w:numId w:val="54"/>
        </w:numPr>
      </w:pPr>
      <w:r>
        <w:t>Řízení uživatelských přístupů a hesel</w:t>
      </w:r>
    </w:p>
    <w:p w14:paraId="1610181E" w14:textId="77777777" w:rsidR="000B32DB" w:rsidRDefault="000B32DB" w:rsidP="000234F5">
      <w:pPr>
        <w:pStyle w:val="Odstavecseseznamem"/>
        <w:numPr>
          <w:ilvl w:val="0"/>
          <w:numId w:val="54"/>
        </w:numPr>
      </w:pPr>
      <w:r>
        <w:t>Obecné postupy v jednotlivých oblastech personálního systému (např</w:t>
      </w:r>
      <w:r w:rsidR="00DC64EF">
        <w:t>.</w:t>
      </w:r>
      <w:r>
        <w:t xml:space="preserve"> seznámení s</w:t>
      </w:r>
      <w:r w:rsidR="00DC64EF">
        <w:t> </w:t>
      </w:r>
      <w:r>
        <w:t xml:space="preserve">databází známých chyb systému, </w:t>
      </w:r>
      <w:proofErr w:type="spellStart"/>
      <w:r>
        <w:t>best-practices</w:t>
      </w:r>
      <w:proofErr w:type="spellEnd"/>
      <w:r>
        <w:t xml:space="preserve"> postupů, manuál pro pracovníky </w:t>
      </w:r>
      <w:proofErr w:type="spellStart"/>
      <w:r>
        <w:t>service</w:t>
      </w:r>
      <w:proofErr w:type="spellEnd"/>
      <w:r>
        <w:t xml:space="preserve"> </w:t>
      </w:r>
      <w:proofErr w:type="spellStart"/>
      <w:proofErr w:type="gramStart"/>
      <w:r>
        <w:t>desk</w:t>
      </w:r>
      <w:proofErr w:type="spellEnd"/>
      <w:r>
        <w:t>,</w:t>
      </w:r>
      <w:proofErr w:type="gramEnd"/>
      <w:r>
        <w:t xml:space="preserve"> apod.)</w:t>
      </w:r>
    </w:p>
    <w:p w14:paraId="0279F099" w14:textId="77777777" w:rsidR="00F31FB9" w:rsidRDefault="00F31FB9" w:rsidP="000234F5">
      <w:pPr>
        <w:pStyle w:val="Odstavecseseznamem"/>
        <w:numPr>
          <w:ilvl w:val="0"/>
          <w:numId w:val="53"/>
        </w:numPr>
      </w:pPr>
      <w:r>
        <w:t>Rozsah školení 2 pracovní dny pro 5 pracovníků.</w:t>
      </w:r>
    </w:p>
    <w:p w14:paraId="1B0FCBD1" w14:textId="77777777" w:rsidR="000B32DB" w:rsidRPr="00797FA7" w:rsidRDefault="000B32DB" w:rsidP="001F73AB">
      <w:pPr>
        <w:pStyle w:val="Nadpis3slovan"/>
      </w:pPr>
      <w:bookmarkStart w:id="101" w:name="_Toc518995410"/>
      <w:r w:rsidRPr="00797FA7">
        <w:t>Školení administrátorů druhé úrovně podpory</w:t>
      </w:r>
      <w:bookmarkEnd w:id="101"/>
    </w:p>
    <w:p w14:paraId="480AC72D" w14:textId="77777777" w:rsidR="000B32DB" w:rsidRDefault="000B32DB" w:rsidP="000234F5">
      <w:pPr>
        <w:pStyle w:val="Odstavecseseznamem"/>
        <w:numPr>
          <w:ilvl w:val="0"/>
          <w:numId w:val="38"/>
        </w:numPr>
      </w:pPr>
      <w:r>
        <w:t>Základní architekturu modulů personálního systému</w:t>
      </w:r>
    </w:p>
    <w:p w14:paraId="6087E74E" w14:textId="77777777" w:rsidR="000B32DB" w:rsidRDefault="000B32DB" w:rsidP="000234F5">
      <w:pPr>
        <w:pStyle w:val="Odstavecseseznamem"/>
        <w:numPr>
          <w:ilvl w:val="0"/>
          <w:numId w:val="38"/>
        </w:numPr>
      </w:pPr>
      <w:r>
        <w:t>Základní konfiguraci modulů person</w:t>
      </w:r>
      <w:r w:rsidR="00FC54DA">
        <w:t>á</w:t>
      </w:r>
      <w:r>
        <w:t>lního systému</w:t>
      </w:r>
    </w:p>
    <w:p w14:paraId="58C192FF" w14:textId="77777777" w:rsidR="000B32DB" w:rsidRDefault="000B32DB" w:rsidP="000234F5">
      <w:pPr>
        <w:pStyle w:val="Odstavecseseznamem"/>
        <w:numPr>
          <w:ilvl w:val="0"/>
          <w:numId w:val="38"/>
        </w:numPr>
      </w:pPr>
      <w:r>
        <w:t xml:space="preserve">Technická realizace business procesů v RPIS v jednotlivých modulech z následujících oblastí </w:t>
      </w:r>
    </w:p>
    <w:p w14:paraId="15311D8D" w14:textId="77777777" w:rsidR="000B32DB" w:rsidRDefault="000B32DB" w:rsidP="00D4357A">
      <w:pPr>
        <w:pStyle w:val="Bezmezer"/>
        <w:numPr>
          <w:ilvl w:val="0"/>
          <w:numId w:val="14"/>
        </w:numPr>
        <w:spacing w:line="360" w:lineRule="auto"/>
        <w:ind w:left="1068"/>
        <w:jc w:val="left"/>
      </w:pPr>
      <w:r>
        <w:t>Oblast Personalistika</w:t>
      </w:r>
    </w:p>
    <w:p w14:paraId="184766B1" w14:textId="77777777" w:rsidR="000B32DB" w:rsidRDefault="000B32DB" w:rsidP="000234F5">
      <w:pPr>
        <w:pStyle w:val="Odstavecseseznamem"/>
        <w:numPr>
          <w:ilvl w:val="0"/>
          <w:numId w:val="39"/>
        </w:numPr>
      </w:pPr>
      <w:r>
        <w:t>Zavedení zaměstnance do RPIS</w:t>
      </w:r>
    </w:p>
    <w:p w14:paraId="063B5E2F" w14:textId="77777777" w:rsidR="000B32DB" w:rsidRDefault="000B32DB" w:rsidP="000234F5">
      <w:pPr>
        <w:pStyle w:val="Odstavecseseznamem"/>
        <w:numPr>
          <w:ilvl w:val="0"/>
          <w:numId w:val="39"/>
        </w:numPr>
      </w:pPr>
      <w:r>
        <w:t>Změna osobních údajů</w:t>
      </w:r>
    </w:p>
    <w:p w14:paraId="2E98E84C" w14:textId="77777777" w:rsidR="000B32DB" w:rsidRDefault="000B32DB" w:rsidP="000234F5">
      <w:pPr>
        <w:pStyle w:val="Odstavecseseznamem"/>
        <w:numPr>
          <w:ilvl w:val="0"/>
          <w:numId w:val="39"/>
        </w:numPr>
      </w:pPr>
      <w:r>
        <w:t>Zadání dosavadní praxe pro zápočet a zařazení zaměstnance do platového stupně</w:t>
      </w:r>
    </w:p>
    <w:p w14:paraId="3B14806E" w14:textId="77777777" w:rsidR="000B32DB" w:rsidRDefault="000B32DB" w:rsidP="00D4357A">
      <w:pPr>
        <w:pStyle w:val="Bezmezer"/>
        <w:numPr>
          <w:ilvl w:val="0"/>
          <w:numId w:val="14"/>
        </w:numPr>
        <w:spacing w:line="360" w:lineRule="auto"/>
        <w:ind w:left="1068"/>
        <w:jc w:val="left"/>
      </w:pPr>
      <w:r>
        <w:t>Práce a mzdy</w:t>
      </w:r>
    </w:p>
    <w:p w14:paraId="1C8FC71E" w14:textId="77777777" w:rsidR="000B32DB" w:rsidRDefault="000B32DB" w:rsidP="000234F5">
      <w:pPr>
        <w:pStyle w:val="Odstavecseseznamem"/>
        <w:numPr>
          <w:ilvl w:val="0"/>
          <w:numId w:val="40"/>
        </w:numPr>
      </w:pPr>
      <w:r>
        <w:t>Zadání platových nároků</w:t>
      </w:r>
    </w:p>
    <w:p w14:paraId="52D6847E" w14:textId="77777777" w:rsidR="000B32DB" w:rsidRDefault="000B32DB" w:rsidP="000234F5">
      <w:pPr>
        <w:pStyle w:val="Odstavecseseznamem"/>
        <w:numPr>
          <w:ilvl w:val="0"/>
          <w:numId w:val="40"/>
        </w:numPr>
      </w:pPr>
      <w:r>
        <w:t>Výpočet platu</w:t>
      </w:r>
    </w:p>
    <w:p w14:paraId="0AA5B144" w14:textId="77777777" w:rsidR="000B32DB" w:rsidRDefault="000B32DB" w:rsidP="000234F5">
      <w:pPr>
        <w:pStyle w:val="Odstavecseseznamem"/>
        <w:numPr>
          <w:ilvl w:val="0"/>
          <w:numId w:val="40"/>
        </w:numPr>
      </w:pPr>
      <w:r>
        <w:t>Zadání nepřítomností</w:t>
      </w:r>
    </w:p>
    <w:p w14:paraId="118E28DD" w14:textId="77777777" w:rsidR="000B32DB" w:rsidRDefault="000B32DB" w:rsidP="000234F5">
      <w:pPr>
        <w:pStyle w:val="Odstavecseseznamem"/>
        <w:numPr>
          <w:ilvl w:val="0"/>
          <w:numId w:val="40"/>
        </w:numPr>
      </w:pPr>
      <w:r>
        <w:t>Měsíční zpracování výplat</w:t>
      </w:r>
    </w:p>
    <w:p w14:paraId="15C271BE" w14:textId="77777777" w:rsidR="000B32DB" w:rsidRDefault="000B32DB" w:rsidP="000234F5">
      <w:pPr>
        <w:pStyle w:val="Odstavecseseznamem"/>
        <w:numPr>
          <w:ilvl w:val="0"/>
          <w:numId w:val="40"/>
        </w:numPr>
      </w:pPr>
      <w:r>
        <w:t>Přehled o uzávěrkových operacích za zpracovávaný měsíc</w:t>
      </w:r>
    </w:p>
    <w:p w14:paraId="5F923620" w14:textId="77777777" w:rsidR="000B32DB" w:rsidRDefault="000B32DB" w:rsidP="000234F5">
      <w:pPr>
        <w:pStyle w:val="Odstavecseseznamem"/>
        <w:numPr>
          <w:ilvl w:val="0"/>
          <w:numId w:val="40"/>
        </w:numPr>
      </w:pPr>
      <w:r>
        <w:lastRenderedPageBreak/>
        <w:t>Přehled o sestavách pro účtárnu a vytvoření příkazů pro banky pro platy a povinné odvody</w:t>
      </w:r>
    </w:p>
    <w:p w14:paraId="07335AFF" w14:textId="77777777" w:rsidR="000B32DB" w:rsidRDefault="000B32DB" w:rsidP="000234F5">
      <w:pPr>
        <w:pStyle w:val="Odstavecseseznamem"/>
        <w:numPr>
          <w:ilvl w:val="0"/>
          <w:numId w:val="41"/>
        </w:numPr>
      </w:pPr>
      <w:r>
        <w:t>Opravy historických záznamů (pro chybná zadání, zpětně přiznané nároky)</w:t>
      </w:r>
    </w:p>
    <w:p w14:paraId="5836954B" w14:textId="77777777" w:rsidR="000B32DB" w:rsidRDefault="000B32DB" w:rsidP="000234F5">
      <w:pPr>
        <w:pStyle w:val="Odstavecseseznamem"/>
        <w:numPr>
          <w:ilvl w:val="0"/>
          <w:numId w:val="41"/>
        </w:numPr>
      </w:pPr>
      <w:r>
        <w:t>Práce s evidenčními a mzdovými listy</w:t>
      </w:r>
    </w:p>
    <w:p w14:paraId="410A41FA" w14:textId="77777777" w:rsidR="000B32DB" w:rsidRDefault="000B32DB" w:rsidP="000234F5">
      <w:pPr>
        <w:pStyle w:val="Odstavecseseznamem"/>
        <w:numPr>
          <w:ilvl w:val="0"/>
          <w:numId w:val="41"/>
        </w:numPr>
      </w:pPr>
      <w:r>
        <w:t>Znalost vazeb na zdravotní pojišťovny, SSZ a hlášení na RNP</w:t>
      </w:r>
    </w:p>
    <w:p w14:paraId="4191E498" w14:textId="77777777" w:rsidR="000B32DB" w:rsidRDefault="000B32DB" w:rsidP="000234F5">
      <w:pPr>
        <w:pStyle w:val="Odstavecseseznamem"/>
        <w:numPr>
          <w:ilvl w:val="0"/>
          <w:numId w:val="41"/>
        </w:numPr>
      </w:pPr>
      <w:r>
        <w:t>Znalost ročního zúčtování daní za zaměstnance</w:t>
      </w:r>
    </w:p>
    <w:p w14:paraId="14FB6DB8" w14:textId="77777777" w:rsidR="000B32DB" w:rsidRDefault="000B32DB" w:rsidP="000234F5">
      <w:pPr>
        <w:pStyle w:val="Odstavecseseznamem"/>
        <w:numPr>
          <w:ilvl w:val="0"/>
          <w:numId w:val="41"/>
        </w:numPr>
      </w:pPr>
      <w:r>
        <w:t>Obecná znalost práce se sestavami</w:t>
      </w:r>
    </w:p>
    <w:p w14:paraId="0CACDECC" w14:textId="77777777" w:rsidR="000B32DB" w:rsidRDefault="000B32DB" w:rsidP="000234F5">
      <w:pPr>
        <w:pStyle w:val="Odstavecseseznamem"/>
        <w:numPr>
          <w:ilvl w:val="0"/>
          <w:numId w:val="41"/>
        </w:numPr>
      </w:pPr>
      <w:r>
        <w:t>Znalost zpracovávání povinného podílu zaměstnávání osob se zdravotním postižením</w:t>
      </w:r>
    </w:p>
    <w:p w14:paraId="5EEBFF5D" w14:textId="77777777" w:rsidR="00F31FB9" w:rsidRDefault="00F31FB9" w:rsidP="000234F5">
      <w:pPr>
        <w:pStyle w:val="Odstavecseseznamem"/>
        <w:numPr>
          <w:ilvl w:val="0"/>
          <w:numId w:val="41"/>
        </w:numPr>
      </w:pPr>
      <w:r>
        <w:t>Rozsah školení 2 pracovní dny pro 5 pracovníků</w:t>
      </w:r>
    </w:p>
    <w:p w14:paraId="1EB08906" w14:textId="77777777" w:rsidR="000B32DB" w:rsidRPr="00797FA7" w:rsidRDefault="000B32DB" w:rsidP="000234F5">
      <w:pPr>
        <w:pStyle w:val="Nadpis1"/>
      </w:pPr>
      <w:bookmarkStart w:id="102" w:name="_Toc477512640"/>
      <w:bookmarkStart w:id="103" w:name="_Toc480447319"/>
      <w:bookmarkStart w:id="104" w:name="_Toc518995411"/>
      <w:r w:rsidRPr="00797FA7">
        <w:t>Další požadavky</w:t>
      </w:r>
      <w:bookmarkEnd w:id="102"/>
      <w:bookmarkEnd w:id="103"/>
      <w:bookmarkEnd w:id="104"/>
    </w:p>
    <w:p w14:paraId="758576C8" w14:textId="77777777" w:rsidR="000B32DB" w:rsidRPr="00797FA7" w:rsidRDefault="000B32DB" w:rsidP="000234F5">
      <w:pPr>
        <w:pStyle w:val="Nadpis2"/>
      </w:pPr>
      <w:bookmarkStart w:id="105" w:name="_Toc518995412"/>
      <w:r w:rsidRPr="00797FA7">
        <w:t>Migrace</w:t>
      </w:r>
      <w:bookmarkEnd w:id="105"/>
    </w:p>
    <w:p w14:paraId="1C2ABB10" w14:textId="77777777" w:rsidR="00FB7D36" w:rsidRDefault="006C4AE6" w:rsidP="00D4357A">
      <w:pPr>
        <w:pStyle w:val="Bezmezer"/>
        <w:spacing w:line="360" w:lineRule="auto"/>
      </w:pPr>
      <w:r>
        <w:t xml:space="preserve">Migrací dat se rozumí převod fyzicky uložených údajů (hodnot) ve stávajících personálních informačních systémech (dále jen „PIS“) do nového resortního personálního informačního systému (dále jen „RPIS“). Migrací dat není převod aplikační logiky zpracování dat používané ve stávajících PIS. </w:t>
      </w:r>
      <w:r w:rsidR="00851297">
        <w:t>Dodavatel</w:t>
      </w:r>
      <w:r w:rsidR="00FB7D36">
        <w:t xml:space="preserve"> navrhne rozhraní a postupy pro migrace dat ze stávajících systémů OSS a popíše nezbytnou organizační a technickou součinnost, již bude potřebovat. Data zahrnují jak podklady pro číselníky nutné pro provoz nového systému, tak historická data, jejichž uchování je dáno platnou legislativou. Pro každou OSS je nezbytné zajistit bezpečnost a důvěrnost vlastních dat. Požadavky jednotlivých OSS na migraci dat do nového systému jsou uvedeny níže.</w:t>
      </w:r>
    </w:p>
    <w:p w14:paraId="2E571793" w14:textId="77777777" w:rsidR="0095749D" w:rsidRDefault="0095749D" w:rsidP="0035719F">
      <w:pPr>
        <w:spacing w:before="0" w:line="276" w:lineRule="auto"/>
      </w:pPr>
      <w:r>
        <w:rPr>
          <w:b/>
        </w:rPr>
        <w:t>M</w:t>
      </w:r>
      <w:r w:rsidRPr="0035719F">
        <w:rPr>
          <w:b/>
        </w:rPr>
        <w:t xml:space="preserve">igrace bude rozdělena na 2 části – migrace živých </w:t>
      </w:r>
      <w:proofErr w:type="gramStart"/>
      <w:r w:rsidRPr="0035719F">
        <w:rPr>
          <w:b/>
        </w:rPr>
        <w:t>dat</w:t>
      </w:r>
      <w:r>
        <w:t xml:space="preserve">  a</w:t>
      </w:r>
      <w:proofErr w:type="gramEnd"/>
      <w:r>
        <w:t xml:space="preserve"> </w:t>
      </w:r>
      <w:r w:rsidRPr="0035719F">
        <w:rPr>
          <w:b/>
        </w:rPr>
        <w:t>archiv pro každou OSS</w:t>
      </w:r>
      <w:r>
        <w:t>.</w:t>
      </w:r>
    </w:p>
    <w:p w14:paraId="5E30362C" w14:textId="6A7680EC" w:rsidR="0095749D" w:rsidRDefault="0095749D" w:rsidP="0035719F">
      <w:pPr>
        <w:spacing w:before="0" w:line="276" w:lineRule="auto"/>
        <w:rPr>
          <w:ins w:id="106" w:author="Autor"/>
          <w:b/>
          <w:u w:val="single"/>
        </w:rPr>
      </w:pPr>
      <w:r w:rsidRPr="0095749D">
        <w:rPr>
          <w:b/>
          <w:u w:val="single"/>
        </w:rPr>
        <w:t>Migrace „živých</w:t>
      </w:r>
      <w:r w:rsidR="006C4AE6">
        <w:rPr>
          <w:b/>
          <w:u w:val="single"/>
        </w:rPr>
        <w:t>“</w:t>
      </w:r>
      <w:r w:rsidRPr="0095749D">
        <w:rPr>
          <w:b/>
          <w:u w:val="single"/>
        </w:rPr>
        <w:t xml:space="preserve"> dat:</w:t>
      </w:r>
    </w:p>
    <w:p w14:paraId="5F3CDF6F" w14:textId="1929DA6F" w:rsidR="0035719F" w:rsidRDefault="0035719F" w:rsidP="0035719F">
      <w:pPr>
        <w:spacing w:before="0" w:line="276" w:lineRule="auto"/>
      </w:pPr>
      <w:ins w:id="107" w:author="Autor">
        <w:r>
          <w:t>Migrace živých dat se bude zahrnovat:</w:t>
        </w:r>
      </w:ins>
    </w:p>
    <w:p w14:paraId="7A9B12AB" w14:textId="295CDB2E" w:rsidR="00DC1DBC" w:rsidRDefault="00DC1DBC" w:rsidP="0035719F">
      <w:pPr>
        <w:pStyle w:val="Bezmezer"/>
        <w:numPr>
          <w:ilvl w:val="1"/>
          <w:numId w:val="60"/>
        </w:numPr>
        <w:spacing w:after="120" w:line="276" w:lineRule="auto"/>
      </w:pPr>
      <w:bookmarkStart w:id="108" w:name="_Hlk517855476"/>
      <w:r>
        <w:t xml:space="preserve">osoby s platným pracovněprávním / </w:t>
      </w:r>
      <w:proofErr w:type="spellStart"/>
      <w:r>
        <w:t>služebněprávním</w:t>
      </w:r>
      <w:proofErr w:type="spellEnd"/>
      <w:r>
        <w:t xml:space="preserve"> vztahem ke dni migrace dat v rozsahu údajů zajišťujícím řádný výkon práv a povinností zaměstnavatele vyplývajících z legislativy platné ke dni migrace dat nebo vyplývajících z vnitřních předpisů organizační složky státu (dále jen „OSS“) platných ke dni migrace dat</w:t>
      </w:r>
      <w:r w:rsidR="0034727B">
        <w:t>;</w:t>
      </w:r>
    </w:p>
    <w:p w14:paraId="4B38048F" w14:textId="77777777" w:rsidR="0035719F" w:rsidRDefault="00DC1DBC" w:rsidP="005B579B">
      <w:pPr>
        <w:pStyle w:val="Bezmezer"/>
        <w:numPr>
          <w:ilvl w:val="1"/>
          <w:numId w:val="60"/>
        </w:numPr>
        <w:spacing w:after="120" w:line="276" w:lineRule="auto"/>
        <w:rPr>
          <w:ins w:id="109" w:author="Autor"/>
        </w:rPr>
      </w:pPr>
      <w:r>
        <w:t xml:space="preserve">osoby bez platného pracovněprávního / </w:t>
      </w:r>
      <w:proofErr w:type="spellStart"/>
      <w:r>
        <w:t>služebněprávního</w:t>
      </w:r>
      <w:proofErr w:type="spellEnd"/>
      <w:r>
        <w:t xml:space="preserve"> vztahu, u kterých ke dni migrace dat trvají práva a povinnosti související s předchozím zaměstnáváním těchto osob</w:t>
      </w:r>
      <w:ins w:id="110" w:author="Autor">
        <w:r w:rsidR="0035719F">
          <w:t>.</w:t>
        </w:r>
      </w:ins>
      <w:del w:id="111" w:author="Autor">
        <w:r w:rsidDel="0035719F">
          <w:delText>, např.:</w:delText>
        </w:r>
      </w:del>
    </w:p>
    <w:p w14:paraId="5847F4B2" w14:textId="70BF4115" w:rsidR="0035719F" w:rsidRDefault="0035719F">
      <w:pPr>
        <w:pStyle w:val="Bezmezer"/>
        <w:spacing w:after="120" w:line="276" w:lineRule="auto"/>
        <w:pPrChange w:id="112" w:author="Autor">
          <w:pPr>
            <w:pStyle w:val="Bezmezer"/>
            <w:numPr>
              <w:ilvl w:val="1"/>
              <w:numId w:val="60"/>
            </w:numPr>
            <w:spacing w:after="120" w:line="276" w:lineRule="auto"/>
            <w:ind w:left="1080" w:hanging="360"/>
          </w:pPr>
        </w:pPrChange>
      </w:pPr>
      <w:ins w:id="113" w:author="Autor">
        <w:r>
          <w:t>Ve vztahu k výše uvedeným osobám se jedná o data umožňující:</w:t>
        </w:r>
      </w:ins>
    </w:p>
    <w:p w14:paraId="60237863" w14:textId="6A512BFB" w:rsidR="00DC1DBC" w:rsidRDefault="00DC1DBC" w:rsidP="0035719F">
      <w:pPr>
        <w:pStyle w:val="Bezmezer"/>
        <w:numPr>
          <w:ilvl w:val="2"/>
          <w:numId w:val="60"/>
        </w:numPr>
        <w:spacing w:after="120" w:line="276" w:lineRule="auto"/>
      </w:pPr>
      <w:r>
        <w:t>provedení ročního zúčtování daně, j</w:t>
      </w:r>
      <w:r w:rsidRPr="00CC27D2">
        <w:t>edná se o data umožňující vytvoření ročních přehledů a statistik daných legislativou nebo vnitřní metodikou za předcházející rok</w:t>
      </w:r>
      <w:r>
        <w:t>,</w:t>
      </w:r>
      <w:r w:rsidRPr="00CC27D2">
        <w:t xml:space="preserve"> </w:t>
      </w:r>
      <w:r>
        <w:t>p</w:t>
      </w:r>
      <w:r w:rsidRPr="00CC27D2">
        <w:t>ředpokládáme-li provedení migrace k 31. 12., jedná se fakticky o 24 měsíců</w:t>
      </w:r>
      <w:r w:rsidR="0034727B">
        <w:t>;</w:t>
      </w:r>
    </w:p>
    <w:p w14:paraId="4BCE4A6D" w14:textId="7430AD53" w:rsidR="00DC1DBC" w:rsidRDefault="00DC1DBC" w:rsidP="0035719F">
      <w:pPr>
        <w:pStyle w:val="Bezmezer"/>
        <w:numPr>
          <w:ilvl w:val="2"/>
          <w:numId w:val="60"/>
        </w:numPr>
        <w:spacing w:after="120" w:line="276" w:lineRule="auto"/>
      </w:pPr>
      <w:r>
        <w:t>stanovení a výplat</w:t>
      </w:r>
      <w:ins w:id="114" w:author="Autor">
        <w:r w:rsidR="0035719F">
          <w:t>u</w:t>
        </w:r>
      </w:ins>
      <w:del w:id="115" w:author="Autor">
        <w:r w:rsidDel="0035719F">
          <w:delText>a</w:delText>
        </w:r>
      </w:del>
      <w:r>
        <w:t xml:space="preserve"> výsluhových nároků příslušníků bezpečnostních sborů podle zákona č. 361/2003 Sb., o služebním poměru příslušníků bezpečnostních sborů, ve znění pozdějších předpisů</w:t>
      </w:r>
      <w:r w:rsidR="0034727B">
        <w:t>;</w:t>
      </w:r>
    </w:p>
    <w:p w14:paraId="440A16FB" w14:textId="77E53A90" w:rsidR="00DC1DBC" w:rsidRDefault="00DC1DBC" w:rsidP="0035719F">
      <w:pPr>
        <w:pStyle w:val="Bezmezer"/>
        <w:numPr>
          <w:ilvl w:val="2"/>
          <w:numId w:val="60"/>
        </w:numPr>
        <w:spacing w:after="120" w:line="276" w:lineRule="auto"/>
      </w:pPr>
      <w:r>
        <w:t>plnění povinností v oblasti zaměstnávání osob se zdravotním postižením (např.: ohlášení plnění povinného podílu osob se zdravotním postižením na celkovém počtu zaměstnanců zaměstnavatele)</w:t>
      </w:r>
      <w:r w:rsidR="0034727B">
        <w:t>;</w:t>
      </w:r>
    </w:p>
    <w:p w14:paraId="52207DCA" w14:textId="30048C84" w:rsidR="00DC1DBC" w:rsidRDefault="00DC1DBC" w:rsidP="0035719F">
      <w:pPr>
        <w:pStyle w:val="Bezmezer"/>
        <w:numPr>
          <w:ilvl w:val="2"/>
          <w:numId w:val="60"/>
        </w:numPr>
        <w:spacing w:after="120" w:line="276" w:lineRule="auto"/>
      </w:pPr>
      <w:r>
        <w:lastRenderedPageBreak/>
        <w:t>zpracování statistických výkazů (např.: výkaz o úplných nákladech práce)</w:t>
      </w:r>
      <w:r w:rsidR="0034727B">
        <w:t>;</w:t>
      </w:r>
    </w:p>
    <w:p w14:paraId="438689B8" w14:textId="398F7480" w:rsidR="00DC1DBC" w:rsidRPr="00CC27D2" w:rsidRDefault="00DC1DBC" w:rsidP="0035719F">
      <w:pPr>
        <w:pStyle w:val="Bezmezer"/>
        <w:numPr>
          <w:ilvl w:val="2"/>
          <w:numId w:val="60"/>
        </w:numPr>
        <w:spacing w:after="120" w:line="276" w:lineRule="auto"/>
      </w:pPr>
      <w:r>
        <w:t>zpracování dat pro informační systém o platu, informační systém o služebním příjmu (zpracování dat v původních PIS lze očekávat pouze za předpokladu spuštění rutinního provozu nového RPIS k 1.1. daného kalendářního roku)</w:t>
      </w:r>
      <w:bookmarkEnd w:id="108"/>
      <w:r w:rsidR="0034727B">
        <w:t>.</w:t>
      </w:r>
    </w:p>
    <w:p w14:paraId="1B5E41CB" w14:textId="77777777" w:rsidR="00DC1DBC" w:rsidRDefault="00DC1DBC" w:rsidP="0035719F">
      <w:pPr>
        <w:pStyle w:val="Bezmezer"/>
        <w:spacing w:after="120" w:line="276" w:lineRule="auto"/>
        <w:rPr>
          <w:b/>
          <w:u w:val="single"/>
        </w:rPr>
      </w:pPr>
    </w:p>
    <w:p w14:paraId="0A0EDC72" w14:textId="0B908507" w:rsidR="007D71C0" w:rsidRDefault="0095749D" w:rsidP="0035719F">
      <w:pPr>
        <w:pStyle w:val="Bezmezer"/>
        <w:spacing w:after="120" w:line="276" w:lineRule="auto"/>
      </w:pPr>
      <w:r w:rsidRPr="0081344A">
        <w:rPr>
          <w:b/>
          <w:u w:val="single"/>
        </w:rPr>
        <w:t>Migrace archivu</w:t>
      </w:r>
      <w:r w:rsidR="00E66BF4">
        <w:rPr>
          <w:b/>
          <w:u w:val="single"/>
        </w:rPr>
        <w:t xml:space="preserve"> nebo také označení Sekundární migrace dat</w:t>
      </w:r>
      <w:r w:rsidR="002F4474">
        <w:rPr>
          <w:b/>
          <w:u w:val="single"/>
        </w:rPr>
        <w:t xml:space="preserve"> </w:t>
      </w:r>
      <w:r w:rsidR="002F4474" w:rsidRPr="0035719F">
        <w:rPr>
          <w:u w:val="single"/>
        </w:rPr>
        <w:t>bude zahrnovat</w:t>
      </w:r>
      <w:r w:rsidRPr="0081344A">
        <w:rPr>
          <w:b/>
          <w:u w:val="single"/>
        </w:rPr>
        <w:t>:</w:t>
      </w:r>
    </w:p>
    <w:p w14:paraId="772BB0C4" w14:textId="424C1AE9" w:rsidR="00DC1DBC" w:rsidRDefault="00DC1DBC" w:rsidP="0035719F">
      <w:pPr>
        <w:pStyle w:val="Bezmezer"/>
        <w:numPr>
          <w:ilvl w:val="1"/>
          <w:numId w:val="60"/>
        </w:numPr>
        <w:spacing w:after="120" w:line="276" w:lineRule="auto"/>
      </w:pPr>
      <w:r>
        <w:t xml:space="preserve">osoby bez platného pracovněprávního / </w:t>
      </w:r>
      <w:proofErr w:type="spellStart"/>
      <w:r>
        <w:t>služebněprávního</w:t>
      </w:r>
      <w:proofErr w:type="spellEnd"/>
      <w:r>
        <w:t xml:space="preserve"> vztahu nespadající do části migrace</w:t>
      </w:r>
      <w:r w:rsidR="002F4474">
        <w:t xml:space="preserve"> živých dat</w:t>
      </w:r>
    </w:p>
    <w:p w14:paraId="6229479C" w14:textId="7CB12D6A" w:rsidR="00DC1DBC" w:rsidRDefault="00DC1DBC" w:rsidP="0035719F">
      <w:pPr>
        <w:pStyle w:val="Bezmezer"/>
        <w:numPr>
          <w:ilvl w:val="2"/>
          <w:numId w:val="60"/>
        </w:numPr>
        <w:spacing w:after="120" w:line="276" w:lineRule="auto"/>
      </w:pPr>
      <w:r>
        <w:t xml:space="preserve">jsou-li data těchto osob uložena v datovém zdroji, shodném s datovým zdrojem pro migraci </w:t>
      </w:r>
      <w:r w:rsidR="002F4474">
        <w:t xml:space="preserve">živých </w:t>
      </w:r>
      <w:r>
        <w:t>dat a se stejnou datovou strukturou, tj. je splněna podmínka, že migrace těchto dat představuje pouze nárůst strojového času pro provedení migrace (není třeba vytvářet nové schéma mapování údajů mezi PIS a RPIS ani vytvářet datová propojení na jiné datové zdroje), považují se tato data za součást základní části migrace</w:t>
      </w:r>
    </w:p>
    <w:p w14:paraId="64AD27FA" w14:textId="77777777" w:rsidR="00DC1DBC" w:rsidRDefault="00DC1DBC" w:rsidP="0035719F">
      <w:pPr>
        <w:pStyle w:val="Bezmezer"/>
        <w:numPr>
          <w:ilvl w:val="1"/>
          <w:numId w:val="60"/>
        </w:numPr>
        <w:spacing w:after="120" w:line="276" w:lineRule="auto"/>
      </w:pPr>
      <w:r>
        <w:t>data vztahující se k osobám patřícím do základní části migrace, která však nesplňují podmínku uplatňování práv a povinností vyplývajících z legislativy platné ke dni migrace dat nebo vyplývajících z vnitřních předpisů OSS platných ke dni migrace dat (např.: údaje vztahující se k účasti zaměstnanců na důchodovém spoření podle zákona č. 426/2011 Sb., údaje o hodnostech a hodnostním postupu příslušníků podle předchozí právní úpravy služebního poměru příslušníků (zákon č. 186/1992 Sb.), …)</w:t>
      </w:r>
    </w:p>
    <w:p w14:paraId="61E388C5" w14:textId="77777777" w:rsidR="00DC1DBC" w:rsidRDefault="00DC1DBC" w:rsidP="0035719F">
      <w:pPr>
        <w:pStyle w:val="Bezmezer"/>
        <w:numPr>
          <w:ilvl w:val="1"/>
          <w:numId w:val="60"/>
        </w:numPr>
        <w:spacing w:after="120" w:line="276" w:lineRule="auto"/>
      </w:pPr>
      <w:r>
        <w:t>převod „tiskových“ výstupů a datových souborů ve formátu odpovídajícím formátu jejich prvotního zpracování</w:t>
      </w:r>
    </w:p>
    <w:p w14:paraId="7102DD6F" w14:textId="77777777" w:rsidR="00C911F4" w:rsidRDefault="00C911F4" w:rsidP="0035719F">
      <w:pPr>
        <w:pStyle w:val="Bezmezer"/>
        <w:spacing w:after="120" w:line="276" w:lineRule="auto"/>
      </w:pPr>
    </w:p>
    <w:p w14:paraId="15F5CC6F" w14:textId="1FBCA195" w:rsidR="00C911F4" w:rsidRDefault="009E2FD9" w:rsidP="0035719F">
      <w:pPr>
        <w:pStyle w:val="Bezmezer"/>
        <w:spacing w:after="120" w:line="276" w:lineRule="auto"/>
      </w:pPr>
      <w:r>
        <w:t xml:space="preserve">Přehled datových oblastí k migraci pro všechny tři personálně legislativní režimy je </w:t>
      </w:r>
      <w:r w:rsidR="009246C7">
        <w:t>následujících tabulkách</w:t>
      </w:r>
      <w:r>
        <w:t xml:space="preserve">. Pro migraci „živých“ dat budou migrovány všechny zde uvedené datové oblasti. Rozsah migrace datových oblastí do archivu bude předmětem </w:t>
      </w:r>
      <w:proofErr w:type="spellStart"/>
      <w:r>
        <w:t>předimplementační</w:t>
      </w:r>
      <w:proofErr w:type="spellEnd"/>
      <w:r>
        <w:t xml:space="preserve"> analýzy. </w:t>
      </w:r>
    </w:p>
    <w:p w14:paraId="06BD2FE4" w14:textId="77777777" w:rsidR="009246C7" w:rsidRDefault="009246C7" w:rsidP="0035719F">
      <w:pPr>
        <w:pStyle w:val="Bezmezer"/>
        <w:spacing w:after="120" w:line="276" w:lineRule="auto"/>
        <w:rPr>
          <w:b/>
          <w:bCs/>
          <w:szCs w:val="18"/>
        </w:rPr>
      </w:pPr>
    </w:p>
    <w:p w14:paraId="5FD790DA" w14:textId="77777777" w:rsidR="00FB23AD" w:rsidRDefault="00FB23AD" w:rsidP="0035719F">
      <w:pPr>
        <w:pStyle w:val="Bezmezer"/>
        <w:spacing w:after="120" w:line="276" w:lineRule="auto"/>
        <w:rPr>
          <w:b/>
          <w:bCs/>
          <w:szCs w:val="18"/>
        </w:rPr>
      </w:pPr>
    </w:p>
    <w:p w14:paraId="13809973" w14:textId="77777777" w:rsidR="00FB23AD" w:rsidRDefault="00FB23AD" w:rsidP="0035719F">
      <w:pPr>
        <w:pStyle w:val="Bezmezer"/>
        <w:spacing w:after="120" w:line="276" w:lineRule="auto"/>
        <w:rPr>
          <w:b/>
          <w:bCs/>
          <w:szCs w:val="18"/>
        </w:rPr>
      </w:pPr>
    </w:p>
    <w:p w14:paraId="51FB19A4" w14:textId="77777777" w:rsidR="00FB23AD" w:rsidRDefault="00FB23AD" w:rsidP="0035719F">
      <w:pPr>
        <w:pStyle w:val="Bezmezer"/>
        <w:spacing w:after="120" w:line="276" w:lineRule="auto"/>
        <w:rPr>
          <w:b/>
          <w:bCs/>
          <w:szCs w:val="18"/>
        </w:rPr>
      </w:pPr>
    </w:p>
    <w:p w14:paraId="6EC97A28" w14:textId="77777777" w:rsidR="00FB23AD" w:rsidRDefault="00FB23AD" w:rsidP="0035719F">
      <w:pPr>
        <w:pStyle w:val="Bezmezer"/>
        <w:spacing w:after="120" w:line="276" w:lineRule="auto"/>
        <w:rPr>
          <w:b/>
          <w:bCs/>
          <w:szCs w:val="18"/>
        </w:rPr>
      </w:pPr>
    </w:p>
    <w:p w14:paraId="04734922" w14:textId="77777777" w:rsidR="00FB23AD" w:rsidRDefault="00FB23AD">
      <w:pPr>
        <w:pStyle w:val="Bezmezer"/>
        <w:rPr>
          <w:b/>
          <w:bCs/>
          <w:szCs w:val="18"/>
        </w:rPr>
      </w:pPr>
    </w:p>
    <w:p w14:paraId="27B000DF" w14:textId="77777777" w:rsidR="00FB23AD" w:rsidRDefault="00FB23AD">
      <w:pPr>
        <w:pStyle w:val="Bezmezer"/>
        <w:rPr>
          <w:b/>
          <w:bCs/>
          <w:szCs w:val="18"/>
        </w:rPr>
      </w:pPr>
    </w:p>
    <w:p w14:paraId="6D6788DD" w14:textId="77777777" w:rsidR="00FB23AD" w:rsidRDefault="00FB23AD">
      <w:pPr>
        <w:pStyle w:val="Bezmezer"/>
        <w:rPr>
          <w:b/>
          <w:bCs/>
          <w:szCs w:val="18"/>
        </w:rPr>
      </w:pPr>
    </w:p>
    <w:p w14:paraId="1E293C10" w14:textId="77777777" w:rsidR="00FB23AD" w:rsidRDefault="00FB23AD">
      <w:pPr>
        <w:pStyle w:val="Bezmezer"/>
        <w:rPr>
          <w:b/>
          <w:bCs/>
          <w:szCs w:val="18"/>
        </w:rPr>
      </w:pPr>
    </w:p>
    <w:p w14:paraId="228F98D6" w14:textId="37FA7362" w:rsidR="009246C7" w:rsidRDefault="009246C7">
      <w:pPr>
        <w:pStyle w:val="Bezmezer"/>
      </w:pPr>
      <w:r>
        <w:rPr>
          <w:b/>
          <w:bCs/>
          <w:szCs w:val="18"/>
        </w:rPr>
        <w:t>O</w:t>
      </w:r>
      <w:r w:rsidRPr="00BE294D">
        <w:rPr>
          <w:b/>
          <w:bCs/>
          <w:szCs w:val="18"/>
        </w:rPr>
        <w:t>blast pracovněprávního vztahu</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245"/>
        <w:gridCol w:w="3827"/>
      </w:tblGrid>
      <w:tr w:rsidR="009246C7" w14:paraId="209252B5" w14:textId="77777777" w:rsidTr="0061276A">
        <w:trPr>
          <w:trHeight w:val="328"/>
          <w:jc w:val="center"/>
        </w:trPr>
        <w:tc>
          <w:tcPr>
            <w:tcW w:w="675" w:type="dxa"/>
          </w:tcPr>
          <w:p w14:paraId="77C4AC79" w14:textId="77777777" w:rsidR="009246C7" w:rsidRDefault="009246C7" w:rsidP="0061276A">
            <w:pPr>
              <w:pStyle w:val="Default"/>
              <w:ind w:left="-37"/>
              <w:rPr>
                <w:b/>
                <w:bCs/>
                <w:sz w:val="18"/>
                <w:szCs w:val="18"/>
              </w:rPr>
            </w:pPr>
            <w:bookmarkStart w:id="116" w:name="_GoBack"/>
          </w:p>
        </w:tc>
        <w:tc>
          <w:tcPr>
            <w:tcW w:w="5245" w:type="dxa"/>
          </w:tcPr>
          <w:p w14:paraId="4F19983D" w14:textId="6D2CF156" w:rsidR="009246C7" w:rsidRDefault="009246C7" w:rsidP="0061276A">
            <w:pPr>
              <w:pStyle w:val="Default"/>
              <w:rPr>
                <w:sz w:val="18"/>
                <w:szCs w:val="18"/>
              </w:rPr>
            </w:pPr>
          </w:p>
        </w:tc>
        <w:tc>
          <w:tcPr>
            <w:tcW w:w="3827" w:type="dxa"/>
          </w:tcPr>
          <w:p w14:paraId="23F246C9" w14:textId="77777777" w:rsidR="009246C7" w:rsidRDefault="009246C7" w:rsidP="0061276A">
            <w:pPr>
              <w:pStyle w:val="Default"/>
              <w:rPr>
                <w:sz w:val="18"/>
                <w:szCs w:val="18"/>
              </w:rPr>
            </w:pPr>
            <w:r>
              <w:rPr>
                <w:b/>
                <w:bCs/>
                <w:sz w:val="18"/>
                <w:szCs w:val="18"/>
              </w:rPr>
              <w:t>Datová věta pro uložení údajů nezbytných pro řádný výkon práv a povinností v dané oblasti pracovněprávního vztahu.</w:t>
            </w:r>
          </w:p>
        </w:tc>
      </w:tr>
      <w:tr w:rsidR="009246C7" w14:paraId="11BA7E0D" w14:textId="77777777" w:rsidTr="0061276A">
        <w:trPr>
          <w:trHeight w:val="91"/>
          <w:jc w:val="center"/>
        </w:trPr>
        <w:tc>
          <w:tcPr>
            <w:tcW w:w="675" w:type="dxa"/>
          </w:tcPr>
          <w:p w14:paraId="287B9A62" w14:textId="77777777" w:rsidR="009246C7" w:rsidRDefault="009246C7" w:rsidP="0061276A">
            <w:pPr>
              <w:pStyle w:val="Default"/>
              <w:rPr>
                <w:sz w:val="18"/>
                <w:szCs w:val="18"/>
              </w:rPr>
            </w:pPr>
            <w:r>
              <w:rPr>
                <w:sz w:val="18"/>
                <w:szCs w:val="18"/>
              </w:rPr>
              <w:t>1.1.</w:t>
            </w:r>
          </w:p>
        </w:tc>
        <w:tc>
          <w:tcPr>
            <w:tcW w:w="5245" w:type="dxa"/>
          </w:tcPr>
          <w:p w14:paraId="28DE7706" w14:textId="77777777" w:rsidR="009246C7" w:rsidRDefault="009246C7" w:rsidP="0061276A">
            <w:pPr>
              <w:pStyle w:val="Default"/>
              <w:rPr>
                <w:sz w:val="18"/>
                <w:szCs w:val="18"/>
              </w:rPr>
            </w:pPr>
            <w:r>
              <w:rPr>
                <w:sz w:val="18"/>
                <w:szCs w:val="18"/>
              </w:rPr>
              <w:t>výběr nových zaměstnanců</w:t>
            </w:r>
          </w:p>
        </w:tc>
        <w:tc>
          <w:tcPr>
            <w:tcW w:w="3827" w:type="dxa"/>
          </w:tcPr>
          <w:p w14:paraId="7988D75A" w14:textId="77777777" w:rsidR="009246C7" w:rsidRDefault="009246C7" w:rsidP="0061276A">
            <w:pPr>
              <w:pStyle w:val="Default"/>
              <w:rPr>
                <w:sz w:val="18"/>
                <w:szCs w:val="18"/>
              </w:rPr>
            </w:pPr>
          </w:p>
        </w:tc>
      </w:tr>
      <w:tr w:rsidR="009246C7" w14:paraId="445E3D93" w14:textId="77777777" w:rsidTr="0061276A">
        <w:trPr>
          <w:trHeight w:val="91"/>
          <w:jc w:val="center"/>
        </w:trPr>
        <w:tc>
          <w:tcPr>
            <w:tcW w:w="675" w:type="dxa"/>
            <w:vMerge w:val="restart"/>
          </w:tcPr>
          <w:p w14:paraId="3A8270FF" w14:textId="77777777" w:rsidR="009246C7" w:rsidRDefault="009246C7" w:rsidP="0061276A">
            <w:pPr>
              <w:pStyle w:val="Default"/>
              <w:rPr>
                <w:sz w:val="18"/>
                <w:szCs w:val="18"/>
              </w:rPr>
            </w:pPr>
            <w:r>
              <w:rPr>
                <w:sz w:val="18"/>
                <w:szCs w:val="18"/>
              </w:rPr>
              <w:t>1.2.</w:t>
            </w:r>
          </w:p>
        </w:tc>
        <w:tc>
          <w:tcPr>
            <w:tcW w:w="5245" w:type="dxa"/>
            <w:vMerge w:val="restart"/>
          </w:tcPr>
          <w:p w14:paraId="3935A9EC" w14:textId="77777777" w:rsidR="009246C7" w:rsidRDefault="009246C7" w:rsidP="0061276A">
            <w:pPr>
              <w:pStyle w:val="Default"/>
              <w:rPr>
                <w:sz w:val="18"/>
                <w:szCs w:val="18"/>
              </w:rPr>
            </w:pPr>
            <w:r>
              <w:rPr>
                <w:sz w:val="18"/>
                <w:szCs w:val="18"/>
              </w:rPr>
              <w:t>vznik pracovního poměru</w:t>
            </w:r>
          </w:p>
        </w:tc>
        <w:tc>
          <w:tcPr>
            <w:tcW w:w="3827" w:type="dxa"/>
          </w:tcPr>
          <w:p w14:paraId="5AC4A0EB" w14:textId="77777777" w:rsidR="009246C7" w:rsidRDefault="009246C7" w:rsidP="0061276A">
            <w:pPr>
              <w:pStyle w:val="Default"/>
              <w:rPr>
                <w:sz w:val="18"/>
                <w:szCs w:val="18"/>
              </w:rPr>
            </w:pPr>
            <w:r>
              <w:rPr>
                <w:sz w:val="18"/>
                <w:szCs w:val="18"/>
              </w:rPr>
              <w:t>základní údaje o osobě</w:t>
            </w:r>
          </w:p>
        </w:tc>
      </w:tr>
      <w:tr w:rsidR="009246C7" w14:paraId="6E77C568" w14:textId="77777777" w:rsidTr="0061276A">
        <w:trPr>
          <w:trHeight w:val="215"/>
          <w:jc w:val="center"/>
        </w:trPr>
        <w:tc>
          <w:tcPr>
            <w:tcW w:w="675" w:type="dxa"/>
            <w:vMerge/>
          </w:tcPr>
          <w:p w14:paraId="6E6D00F3" w14:textId="77777777" w:rsidR="009246C7" w:rsidRDefault="009246C7" w:rsidP="0061276A">
            <w:pPr>
              <w:pStyle w:val="Default"/>
              <w:rPr>
                <w:sz w:val="18"/>
                <w:szCs w:val="18"/>
              </w:rPr>
            </w:pPr>
          </w:p>
        </w:tc>
        <w:tc>
          <w:tcPr>
            <w:tcW w:w="5245" w:type="dxa"/>
            <w:vMerge/>
          </w:tcPr>
          <w:p w14:paraId="66CA4E3B" w14:textId="77777777" w:rsidR="009246C7" w:rsidRDefault="009246C7" w:rsidP="0061276A">
            <w:pPr>
              <w:pStyle w:val="Default"/>
              <w:rPr>
                <w:sz w:val="18"/>
                <w:szCs w:val="18"/>
              </w:rPr>
            </w:pPr>
          </w:p>
        </w:tc>
        <w:tc>
          <w:tcPr>
            <w:tcW w:w="3827" w:type="dxa"/>
          </w:tcPr>
          <w:p w14:paraId="7A281342" w14:textId="77777777" w:rsidR="009246C7" w:rsidRDefault="009246C7" w:rsidP="0061276A">
            <w:pPr>
              <w:pStyle w:val="Default"/>
              <w:rPr>
                <w:sz w:val="18"/>
                <w:szCs w:val="18"/>
              </w:rPr>
            </w:pPr>
            <w:r>
              <w:rPr>
                <w:sz w:val="18"/>
                <w:szCs w:val="18"/>
              </w:rPr>
              <w:t>další osobní údaje</w:t>
            </w:r>
          </w:p>
        </w:tc>
      </w:tr>
      <w:tr w:rsidR="009246C7" w14:paraId="461EF423" w14:textId="77777777" w:rsidTr="0061276A">
        <w:trPr>
          <w:trHeight w:val="91"/>
          <w:jc w:val="center"/>
        </w:trPr>
        <w:tc>
          <w:tcPr>
            <w:tcW w:w="675" w:type="dxa"/>
            <w:vMerge/>
          </w:tcPr>
          <w:p w14:paraId="03DD1F7F" w14:textId="77777777" w:rsidR="009246C7" w:rsidRDefault="009246C7" w:rsidP="0061276A">
            <w:pPr>
              <w:pStyle w:val="Default"/>
              <w:rPr>
                <w:sz w:val="18"/>
                <w:szCs w:val="18"/>
              </w:rPr>
            </w:pPr>
          </w:p>
        </w:tc>
        <w:tc>
          <w:tcPr>
            <w:tcW w:w="5245" w:type="dxa"/>
            <w:vMerge/>
          </w:tcPr>
          <w:p w14:paraId="550DF03A" w14:textId="77777777" w:rsidR="009246C7" w:rsidRDefault="009246C7" w:rsidP="0061276A">
            <w:pPr>
              <w:pStyle w:val="Default"/>
              <w:rPr>
                <w:sz w:val="18"/>
                <w:szCs w:val="18"/>
              </w:rPr>
            </w:pPr>
          </w:p>
        </w:tc>
        <w:tc>
          <w:tcPr>
            <w:tcW w:w="3827" w:type="dxa"/>
          </w:tcPr>
          <w:p w14:paraId="12C5B78A" w14:textId="77777777" w:rsidR="009246C7" w:rsidRDefault="009246C7" w:rsidP="0061276A">
            <w:pPr>
              <w:pStyle w:val="Default"/>
              <w:rPr>
                <w:sz w:val="18"/>
                <w:szCs w:val="18"/>
              </w:rPr>
            </w:pPr>
            <w:r>
              <w:rPr>
                <w:sz w:val="18"/>
                <w:szCs w:val="18"/>
              </w:rPr>
              <w:t>adresy</w:t>
            </w:r>
          </w:p>
        </w:tc>
      </w:tr>
      <w:tr w:rsidR="009246C7" w14:paraId="6D1157EB" w14:textId="77777777" w:rsidTr="0061276A">
        <w:trPr>
          <w:trHeight w:val="91"/>
          <w:jc w:val="center"/>
        </w:trPr>
        <w:tc>
          <w:tcPr>
            <w:tcW w:w="675" w:type="dxa"/>
            <w:vMerge/>
          </w:tcPr>
          <w:p w14:paraId="2C88B5BD" w14:textId="77777777" w:rsidR="009246C7" w:rsidRDefault="009246C7" w:rsidP="0061276A">
            <w:pPr>
              <w:pStyle w:val="Default"/>
              <w:rPr>
                <w:sz w:val="18"/>
                <w:szCs w:val="18"/>
              </w:rPr>
            </w:pPr>
          </w:p>
        </w:tc>
        <w:tc>
          <w:tcPr>
            <w:tcW w:w="5245" w:type="dxa"/>
            <w:vMerge/>
          </w:tcPr>
          <w:p w14:paraId="13B0D108" w14:textId="77777777" w:rsidR="009246C7" w:rsidRDefault="009246C7" w:rsidP="0061276A">
            <w:pPr>
              <w:pStyle w:val="Default"/>
              <w:rPr>
                <w:sz w:val="18"/>
                <w:szCs w:val="18"/>
              </w:rPr>
            </w:pPr>
          </w:p>
        </w:tc>
        <w:tc>
          <w:tcPr>
            <w:tcW w:w="3827" w:type="dxa"/>
          </w:tcPr>
          <w:p w14:paraId="014FCA52" w14:textId="77777777" w:rsidR="009246C7" w:rsidRDefault="009246C7" w:rsidP="0061276A">
            <w:pPr>
              <w:pStyle w:val="Default"/>
              <w:rPr>
                <w:sz w:val="18"/>
                <w:szCs w:val="18"/>
              </w:rPr>
            </w:pPr>
            <w:r>
              <w:rPr>
                <w:sz w:val="18"/>
                <w:szCs w:val="18"/>
              </w:rPr>
              <w:t>doklady totožnosti</w:t>
            </w:r>
          </w:p>
        </w:tc>
      </w:tr>
      <w:tr w:rsidR="009246C7" w14:paraId="6020B236" w14:textId="77777777" w:rsidTr="0061276A">
        <w:trPr>
          <w:trHeight w:val="91"/>
          <w:jc w:val="center"/>
        </w:trPr>
        <w:tc>
          <w:tcPr>
            <w:tcW w:w="675" w:type="dxa"/>
            <w:vMerge/>
          </w:tcPr>
          <w:p w14:paraId="4D66D20D" w14:textId="77777777" w:rsidR="009246C7" w:rsidRDefault="009246C7" w:rsidP="0061276A">
            <w:pPr>
              <w:pStyle w:val="Default"/>
              <w:rPr>
                <w:sz w:val="18"/>
                <w:szCs w:val="18"/>
              </w:rPr>
            </w:pPr>
          </w:p>
        </w:tc>
        <w:tc>
          <w:tcPr>
            <w:tcW w:w="5245" w:type="dxa"/>
            <w:vMerge/>
          </w:tcPr>
          <w:p w14:paraId="7C950F84" w14:textId="77777777" w:rsidR="009246C7" w:rsidRDefault="009246C7" w:rsidP="0061276A">
            <w:pPr>
              <w:pStyle w:val="Default"/>
              <w:rPr>
                <w:sz w:val="18"/>
                <w:szCs w:val="18"/>
              </w:rPr>
            </w:pPr>
          </w:p>
        </w:tc>
        <w:tc>
          <w:tcPr>
            <w:tcW w:w="3827" w:type="dxa"/>
          </w:tcPr>
          <w:p w14:paraId="7D813023" w14:textId="77777777" w:rsidR="009246C7" w:rsidRDefault="009246C7" w:rsidP="0061276A">
            <w:pPr>
              <w:pStyle w:val="Default"/>
              <w:rPr>
                <w:sz w:val="18"/>
                <w:szCs w:val="18"/>
              </w:rPr>
            </w:pPr>
            <w:r>
              <w:rPr>
                <w:sz w:val="18"/>
                <w:szCs w:val="18"/>
              </w:rPr>
              <w:t>rodinní příslušníci</w:t>
            </w:r>
          </w:p>
        </w:tc>
      </w:tr>
      <w:tr w:rsidR="009246C7" w14:paraId="4334FE11" w14:textId="77777777" w:rsidTr="0061276A">
        <w:trPr>
          <w:trHeight w:val="91"/>
          <w:jc w:val="center"/>
        </w:trPr>
        <w:tc>
          <w:tcPr>
            <w:tcW w:w="675" w:type="dxa"/>
            <w:vMerge/>
          </w:tcPr>
          <w:p w14:paraId="6161B96D" w14:textId="77777777" w:rsidR="009246C7" w:rsidRDefault="009246C7" w:rsidP="0061276A">
            <w:pPr>
              <w:pStyle w:val="Default"/>
              <w:rPr>
                <w:sz w:val="18"/>
                <w:szCs w:val="18"/>
              </w:rPr>
            </w:pPr>
          </w:p>
        </w:tc>
        <w:tc>
          <w:tcPr>
            <w:tcW w:w="5245" w:type="dxa"/>
            <w:vMerge/>
          </w:tcPr>
          <w:p w14:paraId="7D137571" w14:textId="77777777" w:rsidR="009246C7" w:rsidRDefault="009246C7" w:rsidP="0061276A">
            <w:pPr>
              <w:pStyle w:val="Default"/>
              <w:rPr>
                <w:sz w:val="18"/>
                <w:szCs w:val="18"/>
              </w:rPr>
            </w:pPr>
          </w:p>
        </w:tc>
        <w:tc>
          <w:tcPr>
            <w:tcW w:w="3827" w:type="dxa"/>
          </w:tcPr>
          <w:p w14:paraId="6E8D7100" w14:textId="77777777" w:rsidR="009246C7" w:rsidRDefault="009246C7" w:rsidP="0061276A">
            <w:pPr>
              <w:pStyle w:val="Default"/>
              <w:rPr>
                <w:sz w:val="18"/>
                <w:szCs w:val="18"/>
              </w:rPr>
            </w:pPr>
            <w:r>
              <w:rPr>
                <w:sz w:val="18"/>
                <w:szCs w:val="18"/>
              </w:rPr>
              <w:t>zdravotní pojišťovna</w:t>
            </w:r>
          </w:p>
        </w:tc>
      </w:tr>
      <w:tr w:rsidR="009246C7" w14:paraId="3FD661D1" w14:textId="77777777" w:rsidTr="0061276A">
        <w:trPr>
          <w:trHeight w:val="91"/>
          <w:jc w:val="center"/>
        </w:trPr>
        <w:tc>
          <w:tcPr>
            <w:tcW w:w="675" w:type="dxa"/>
            <w:vMerge/>
          </w:tcPr>
          <w:p w14:paraId="6303AFC2" w14:textId="77777777" w:rsidR="009246C7" w:rsidRDefault="009246C7" w:rsidP="0061276A">
            <w:pPr>
              <w:pStyle w:val="Default"/>
              <w:rPr>
                <w:sz w:val="18"/>
                <w:szCs w:val="18"/>
              </w:rPr>
            </w:pPr>
          </w:p>
        </w:tc>
        <w:tc>
          <w:tcPr>
            <w:tcW w:w="5245" w:type="dxa"/>
            <w:vMerge/>
          </w:tcPr>
          <w:p w14:paraId="1F7AA0A9" w14:textId="77777777" w:rsidR="009246C7" w:rsidRDefault="009246C7" w:rsidP="0061276A">
            <w:pPr>
              <w:pStyle w:val="Default"/>
              <w:rPr>
                <w:sz w:val="18"/>
                <w:szCs w:val="18"/>
              </w:rPr>
            </w:pPr>
          </w:p>
        </w:tc>
        <w:tc>
          <w:tcPr>
            <w:tcW w:w="3827" w:type="dxa"/>
          </w:tcPr>
          <w:p w14:paraId="3E723E8C" w14:textId="77777777" w:rsidR="009246C7" w:rsidRDefault="009246C7" w:rsidP="0061276A">
            <w:pPr>
              <w:pStyle w:val="Default"/>
              <w:rPr>
                <w:sz w:val="18"/>
                <w:szCs w:val="18"/>
              </w:rPr>
            </w:pPr>
            <w:r>
              <w:rPr>
                <w:sz w:val="18"/>
                <w:szCs w:val="18"/>
              </w:rPr>
              <w:t>důchody</w:t>
            </w:r>
          </w:p>
        </w:tc>
      </w:tr>
      <w:tr w:rsidR="009246C7" w14:paraId="6A624BE3" w14:textId="77777777" w:rsidTr="0061276A">
        <w:trPr>
          <w:trHeight w:val="91"/>
          <w:jc w:val="center"/>
        </w:trPr>
        <w:tc>
          <w:tcPr>
            <w:tcW w:w="675" w:type="dxa"/>
            <w:vMerge/>
          </w:tcPr>
          <w:p w14:paraId="1E736A6A" w14:textId="77777777" w:rsidR="009246C7" w:rsidRDefault="009246C7" w:rsidP="0061276A">
            <w:pPr>
              <w:pStyle w:val="Default"/>
              <w:rPr>
                <w:sz w:val="18"/>
                <w:szCs w:val="18"/>
              </w:rPr>
            </w:pPr>
          </w:p>
        </w:tc>
        <w:tc>
          <w:tcPr>
            <w:tcW w:w="5245" w:type="dxa"/>
            <w:vMerge/>
          </w:tcPr>
          <w:p w14:paraId="4CC63608" w14:textId="77777777" w:rsidR="009246C7" w:rsidRDefault="009246C7" w:rsidP="0061276A">
            <w:pPr>
              <w:pStyle w:val="Default"/>
              <w:rPr>
                <w:sz w:val="18"/>
                <w:szCs w:val="18"/>
              </w:rPr>
            </w:pPr>
          </w:p>
        </w:tc>
        <w:tc>
          <w:tcPr>
            <w:tcW w:w="3827" w:type="dxa"/>
          </w:tcPr>
          <w:p w14:paraId="6B139C5B" w14:textId="77777777" w:rsidR="009246C7" w:rsidRDefault="009246C7" w:rsidP="0061276A">
            <w:pPr>
              <w:pStyle w:val="Default"/>
              <w:rPr>
                <w:sz w:val="18"/>
                <w:szCs w:val="18"/>
              </w:rPr>
            </w:pPr>
            <w:r>
              <w:rPr>
                <w:sz w:val="18"/>
                <w:szCs w:val="18"/>
              </w:rPr>
              <w:t>školní vzdělání</w:t>
            </w:r>
          </w:p>
        </w:tc>
      </w:tr>
      <w:tr w:rsidR="009246C7" w14:paraId="36ADBE33" w14:textId="77777777" w:rsidTr="0061276A">
        <w:trPr>
          <w:trHeight w:val="91"/>
          <w:jc w:val="center"/>
        </w:trPr>
        <w:tc>
          <w:tcPr>
            <w:tcW w:w="675" w:type="dxa"/>
            <w:vMerge/>
          </w:tcPr>
          <w:p w14:paraId="580634FB" w14:textId="77777777" w:rsidR="009246C7" w:rsidRDefault="009246C7" w:rsidP="0061276A">
            <w:pPr>
              <w:pStyle w:val="Default"/>
              <w:rPr>
                <w:sz w:val="18"/>
                <w:szCs w:val="18"/>
              </w:rPr>
            </w:pPr>
          </w:p>
        </w:tc>
        <w:tc>
          <w:tcPr>
            <w:tcW w:w="5245" w:type="dxa"/>
            <w:vMerge/>
          </w:tcPr>
          <w:p w14:paraId="012B6225" w14:textId="77777777" w:rsidR="009246C7" w:rsidRDefault="009246C7" w:rsidP="0061276A">
            <w:pPr>
              <w:pStyle w:val="Default"/>
              <w:rPr>
                <w:sz w:val="18"/>
                <w:szCs w:val="18"/>
              </w:rPr>
            </w:pPr>
          </w:p>
        </w:tc>
        <w:tc>
          <w:tcPr>
            <w:tcW w:w="3827" w:type="dxa"/>
          </w:tcPr>
          <w:p w14:paraId="7860DA90" w14:textId="77777777" w:rsidR="009246C7" w:rsidRDefault="009246C7" w:rsidP="0061276A">
            <w:pPr>
              <w:pStyle w:val="Default"/>
              <w:rPr>
                <w:sz w:val="18"/>
                <w:szCs w:val="18"/>
              </w:rPr>
            </w:pPr>
            <w:r>
              <w:rPr>
                <w:sz w:val="18"/>
                <w:szCs w:val="18"/>
              </w:rPr>
              <w:t>telefonní a ostatní spojení</w:t>
            </w:r>
          </w:p>
        </w:tc>
      </w:tr>
      <w:tr w:rsidR="009246C7" w14:paraId="3DBD59CE" w14:textId="77777777" w:rsidTr="0061276A">
        <w:trPr>
          <w:trHeight w:val="91"/>
          <w:jc w:val="center"/>
        </w:trPr>
        <w:tc>
          <w:tcPr>
            <w:tcW w:w="675" w:type="dxa"/>
            <w:vMerge/>
          </w:tcPr>
          <w:p w14:paraId="42668185" w14:textId="77777777" w:rsidR="009246C7" w:rsidRDefault="009246C7" w:rsidP="0061276A">
            <w:pPr>
              <w:pStyle w:val="Default"/>
              <w:rPr>
                <w:sz w:val="18"/>
                <w:szCs w:val="18"/>
              </w:rPr>
            </w:pPr>
          </w:p>
        </w:tc>
        <w:tc>
          <w:tcPr>
            <w:tcW w:w="5245" w:type="dxa"/>
            <w:vMerge/>
          </w:tcPr>
          <w:p w14:paraId="7183A0BB" w14:textId="77777777" w:rsidR="009246C7" w:rsidRDefault="009246C7" w:rsidP="0061276A">
            <w:pPr>
              <w:pStyle w:val="Default"/>
              <w:rPr>
                <w:sz w:val="18"/>
                <w:szCs w:val="18"/>
              </w:rPr>
            </w:pPr>
          </w:p>
        </w:tc>
        <w:tc>
          <w:tcPr>
            <w:tcW w:w="3827" w:type="dxa"/>
          </w:tcPr>
          <w:p w14:paraId="61BA28D5" w14:textId="77777777" w:rsidR="009246C7" w:rsidRDefault="009246C7" w:rsidP="0061276A">
            <w:pPr>
              <w:pStyle w:val="Default"/>
              <w:rPr>
                <w:sz w:val="18"/>
                <w:szCs w:val="18"/>
              </w:rPr>
            </w:pPr>
            <w:r>
              <w:rPr>
                <w:sz w:val="18"/>
                <w:szCs w:val="18"/>
              </w:rPr>
              <w:t>funkce</w:t>
            </w:r>
          </w:p>
        </w:tc>
      </w:tr>
      <w:tr w:rsidR="009246C7" w14:paraId="0E7F3769" w14:textId="77777777" w:rsidTr="0061276A">
        <w:trPr>
          <w:trHeight w:val="91"/>
          <w:jc w:val="center"/>
        </w:trPr>
        <w:tc>
          <w:tcPr>
            <w:tcW w:w="675" w:type="dxa"/>
            <w:vMerge/>
          </w:tcPr>
          <w:p w14:paraId="242B194A" w14:textId="77777777" w:rsidR="009246C7" w:rsidRDefault="009246C7" w:rsidP="0061276A">
            <w:pPr>
              <w:pStyle w:val="Default"/>
              <w:rPr>
                <w:sz w:val="18"/>
                <w:szCs w:val="18"/>
              </w:rPr>
            </w:pPr>
          </w:p>
        </w:tc>
        <w:tc>
          <w:tcPr>
            <w:tcW w:w="5245" w:type="dxa"/>
            <w:vMerge/>
          </w:tcPr>
          <w:p w14:paraId="2476037A" w14:textId="77777777" w:rsidR="009246C7" w:rsidRDefault="009246C7" w:rsidP="0061276A">
            <w:pPr>
              <w:pStyle w:val="Default"/>
              <w:rPr>
                <w:sz w:val="18"/>
                <w:szCs w:val="18"/>
              </w:rPr>
            </w:pPr>
          </w:p>
        </w:tc>
        <w:tc>
          <w:tcPr>
            <w:tcW w:w="3827" w:type="dxa"/>
          </w:tcPr>
          <w:p w14:paraId="5E701FC2" w14:textId="77777777" w:rsidR="009246C7" w:rsidRDefault="009246C7" w:rsidP="0061276A">
            <w:pPr>
              <w:pStyle w:val="Default"/>
              <w:rPr>
                <w:sz w:val="18"/>
                <w:szCs w:val="18"/>
              </w:rPr>
            </w:pPr>
            <w:r>
              <w:rPr>
                <w:sz w:val="18"/>
                <w:szCs w:val="18"/>
              </w:rPr>
              <w:t>organizační začlenění</w:t>
            </w:r>
          </w:p>
        </w:tc>
      </w:tr>
      <w:tr w:rsidR="009246C7" w14:paraId="18AE62AE" w14:textId="77777777" w:rsidTr="0061276A">
        <w:trPr>
          <w:trHeight w:val="91"/>
          <w:jc w:val="center"/>
        </w:trPr>
        <w:tc>
          <w:tcPr>
            <w:tcW w:w="675" w:type="dxa"/>
            <w:vMerge/>
          </w:tcPr>
          <w:p w14:paraId="417D7A21" w14:textId="77777777" w:rsidR="009246C7" w:rsidRDefault="009246C7" w:rsidP="0061276A">
            <w:pPr>
              <w:pStyle w:val="Default"/>
              <w:rPr>
                <w:sz w:val="18"/>
                <w:szCs w:val="18"/>
              </w:rPr>
            </w:pPr>
          </w:p>
        </w:tc>
        <w:tc>
          <w:tcPr>
            <w:tcW w:w="5245" w:type="dxa"/>
            <w:vMerge/>
          </w:tcPr>
          <w:p w14:paraId="05C32CAB" w14:textId="77777777" w:rsidR="009246C7" w:rsidRDefault="009246C7" w:rsidP="0061276A">
            <w:pPr>
              <w:pStyle w:val="Default"/>
              <w:rPr>
                <w:sz w:val="18"/>
                <w:szCs w:val="18"/>
              </w:rPr>
            </w:pPr>
          </w:p>
        </w:tc>
        <w:tc>
          <w:tcPr>
            <w:tcW w:w="3827" w:type="dxa"/>
          </w:tcPr>
          <w:p w14:paraId="2B954615" w14:textId="77777777" w:rsidR="009246C7" w:rsidRDefault="009246C7" w:rsidP="0061276A">
            <w:pPr>
              <w:pStyle w:val="Default"/>
              <w:rPr>
                <w:sz w:val="18"/>
                <w:szCs w:val="18"/>
              </w:rPr>
            </w:pPr>
            <w:r>
              <w:rPr>
                <w:sz w:val="18"/>
                <w:szCs w:val="18"/>
              </w:rPr>
              <w:t>pracovní vztah a pracovní doba</w:t>
            </w:r>
          </w:p>
        </w:tc>
      </w:tr>
      <w:tr w:rsidR="009246C7" w14:paraId="6550B07A" w14:textId="77777777" w:rsidTr="0061276A">
        <w:trPr>
          <w:trHeight w:val="91"/>
          <w:jc w:val="center"/>
        </w:trPr>
        <w:tc>
          <w:tcPr>
            <w:tcW w:w="675" w:type="dxa"/>
            <w:vMerge/>
          </w:tcPr>
          <w:p w14:paraId="750C78E3" w14:textId="77777777" w:rsidR="009246C7" w:rsidRDefault="009246C7" w:rsidP="0061276A">
            <w:pPr>
              <w:pStyle w:val="Default"/>
              <w:rPr>
                <w:sz w:val="18"/>
                <w:szCs w:val="18"/>
              </w:rPr>
            </w:pPr>
          </w:p>
        </w:tc>
        <w:tc>
          <w:tcPr>
            <w:tcW w:w="5245" w:type="dxa"/>
            <w:vMerge/>
          </w:tcPr>
          <w:p w14:paraId="7A8687D5" w14:textId="77777777" w:rsidR="009246C7" w:rsidRDefault="009246C7" w:rsidP="0061276A">
            <w:pPr>
              <w:pStyle w:val="Default"/>
              <w:rPr>
                <w:sz w:val="18"/>
                <w:szCs w:val="18"/>
              </w:rPr>
            </w:pPr>
          </w:p>
        </w:tc>
        <w:tc>
          <w:tcPr>
            <w:tcW w:w="3827" w:type="dxa"/>
          </w:tcPr>
          <w:p w14:paraId="161601D3" w14:textId="77777777" w:rsidR="009246C7" w:rsidRDefault="009246C7" w:rsidP="0061276A">
            <w:pPr>
              <w:pStyle w:val="Default"/>
              <w:rPr>
                <w:sz w:val="18"/>
                <w:szCs w:val="18"/>
              </w:rPr>
            </w:pPr>
            <w:r>
              <w:rPr>
                <w:sz w:val="18"/>
                <w:szCs w:val="18"/>
              </w:rPr>
              <w:t>sociální pojištění</w:t>
            </w:r>
          </w:p>
        </w:tc>
      </w:tr>
      <w:tr w:rsidR="009246C7" w14:paraId="5198B448" w14:textId="77777777" w:rsidTr="0061276A">
        <w:trPr>
          <w:trHeight w:val="91"/>
          <w:jc w:val="center"/>
        </w:trPr>
        <w:tc>
          <w:tcPr>
            <w:tcW w:w="675" w:type="dxa"/>
            <w:vMerge/>
          </w:tcPr>
          <w:p w14:paraId="638F1455" w14:textId="77777777" w:rsidR="009246C7" w:rsidRDefault="009246C7" w:rsidP="0061276A">
            <w:pPr>
              <w:pStyle w:val="Default"/>
              <w:rPr>
                <w:sz w:val="18"/>
                <w:szCs w:val="18"/>
              </w:rPr>
            </w:pPr>
          </w:p>
        </w:tc>
        <w:tc>
          <w:tcPr>
            <w:tcW w:w="5245" w:type="dxa"/>
            <w:vMerge/>
          </w:tcPr>
          <w:p w14:paraId="030BDCD2" w14:textId="77777777" w:rsidR="009246C7" w:rsidRDefault="009246C7" w:rsidP="0061276A">
            <w:pPr>
              <w:pStyle w:val="Default"/>
              <w:rPr>
                <w:sz w:val="18"/>
                <w:szCs w:val="18"/>
              </w:rPr>
            </w:pPr>
          </w:p>
        </w:tc>
        <w:tc>
          <w:tcPr>
            <w:tcW w:w="3827" w:type="dxa"/>
          </w:tcPr>
          <w:p w14:paraId="792312E4" w14:textId="77777777" w:rsidR="009246C7" w:rsidRDefault="009246C7" w:rsidP="0061276A">
            <w:pPr>
              <w:pStyle w:val="Default"/>
              <w:rPr>
                <w:sz w:val="18"/>
                <w:szCs w:val="18"/>
              </w:rPr>
            </w:pPr>
            <w:r>
              <w:rPr>
                <w:sz w:val="18"/>
                <w:szCs w:val="18"/>
              </w:rPr>
              <w:t>nástupy a výstupy</w:t>
            </w:r>
          </w:p>
        </w:tc>
      </w:tr>
      <w:tr w:rsidR="009246C7" w14:paraId="461216CA" w14:textId="77777777" w:rsidTr="0061276A">
        <w:trPr>
          <w:trHeight w:val="91"/>
          <w:jc w:val="center"/>
        </w:trPr>
        <w:tc>
          <w:tcPr>
            <w:tcW w:w="675" w:type="dxa"/>
            <w:vMerge/>
          </w:tcPr>
          <w:p w14:paraId="6A491DDF" w14:textId="77777777" w:rsidR="009246C7" w:rsidRDefault="009246C7" w:rsidP="0061276A">
            <w:pPr>
              <w:pStyle w:val="Default"/>
              <w:rPr>
                <w:sz w:val="18"/>
                <w:szCs w:val="18"/>
              </w:rPr>
            </w:pPr>
          </w:p>
        </w:tc>
        <w:tc>
          <w:tcPr>
            <w:tcW w:w="5245" w:type="dxa"/>
            <w:vMerge/>
          </w:tcPr>
          <w:p w14:paraId="120BED8C" w14:textId="77777777" w:rsidR="009246C7" w:rsidRDefault="009246C7" w:rsidP="0061276A">
            <w:pPr>
              <w:pStyle w:val="Default"/>
              <w:rPr>
                <w:sz w:val="18"/>
                <w:szCs w:val="18"/>
              </w:rPr>
            </w:pPr>
          </w:p>
        </w:tc>
        <w:tc>
          <w:tcPr>
            <w:tcW w:w="3827" w:type="dxa"/>
          </w:tcPr>
          <w:p w14:paraId="6EA4DF29" w14:textId="77777777" w:rsidR="009246C7" w:rsidRDefault="009246C7" w:rsidP="0061276A">
            <w:pPr>
              <w:pStyle w:val="Default"/>
              <w:rPr>
                <w:sz w:val="18"/>
                <w:szCs w:val="18"/>
              </w:rPr>
            </w:pPr>
            <w:r>
              <w:rPr>
                <w:sz w:val="18"/>
                <w:szCs w:val="18"/>
              </w:rPr>
              <w:t>průběh zaměstnání</w:t>
            </w:r>
          </w:p>
        </w:tc>
      </w:tr>
      <w:tr w:rsidR="009246C7" w14:paraId="0FC6C3E0" w14:textId="77777777" w:rsidTr="0061276A">
        <w:trPr>
          <w:trHeight w:val="91"/>
          <w:jc w:val="center"/>
        </w:trPr>
        <w:tc>
          <w:tcPr>
            <w:tcW w:w="675" w:type="dxa"/>
            <w:vMerge/>
          </w:tcPr>
          <w:p w14:paraId="3F0116A1" w14:textId="77777777" w:rsidR="009246C7" w:rsidRDefault="009246C7" w:rsidP="0061276A">
            <w:pPr>
              <w:pStyle w:val="Default"/>
              <w:rPr>
                <w:sz w:val="18"/>
                <w:szCs w:val="18"/>
              </w:rPr>
            </w:pPr>
          </w:p>
        </w:tc>
        <w:tc>
          <w:tcPr>
            <w:tcW w:w="5245" w:type="dxa"/>
            <w:vMerge/>
          </w:tcPr>
          <w:p w14:paraId="27CDF0C3" w14:textId="77777777" w:rsidR="009246C7" w:rsidRDefault="009246C7" w:rsidP="0061276A">
            <w:pPr>
              <w:pStyle w:val="Default"/>
              <w:rPr>
                <w:sz w:val="18"/>
                <w:szCs w:val="18"/>
              </w:rPr>
            </w:pPr>
          </w:p>
        </w:tc>
        <w:tc>
          <w:tcPr>
            <w:tcW w:w="3827" w:type="dxa"/>
          </w:tcPr>
          <w:p w14:paraId="229A2D40" w14:textId="77777777" w:rsidR="009246C7" w:rsidRDefault="009246C7" w:rsidP="0061276A">
            <w:pPr>
              <w:pStyle w:val="Default"/>
              <w:rPr>
                <w:sz w:val="18"/>
                <w:szCs w:val="18"/>
              </w:rPr>
            </w:pPr>
            <w:r>
              <w:rPr>
                <w:sz w:val="18"/>
                <w:szCs w:val="18"/>
              </w:rPr>
              <w:t>sídlo pracoviště</w:t>
            </w:r>
          </w:p>
        </w:tc>
      </w:tr>
      <w:tr w:rsidR="009246C7" w14:paraId="4D28B8EC" w14:textId="77777777" w:rsidTr="0061276A">
        <w:trPr>
          <w:trHeight w:val="91"/>
          <w:jc w:val="center"/>
        </w:trPr>
        <w:tc>
          <w:tcPr>
            <w:tcW w:w="675" w:type="dxa"/>
            <w:vMerge/>
          </w:tcPr>
          <w:p w14:paraId="575510C3" w14:textId="77777777" w:rsidR="009246C7" w:rsidRDefault="009246C7" w:rsidP="0061276A">
            <w:pPr>
              <w:pStyle w:val="Default"/>
              <w:rPr>
                <w:sz w:val="18"/>
                <w:szCs w:val="18"/>
              </w:rPr>
            </w:pPr>
          </w:p>
        </w:tc>
        <w:tc>
          <w:tcPr>
            <w:tcW w:w="5245" w:type="dxa"/>
            <w:vMerge/>
          </w:tcPr>
          <w:p w14:paraId="7570DF01" w14:textId="77777777" w:rsidR="009246C7" w:rsidRDefault="009246C7" w:rsidP="0061276A">
            <w:pPr>
              <w:pStyle w:val="Default"/>
              <w:rPr>
                <w:sz w:val="18"/>
                <w:szCs w:val="18"/>
              </w:rPr>
            </w:pPr>
          </w:p>
        </w:tc>
        <w:tc>
          <w:tcPr>
            <w:tcW w:w="3827" w:type="dxa"/>
          </w:tcPr>
          <w:p w14:paraId="06282539" w14:textId="77777777" w:rsidR="009246C7" w:rsidRDefault="009246C7" w:rsidP="0061276A">
            <w:pPr>
              <w:pStyle w:val="Default"/>
              <w:rPr>
                <w:sz w:val="18"/>
                <w:szCs w:val="18"/>
              </w:rPr>
            </w:pPr>
            <w:r>
              <w:rPr>
                <w:sz w:val="18"/>
                <w:szCs w:val="18"/>
              </w:rPr>
              <w:t>hmotná zodpovědnost</w:t>
            </w:r>
          </w:p>
        </w:tc>
      </w:tr>
      <w:tr w:rsidR="009246C7" w14:paraId="40149B0A" w14:textId="77777777" w:rsidTr="0061276A">
        <w:trPr>
          <w:trHeight w:val="91"/>
          <w:jc w:val="center"/>
        </w:trPr>
        <w:tc>
          <w:tcPr>
            <w:tcW w:w="675" w:type="dxa"/>
            <w:vMerge/>
          </w:tcPr>
          <w:p w14:paraId="2E4B1EEF" w14:textId="77777777" w:rsidR="009246C7" w:rsidRDefault="009246C7" w:rsidP="0061276A">
            <w:pPr>
              <w:pStyle w:val="Default"/>
              <w:rPr>
                <w:sz w:val="18"/>
                <w:szCs w:val="18"/>
              </w:rPr>
            </w:pPr>
          </w:p>
        </w:tc>
        <w:tc>
          <w:tcPr>
            <w:tcW w:w="5245" w:type="dxa"/>
            <w:vMerge/>
          </w:tcPr>
          <w:p w14:paraId="12EE9191" w14:textId="77777777" w:rsidR="009246C7" w:rsidRDefault="009246C7" w:rsidP="0061276A">
            <w:pPr>
              <w:pStyle w:val="Default"/>
              <w:rPr>
                <w:sz w:val="18"/>
                <w:szCs w:val="18"/>
              </w:rPr>
            </w:pPr>
          </w:p>
        </w:tc>
        <w:tc>
          <w:tcPr>
            <w:tcW w:w="3827" w:type="dxa"/>
          </w:tcPr>
          <w:p w14:paraId="655319E0" w14:textId="77777777" w:rsidR="009246C7" w:rsidRDefault="009246C7" w:rsidP="0061276A">
            <w:pPr>
              <w:pStyle w:val="Default"/>
              <w:rPr>
                <w:sz w:val="18"/>
                <w:szCs w:val="18"/>
              </w:rPr>
            </w:pPr>
            <w:r>
              <w:rPr>
                <w:sz w:val="18"/>
                <w:szCs w:val="18"/>
              </w:rPr>
              <w:t>průkazy</w:t>
            </w:r>
          </w:p>
        </w:tc>
      </w:tr>
      <w:tr w:rsidR="009246C7" w14:paraId="3FF72A92" w14:textId="77777777" w:rsidTr="0061276A">
        <w:trPr>
          <w:trHeight w:val="91"/>
          <w:jc w:val="center"/>
        </w:trPr>
        <w:tc>
          <w:tcPr>
            <w:tcW w:w="675" w:type="dxa"/>
            <w:vMerge w:val="restart"/>
          </w:tcPr>
          <w:p w14:paraId="718CA15A" w14:textId="77777777" w:rsidR="009246C7" w:rsidRDefault="009246C7" w:rsidP="0061276A">
            <w:pPr>
              <w:pStyle w:val="Default"/>
              <w:rPr>
                <w:sz w:val="18"/>
                <w:szCs w:val="18"/>
              </w:rPr>
            </w:pPr>
            <w:r>
              <w:rPr>
                <w:sz w:val="18"/>
                <w:szCs w:val="18"/>
              </w:rPr>
              <w:t>1.3.</w:t>
            </w:r>
          </w:p>
        </w:tc>
        <w:tc>
          <w:tcPr>
            <w:tcW w:w="5245" w:type="dxa"/>
            <w:vMerge w:val="restart"/>
          </w:tcPr>
          <w:p w14:paraId="3B16E7EA" w14:textId="77777777" w:rsidR="009246C7" w:rsidRDefault="009246C7" w:rsidP="0061276A">
            <w:pPr>
              <w:pStyle w:val="Default"/>
              <w:rPr>
                <w:sz w:val="18"/>
                <w:szCs w:val="18"/>
              </w:rPr>
            </w:pPr>
            <w:r>
              <w:rPr>
                <w:sz w:val="18"/>
                <w:szCs w:val="18"/>
              </w:rPr>
              <w:t>změny pracovního poměru</w:t>
            </w:r>
          </w:p>
        </w:tc>
        <w:tc>
          <w:tcPr>
            <w:tcW w:w="3827" w:type="dxa"/>
          </w:tcPr>
          <w:p w14:paraId="78CBDD56" w14:textId="77777777" w:rsidR="009246C7" w:rsidRDefault="009246C7" w:rsidP="0061276A">
            <w:pPr>
              <w:pStyle w:val="Default"/>
              <w:rPr>
                <w:sz w:val="18"/>
                <w:szCs w:val="18"/>
              </w:rPr>
            </w:pPr>
            <w:r>
              <w:rPr>
                <w:sz w:val="18"/>
                <w:szCs w:val="18"/>
              </w:rPr>
              <w:t>předchozí příjmení, jméno a rodinný stav</w:t>
            </w:r>
          </w:p>
        </w:tc>
      </w:tr>
      <w:tr w:rsidR="009246C7" w14:paraId="24250DF3" w14:textId="77777777" w:rsidTr="0061276A">
        <w:trPr>
          <w:trHeight w:val="264"/>
          <w:jc w:val="center"/>
        </w:trPr>
        <w:tc>
          <w:tcPr>
            <w:tcW w:w="675" w:type="dxa"/>
            <w:vMerge/>
          </w:tcPr>
          <w:p w14:paraId="08290679" w14:textId="77777777" w:rsidR="009246C7" w:rsidRDefault="009246C7" w:rsidP="0061276A">
            <w:pPr>
              <w:pStyle w:val="Default"/>
              <w:rPr>
                <w:sz w:val="18"/>
                <w:szCs w:val="18"/>
              </w:rPr>
            </w:pPr>
          </w:p>
        </w:tc>
        <w:tc>
          <w:tcPr>
            <w:tcW w:w="5245" w:type="dxa"/>
            <w:vMerge/>
          </w:tcPr>
          <w:p w14:paraId="28EA04DC" w14:textId="77777777" w:rsidR="009246C7" w:rsidRDefault="009246C7" w:rsidP="0061276A">
            <w:pPr>
              <w:pStyle w:val="Default"/>
              <w:rPr>
                <w:sz w:val="18"/>
                <w:szCs w:val="18"/>
              </w:rPr>
            </w:pPr>
          </w:p>
        </w:tc>
        <w:tc>
          <w:tcPr>
            <w:tcW w:w="3827" w:type="dxa"/>
          </w:tcPr>
          <w:p w14:paraId="34C9288A" w14:textId="77777777" w:rsidR="009246C7" w:rsidRDefault="009246C7" w:rsidP="0061276A">
            <w:pPr>
              <w:pStyle w:val="Default"/>
              <w:rPr>
                <w:sz w:val="18"/>
                <w:szCs w:val="18"/>
              </w:rPr>
            </w:pPr>
            <w:proofErr w:type="spellStart"/>
            <w:r>
              <w:rPr>
                <w:sz w:val="18"/>
                <w:szCs w:val="18"/>
              </w:rPr>
              <w:t>mimoevidenční</w:t>
            </w:r>
            <w:proofErr w:type="spellEnd"/>
            <w:r>
              <w:rPr>
                <w:sz w:val="18"/>
                <w:szCs w:val="18"/>
              </w:rPr>
              <w:t xml:space="preserve"> stav</w:t>
            </w:r>
          </w:p>
        </w:tc>
      </w:tr>
      <w:tr w:rsidR="009246C7" w14:paraId="2CACD106" w14:textId="77777777" w:rsidTr="0061276A">
        <w:trPr>
          <w:trHeight w:val="91"/>
          <w:jc w:val="center"/>
        </w:trPr>
        <w:tc>
          <w:tcPr>
            <w:tcW w:w="675" w:type="dxa"/>
            <w:vMerge/>
          </w:tcPr>
          <w:p w14:paraId="3C94F89F" w14:textId="77777777" w:rsidR="009246C7" w:rsidRDefault="009246C7" w:rsidP="0061276A">
            <w:pPr>
              <w:pStyle w:val="Default"/>
              <w:rPr>
                <w:sz w:val="18"/>
                <w:szCs w:val="18"/>
              </w:rPr>
            </w:pPr>
          </w:p>
        </w:tc>
        <w:tc>
          <w:tcPr>
            <w:tcW w:w="5245" w:type="dxa"/>
            <w:vMerge/>
          </w:tcPr>
          <w:p w14:paraId="3A12C155" w14:textId="77777777" w:rsidR="009246C7" w:rsidRDefault="009246C7" w:rsidP="0061276A">
            <w:pPr>
              <w:pStyle w:val="Default"/>
              <w:rPr>
                <w:sz w:val="18"/>
                <w:szCs w:val="18"/>
              </w:rPr>
            </w:pPr>
          </w:p>
        </w:tc>
        <w:tc>
          <w:tcPr>
            <w:tcW w:w="3827" w:type="dxa"/>
          </w:tcPr>
          <w:p w14:paraId="7C8F9DFC" w14:textId="77777777" w:rsidR="009246C7" w:rsidRDefault="009246C7" w:rsidP="0061276A">
            <w:pPr>
              <w:pStyle w:val="Default"/>
              <w:rPr>
                <w:sz w:val="18"/>
                <w:szCs w:val="18"/>
              </w:rPr>
            </w:pPr>
            <w:r>
              <w:rPr>
                <w:sz w:val="18"/>
                <w:szCs w:val="18"/>
              </w:rPr>
              <w:t>sídlo pracoviště</w:t>
            </w:r>
          </w:p>
        </w:tc>
      </w:tr>
      <w:tr w:rsidR="009246C7" w14:paraId="119E6B3A" w14:textId="77777777" w:rsidTr="0061276A">
        <w:trPr>
          <w:trHeight w:val="91"/>
          <w:jc w:val="center"/>
        </w:trPr>
        <w:tc>
          <w:tcPr>
            <w:tcW w:w="675" w:type="dxa"/>
            <w:vMerge/>
          </w:tcPr>
          <w:p w14:paraId="7CDB8C0C" w14:textId="77777777" w:rsidR="009246C7" w:rsidRDefault="009246C7" w:rsidP="0061276A">
            <w:pPr>
              <w:pStyle w:val="Default"/>
              <w:rPr>
                <w:sz w:val="18"/>
                <w:szCs w:val="18"/>
              </w:rPr>
            </w:pPr>
          </w:p>
        </w:tc>
        <w:tc>
          <w:tcPr>
            <w:tcW w:w="5245" w:type="dxa"/>
            <w:vMerge/>
          </w:tcPr>
          <w:p w14:paraId="0D98A365" w14:textId="77777777" w:rsidR="009246C7" w:rsidRDefault="009246C7" w:rsidP="0061276A">
            <w:pPr>
              <w:pStyle w:val="Default"/>
              <w:rPr>
                <w:sz w:val="18"/>
                <w:szCs w:val="18"/>
              </w:rPr>
            </w:pPr>
          </w:p>
        </w:tc>
        <w:tc>
          <w:tcPr>
            <w:tcW w:w="3827" w:type="dxa"/>
          </w:tcPr>
          <w:p w14:paraId="33C1170F" w14:textId="77777777" w:rsidR="009246C7" w:rsidRDefault="009246C7" w:rsidP="0061276A">
            <w:pPr>
              <w:pStyle w:val="Default"/>
              <w:rPr>
                <w:sz w:val="18"/>
                <w:szCs w:val="18"/>
              </w:rPr>
            </w:pPr>
            <w:r>
              <w:rPr>
                <w:sz w:val="18"/>
                <w:szCs w:val="18"/>
              </w:rPr>
              <w:t>hmotná zodpovědnost</w:t>
            </w:r>
          </w:p>
        </w:tc>
      </w:tr>
      <w:tr w:rsidR="009246C7" w14:paraId="3FB53977" w14:textId="77777777" w:rsidTr="0061276A">
        <w:trPr>
          <w:trHeight w:val="91"/>
          <w:jc w:val="center"/>
        </w:trPr>
        <w:tc>
          <w:tcPr>
            <w:tcW w:w="675" w:type="dxa"/>
            <w:vMerge/>
          </w:tcPr>
          <w:p w14:paraId="05843C35" w14:textId="77777777" w:rsidR="009246C7" w:rsidRDefault="009246C7" w:rsidP="0061276A">
            <w:pPr>
              <w:pStyle w:val="Default"/>
              <w:rPr>
                <w:sz w:val="18"/>
                <w:szCs w:val="18"/>
              </w:rPr>
            </w:pPr>
          </w:p>
        </w:tc>
        <w:tc>
          <w:tcPr>
            <w:tcW w:w="5245" w:type="dxa"/>
            <w:vMerge/>
          </w:tcPr>
          <w:p w14:paraId="3D067035" w14:textId="77777777" w:rsidR="009246C7" w:rsidRDefault="009246C7" w:rsidP="0061276A">
            <w:pPr>
              <w:pStyle w:val="Default"/>
              <w:rPr>
                <w:sz w:val="18"/>
                <w:szCs w:val="18"/>
              </w:rPr>
            </w:pPr>
          </w:p>
        </w:tc>
        <w:tc>
          <w:tcPr>
            <w:tcW w:w="3827" w:type="dxa"/>
          </w:tcPr>
          <w:p w14:paraId="3B0B6883" w14:textId="77777777" w:rsidR="009246C7" w:rsidRDefault="009246C7" w:rsidP="0061276A">
            <w:pPr>
              <w:pStyle w:val="Default"/>
              <w:rPr>
                <w:sz w:val="18"/>
                <w:szCs w:val="18"/>
              </w:rPr>
            </w:pPr>
            <w:r>
              <w:rPr>
                <w:sz w:val="18"/>
                <w:szCs w:val="18"/>
              </w:rPr>
              <w:t>závazky k organizaci</w:t>
            </w:r>
          </w:p>
        </w:tc>
      </w:tr>
      <w:tr w:rsidR="009246C7" w14:paraId="14A1B96E" w14:textId="77777777" w:rsidTr="0061276A">
        <w:trPr>
          <w:trHeight w:val="91"/>
          <w:jc w:val="center"/>
        </w:trPr>
        <w:tc>
          <w:tcPr>
            <w:tcW w:w="675" w:type="dxa"/>
            <w:vMerge/>
          </w:tcPr>
          <w:p w14:paraId="266A55D6" w14:textId="77777777" w:rsidR="009246C7" w:rsidRDefault="009246C7" w:rsidP="0061276A">
            <w:pPr>
              <w:pStyle w:val="Default"/>
              <w:rPr>
                <w:sz w:val="18"/>
                <w:szCs w:val="18"/>
              </w:rPr>
            </w:pPr>
          </w:p>
        </w:tc>
        <w:tc>
          <w:tcPr>
            <w:tcW w:w="5245" w:type="dxa"/>
            <w:vMerge/>
          </w:tcPr>
          <w:p w14:paraId="586BB0C8" w14:textId="77777777" w:rsidR="009246C7" w:rsidRDefault="009246C7" w:rsidP="0061276A">
            <w:pPr>
              <w:pStyle w:val="Default"/>
              <w:rPr>
                <w:sz w:val="18"/>
                <w:szCs w:val="18"/>
              </w:rPr>
            </w:pPr>
          </w:p>
        </w:tc>
        <w:tc>
          <w:tcPr>
            <w:tcW w:w="3827" w:type="dxa"/>
          </w:tcPr>
          <w:p w14:paraId="3669D1C8" w14:textId="77777777" w:rsidR="009246C7" w:rsidRDefault="009246C7" w:rsidP="0061276A">
            <w:pPr>
              <w:pStyle w:val="Default"/>
              <w:rPr>
                <w:sz w:val="18"/>
                <w:szCs w:val="18"/>
              </w:rPr>
            </w:pPr>
            <w:r>
              <w:rPr>
                <w:sz w:val="18"/>
                <w:szCs w:val="18"/>
              </w:rPr>
              <w:t>průkazy</w:t>
            </w:r>
          </w:p>
        </w:tc>
      </w:tr>
      <w:tr w:rsidR="009246C7" w14:paraId="0AE9997F" w14:textId="77777777" w:rsidTr="0061276A">
        <w:trPr>
          <w:trHeight w:val="91"/>
          <w:jc w:val="center"/>
        </w:trPr>
        <w:tc>
          <w:tcPr>
            <w:tcW w:w="675" w:type="dxa"/>
            <w:vMerge/>
          </w:tcPr>
          <w:p w14:paraId="1B536749" w14:textId="77777777" w:rsidR="009246C7" w:rsidRDefault="009246C7" w:rsidP="0061276A">
            <w:pPr>
              <w:pStyle w:val="Default"/>
              <w:rPr>
                <w:sz w:val="18"/>
                <w:szCs w:val="18"/>
              </w:rPr>
            </w:pPr>
          </w:p>
        </w:tc>
        <w:tc>
          <w:tcPr>
            <w:tcW w:w="5245" w:type="dxa"/>
            <w:vMerge/>
          </w:tcPr>
          <w:p w14:paraId="69AE2971" w14:textId="77777777" w:rsidR="009246C7" w:rsidRDefault="009246C7" w:rsidP="0061276A">
            <w:pPr>
              <w:pStyle w:val="Default"/>
              <w:rPr>
                <w:sz w:val="18"/>
                <w:szCs w:val="18"/>
              </w:rPr>
            </w:pPr>
          </w:p>
        </w:tc>
        <w:tc>
          <w:tcPr>
            <w:tcW w:w="3827" w:type="dxa"/>
          </w:tcPr>
          <w:p w14:paraId="5978D0A8" w14:textId="77777777" w:rsidR="009246C7" w:rsidRDefault="009246C7" w:rsidP="0061276A">
            <w:pPr>
              <w:pStyle w:val="Default"/>
              <w:rPr>
                <w:sz w:val="18"/>
                <w:szCs w:val="18"/>
              </w:rPr>
            </w:pPr>
            <w:r>
              <w:rPr>
                <w:sz w:val="18"/>
                <w:szCs w:val="18"/>
              </w:rPr>
              <w:t>udělování výjimek</w:t>
            </w:r>
          </w:p>
        </w:tc>
      </w:tr>
      <w:tr w:rsidR="009246C7" w14:paraId="2019A5AC" w14:textId="77777777" w:rsidTr="0061276A">
        <w:trPr>
          <w:trHeight w:val="91"/>
          <w:jc w:val="center"/>
        </w:trPr>
        <w:tc>
          <w:tcPr>
            <w:tcW w:w="675" w:type="dxa"/>
            <w:vMerge/>
          </w:tcPr>
          <w:p w14:paraId="3EB25628" w14:textId="77777777" w:rsidR="009246C7" w:rsidRDefault="009246C7" w:rsidP="0061276A">
            <w:pPr>
              <w:pStyle w:val="Default"/>
              <w:rPr>
                <w:sz w:val="18"/>
                <w:szCs w:val="18"/>
              </w:rPr>
            </w:pPr>
          </w:p>
        </w:tc>
        <w:tc>
          <w:tcPr>
            <w:tcW w:w="5245" w:type="dxa"/>
            <w:vMerge/>
          </w:tcPr>
          <w:p w14:paraId="5AA01F23" w14:textId="77777777" w:rsidR="009246C7" w:rsidRDefault="009246C7" w:rsidP="0061276A">
            <w:pPr>
              <w:pStyle w:val="Default"/>
              <w:rPr>
                <w:sz w:val="18"/>
                <w:szCs w:val="18"/>
              </w:rPr>
            </w:pPr>
          </w:p>
        </w:tc>
        <w:tc>
          <w:tcPr>
            <w:tcW w:w="3827" w:type="dxa"/>
          </w:tcPr>
          <w:p w14:paraId="4BD75D0D" w14:textId="77777777" w:rsidR="009246C7" w:rsidRDefault="009246C7" w:rsidP="0061276A">
            <w:pPr>
              <w:pStyle w:val="Default"/>
              <w:rPr>
                <w:sz w:val="18"/>
                <w:szCs w:val="18"/>
              </w:rPr>
            </w:pPr>
            <w:r>
              <w:rPr>
                <w:sz w:val="18"/>
                <w:szCs w:val="18"/>
              </w:rPr>
              <w:t>základní údaje o osobě</w:t>
            </w:r>
          </w:p>
        </w:tc>
      </w:tr>
      <w:tr w:rsidR="009246C7" w14:paraId="2B7939AC" w14:textId="77777777" w:rsidTr="0061276A">
        <w:trPr>
          <w:trHeight w:val="91"/>
          <w:jc w:val="center"/>
        </w:trPr>
        <w:tc>
          <w:tcPr>
            <w:tcW w:w="675" w:type="dxa"/>
            <w:vMerge/>
          </w:tcPr>
          <w:p w14:paraId="12F58B2F" w14:textId="77777777" w:rsidR="009246C7" w:rsidRDefault="009246C7" w:rsidP="0061276A">
            <w:pPr>
              <w:pStyle w:val="Default"/>
              <w:rPr>
                <w:sz w:val="18"/>
                <w:szCs w:val="18"/>
              </w:rPr>
            </w:pPr>
          </w:p>
        </w:tc>
        <w:tc>
          <w:tcPr>
            <w:tcW w:w="5245" w:type="dxa"/>
            <w:vMerge/>
          </w:tcPr>
          <w:p w14:paraId="70E9396D" w14:textId="77777777" w:rsidR="009246C7" w:rsidRDefault="009246C7" w:rsidP="0061276A">
            <w:pPr>
              <w:pStyle w:val="Default"/>
              <w:rPr>
                <w:sz w:val="18"/>
                <w:szCs w:val="18"/>
              </w:rPr>
            </w:pPr>
          </w:p>
        </w:tc>
        <w:tc>
          <w:tcPr>
            <w:tcW w:w="3827" w:type="dxa"/>
          </w:tcPr>
          <w:p w14:paraId="3E4D0302" w14:textId="77777777" w:rsidR="009246C7" w:rsidRDefault="009246C7" w:rsidP="0061276A">
            <w:pPr>
              <w:pStyle w:val="Default"/>
              <w:rPr>
                <w:sz w:val="18"/>
                <w:szCs w:val="18"/>
              </w:rPr>
            </w:pPr>
            <w:r>
              <w:rPr>
                <w:sz w:val="18"/>
                <w:szCs w:val="18"/>
              </w:rPr>
              <w:t>další osobní údaje</w:t>
            </w:r>
          </w:p>
        </w:tc>
      </w:tr>
      <w:tr w:rsidR="009246C7" w14:paraId="200929E4" w14:textId="77777777" w:rsidTr="0061276A">
        <w:trPr>
          <w:trHeight w:val="91"/>
          <w:jc w:val="center"/>
        </w:trPr>
        <w:tc>
          <w:tcPr>
            <w:tcW w:w="675" w:type="dxa"/>
            <w:vMerge/>
          </w:tcPr>
          <w:p w14:paraId="64A63C12" w14:textId="77777777" w:rsidR="009246C7" w:rsidRDefault="009246C7" w:rsidP="0061276A">
            <w:pPr>
              <w:pStyle w:val="Default"/>
              <w:rPr>
                <w:sz w:val="18"/>
                <w:szCs w:val="18"/>
              </w:rPr>
            </w:pPr>
          </w:p>
        </w:tc>
        <w:tc>
          <w:tcPr>
            <w:tcW w:w="5245" w:type="dxa"/>
            <w:vMerge/>
          </w:tcPr>
          <w:p w14:paraId="585B6E68" w14:textId="77777777" w:rsidR="009246C7" w:rsidRDefault="009246C7" w:rsidP="0061276A">
            <w:pPr>
              <w:pStyle w:val="Default"/>
              <w:rPr>
                <w:sz w:val="18"/>
                <w:szCs w:val="18"/>
              </w:rPr>
            </w:pPr>
          </w:p>
        </w:tc>
        <w:tc>
          <w:tcPr>
            <w:tcW w:w="3827" w:type="dxa"/>
          </w:tcPr>
          <w:p w14:paraId="46A76CE3" w14:textId="77777777" w:rsidR="009246C7" w:rsidRDefault="009246C7" w:rsidP="0061276A">
            <w:pPr>
              <w:pStyle w:val="Default"/>
              <w:rPr>
                <w:sz w:val="18"/>
                <w:szCs w:val="18"/>
              </w:rPr>
            </w:pPr>
            <w:r>
              <w:rPr>
                <w:sz w:val="18"/>
                <w:szCs w:val="18"/>
              </w:rPr>
              <w:t>adresy</w:t>
            </w:r>
          </w:p>
        </w:tc>
      </w:tr>
      <w:tr w:rsidR="009246C7" w14:paraId="14C72722" w14:textId="77777777" w:rsidTr="0061276A">
        <w:trPr>
          <w:trHeight w:val="91"/>
          <w:jc w:val="center"/>
        </w:trPr>
        <w:tc>
          <w:tcPr>
            <w:tcW w:w="675" w:type="dxa"/>
            <w:vMerge/>
          </w:tcPr>
          <w:p w14:paraId="1A98D91C" w14:textId="77777777" w:rsidR="009246C7" w:rsidRDefault="009246C7" w:rsidP="0061276A">
            <w:pPr>
              <w:pStyle w:val="Default"/>
              <w:rPr>
                <w:sz w:val="18"/>
                <w:szCs w:val="18"/>
              </w:rPr>
            </w:pPr>
          </w:p>
        </w:tc>
        <w:tc>
          <w:tcPr>
            <w:tcW w:w="5245" w:type="dxa"/>
            <w:vMerge/>
          </w:tcPr>
          <w:p w14:paraId="74CDD35F" w14:textId="77777777" w:rsidR="009246C7" w:rsidRDefault="009246C7" w:rsidP="0061276A">
            <w:pPr>
              <w:pStyle w:val="Default"/>
              <w:rPr>
                <w:sz w:val="18"/>
                <w:szCs w:val="18"/>
              </w:rPr>
            </w:pPr>
          </w:p>
        </w:tc>
        <w:tc>
          <w:tcPr>
            <w:tcW w:w="3827" w:type="dxa"/>
          </w:tcPr>
          <w:p w14:paraId="1732D94D" w14:textId="77777777" w:rsidR="009246C7" w:rsidRDefault="009246C7" w:rsidP="0061276A">
            <w:pPr>
              <w:pStyle w:val="Default"/>
              <w:rPr>
                <w:sz w:val="18"/>
                <w:szCs w:val="18"/>
              </w:rPr>
            </w:pPr>
            <w:r>
              <w:rPr>
                <w:sz w:val="18"/>
                <w:szCs w:val="18"/>
              </w:rPr>
              <w:t>doklady totožnosti</w:t>
            </w:r>
          </w:p>
        </w:tc>
      </w:tr>
      <w:tr w:rsidR="009246C7" w14:paraId="248ED56E" w14:textId="77777777" w:rsidTr="0061276A">
        <w:trPr>
          <w:trHeight w:val="91"/>
          <w:jc w:val="center"/>
        </w:trPr>
        <w:tc>
          <w:tcPr>
            <w:tcW w:w="675" w:type="dxa"/>
            <w:vMerge/>
          </w:tcPr>
          <w:p w14:paraId="3734F3C2" w14:textId="77777777" w:rsidR="009246C7" w:rsidRDefault="009246C7" w:rsidP="0061276A">
            <w:pPr>
              <w:pStyle w:val="Default"/>
              <w:rPr>
                <w:sz w:val="18"/>
                <w:szCs w:val="18"/>
              </w:rPr>
            </w:pPr>
          </w:p>
        </w:tc>
        <w:tc>
          <w:tcPr>
            <w:tcW w:w="5245" w:type="dxa"/>
            <w:vMerge/>
          </w:tcPr>
          <w:p w14:paraId="057819FE" w14:textId="77777777" w:rsidR="009246C7" w:rsidRDefault="009246C7" w:rsidP="0061276A">
            <w:pPr>
              <w:pStyle w:val="Default"/>
              <w:rPr>
                <w:sz w:val="18"/>
                <w:szCs w:val="18"/>
              </w:rPr>
            </w:pPr>
          </w:p>
        </w:tc>
        <w:tc>
          <w:tcPr>
            <w:tcW w:w="3827" w:type="dxa"/>
          </w:tcPr>
          <w:p w14:paraId="6B89E7CF" w14:textId="77777777" w:rsidR="009246C7" w:rsidRDefault="009246C7" w:rsidP="0061276A">
            <w:pPr>
              <w:pStyle w:val="Default"/>
              <w:rPr>
                <w:sz w:val="18"/>
                <w:szCs w:val="18"/>
              </w:rPr>
            </w:pPr>
            <w:r>
              <w:rPr>
                <w:sz w:val="18"/>
                <w:szCs w:val="18"/>
              </w:rPr>
              <w:t>rodinní příslušníci</w:t>
            </w:r>
          </w:p>
        </w:tc>
      </w:tr>
      <w:tr w:rsidR="009246C7" w14:paraId="153D7728" w14:textId="77777777" w:rsidTr="0061276A">
        <w:trPr>
          <w:trHeight w:val="91"/>
          <w:jc w:val="center"/>
        </w:trPr>
        <w:tc>
          <w:tcPr>
            <w:tcW w:w="675" w:type="dxa"/>
            <w:vMerge/>
          </w:tcPr>
          <w:p w14:paraId="169E9FBA" w14:textId="77777777" w:rsidR="009246C7" w:rsidRDefault="009246C7" w:rsidP="0061276A">
            <w:pPr>
              <w:pStyle w:val="Default"/>
              <w:rPr>
                <w:sz w:val="18"/>
                <w:szCs w:val="18"/>
              </w:rPr>
            </w:pPr>
          </w:p>
        </w:tc>
        <w:tc>
          <w:tcPr>
            <w:tcW w:w="5245" w:type="dxa"/>
            <w:vMerge/>
          </w:tcPr>
          <w:p w14:paraId="5E624FFA" w14:textId="77777777" w:rsidR="009246C7" w:rsidRDefault="009246C7" w:rsidP="0061276A">
            <w:pPr>
              <w:pStyle w:val="Default"/>
              <w:rPr>
                <w:sz w:val="18"/>
                <w:szCs w:val="18"/>
              </w:rPr>
            </w:pPr>
          </w:p>
        </w:tc>
        <w:tc>
          <w:tcPr>
            <w:tcW w:w="3827" w:type="dxa"/>
          </w:tcPr>
          <w:p w14:paraId="7CA30681" w14:textId="77777777" w:rsidR="009246C7" w:rsidRDefault="009246C7" w:rsidP="0061276A">
            <w:pPr>
              <w:pStyle w:val="Default"/>
              <w:rPr>
                <w:sz w:val="18"/>
                <w:szCs w:val="18"/>
              </w:rPr>
            </w:pPr>
            <w:r>
              <w:rPr>
                <w:sz w:val="18"/>
                <w:szCs w:val="18"/>
              </w:rPr>
              <w:t>zdravotní pojišťovna</w:t>
            </w:r>
          </w:p>
        </w:tc>
      </w:tr>
      <w:tr w:rsidR="009246C7" w14:paraId="1C0822A6" w14:textId="77777777" w:rsidTr="0061276A">
        <w:trPr>
          <w:trHeight w:val="91"/>
          <w:jc w:val="center"/>
        </w:trPr>
        <w:tc>
          <w:tcPr>
            <w:tcW w:w="675" w:type="dxa"/>
            <w:vMerge/>
          </w:tcPr>
          <w:p w14:paraId="7210E968" w14:textId="77777777" w:rsidR="009246C7" w:rsidRDefault="009246C7" w:rsidP="0061276A">
            <w:pPr>
              <w:pStyle w:val="Default"/>
              <w:rPr>
                <w:sz w:val="18"/>
                <w:szCs w:val="18"/>
              </w:rPr>
            </w:pPr>
          </w:p>
        </w:tc>
        <w:tc>
          <w:tcPr>
            <w:tcW w:w="5245" w:type="dxa"/>
            <w:vMerge/>
          </w:tcPr>
          <w:p w14:paraId="0DD73D9C" w14:textId="77777777" w:rsidR="009246C7" w:rsidRDefault="009246C7" w:rsidP="0061276A">
            <w:pPr>
              <w:pStyle w:val="Default"/>
              <w:rPr>
                <w:sz w:val="18"/>
                <w:szCs w:val="18"/>
              </w:rPr>
            </w:pPr>
          </w:p>
        </w:tc>
        <w:tc>
          <w:tcPr>
            <w:tcW w:w="3827" w:type="dxa"/>
          </w:tcPr>
          <w:p w14:paraId="156342D8" w14:textId="77777777" w:rsidR="009246C7" w:rsidRDefault="009246C7" w:rsidP="0061276A">
            <w:pPr>
              <w:pStyle w:val="Default"/>
              <w:rPr>
                <w:sz w:val="18"/>
                <w:szCs w:val="18"/>
              </w:rPr>
            </w:pPr>
            <w:r>
              <w:rPr>
                <w:sz w:val="18"/>
                <w:szCs w:val="18"/>
              </w:rPr>
              <w:t>školní vzdělání</w:t>
            </w:r>
          </w:p>
        </w:tc>
      </w:tr>
      <w:tr w:rsidR="009246C7" w14:paraId="3F535626" w14:textId="77777777" w:rsidTr="0061276A">
        <w:trPr>
          <w:trHeight w:val="91"/>
          <w:jc w:val="center"/>
        </w:trPr>
        <w:tc>
          <w:tcPr>
            <w:tcW w:w="675" w:type="dxa"/>
            <w:vMerge/>
          </w:tcPr>
          <w:p w14:paraId="7F260D66" w14:textId="77777777" w:rsidR="009246C7" w:rsidRDefault="009246C7" w:rsidP="0061276A">
            <w:pPr>
              <w:pStyle w:val="Default"/>
              <w:rPr>
                <w:sz w:val="18"/>
                <w:szCs w:val="18"/>
              </w:rPr>
            </w:pPr>
          </w:p>
        </w:tc>
        <w:tc>
          <w:tcPr>
            <w:tcW w:w="5245" w:type="dxa"/>
            <w:vMerge/>
          </w:tcPr>
          <w:p w14:paraId="71DCECC0" w14:textId="77777777" w:rsidR="009246C7" w:rsidRDefault="009246C7" w:rsidP="0061276A">
            <w:pPr>
              <w:pStyle w:val="Default"/>
              <w:rPr>
                <w:sz w:val="18"/>
                <w:szCs w:val="18"/>
              </w:rPr>
            </w:pPr>
          </w:p>
        </w:tc>
        <w:tc>
          <w:tcPr>
            <w:tcW w:w="3827" w:type="dxa"/>
          </w:tcPr>
          <w:p w14:paraId="437374C4" w14:textId="77777777" w:rsidR="009246C7" w:rsidRDefault="009246C7" w:rsidP="0061276A">
            <w:pPr>
              <w:pStyle w:val="Default"/>
              <w:rPr>
                <w:sz w:val="18"/>
                <w:szCs w:val="18"/>
              </w:rPr>
            </w:pPr>
            <w:r>
              <w:rPr>
                <w:sz w:val="18"/>
                <w:szCs w:val="18"/>
              </w:rPr>
              <w:t>telefonní a ostatní spojení</w:t>
            </w:r>
          </w:p>
        </w:tc>
      </w:tr>
      <w:tr w:rsidR="009246C7" w14:paraId="2AE82B9A" w14:textId="77777777" w:rsidTr="0061276A">
        <w:trPr>
          <w:trHeight w:val="91"/>
          <w:jc w:val="center"/>
        </w:trPr>
        <w:tc>
          <w:tcPr>
            <w:tcW w:w="675" w:type="dxa"/>
            <w:vMerge/>
          </w:tcPr>
          <w:p w14:paraId="7B1CCC90" w14:textId="77777777" w:rsidR="009246C7" w:rsidRDefault="009246C7" w:rsidP="0061276A">
            <w:pPr>
              <w:pStyle w:val="Default"/>
              <w:rPr>
                <w:sz w:val="18"/>
                <w:szCs w:val="18"/>
              </w:rPr>
            </w:pPr>
          </w:p>
        </w:tc>
        <w:tc>
          <w:tcPr>
            <w:tcW w:w="5245" w:type="dxa"/>
            <w:vMerge/>
          </w:tcPr>
          <w:p w14:paraId="1AE0AB92" w14:textId="77777777" w:rsidR="009246C7" w:rsidRDefault="009246C7" w:rsidP="0061276A">
            <w:pPr>
              <w:pStyle w:val="Default"/>
              <w:rPr>
                <w:sz w:val="18"/>
                <w:szCs w:val="18"/>
              </w:rPr>
            </w:pPr>
          </w:p>
        </w:tc>
        <w:tc>
          <w:tcPr>
            <w:tcW w:w="3827" w:type="dxa"/>
          </w:tcPr>
          <w:p w14:paraId="3822D23C" w14:textId="77777777" w:rsidR="009246C7" w:rsidRDefault="009246C7" w:rsidP="0061276A">
            <w:pPr>
              <w:pStyle w:val="Default"/>
              <w:rPr>
                <w:sz w:val="18"/>
                <w:szCs w:val="18"/>
              </w:rPr>
            </w:pPr>
            <w:r>
              <w:rPr>
                <w:sz w:val="18"/>
                <w:szCs w:val="18"/>
              </w:rPr>
              <w:t>funkce</w:t>
            </w:r>
          </w:p>
        </w:tc>
      </w:tr>
      <w:tr w:rsidR="009246C7" w14:paraId="4CD03DEC" w14:textId="77777777" w:rsidTr="0061276A">
        <w:trPr>
          <w:trHeight w:val="91"/>
          <w:jc w:val="center"/>
        </w:trPr>
        <w:tc>
          <w:tcPr>
            <w:tcW w:w="675" w:type="dxa"/>
            <w:vMerge/>
          </w:tcPr>
          <w:p w14:paraId="27DD8AB0" w14:textId="77777777" w:rsidR="009246C7" w:rsidRDefault="009246C7" w:rsidP="0061276A">
            <w:pPr>
              <w:pStyle w:val="Default"/>
              <w:rPr>
                <w:sz w:val="18"/>
                <w:szCs w:val="18"/>
              </w:rPr>
            </w:pPr>
          </w:p>
        </w:tc>
        <w:tc>
          <w:tcPr>
            <w:tcW w:w="5245" w:type="dxa"/>
            <w:vMerge/>
          </w:tcPr>
          <w:p w14:paraId="791E504F" w14:textId="77777777" w:rsidR="009246C7" w:rsidRDefault="009246C7" w:rsidP="0061276A">
            <w:pPr>
              <w:pStyle w:val="Default"/>
              <w:rPr>
                <w:sz w:val="18"/>
                <w:szCs w:val="18"/>
              </w:rPr>
            </w:pPr>
          </w:p>
        </w:tc>
        <w:tc>
          <w:tcPr>
            <w:tcW w:w="3827" w:type="dxa"/>
          </w:tcPr>
          <w:p w14:paraId="1AFBE6C1" w14:textId="77777777" w:rsidR="009246C7" w:rsidRDefault="009246C7" w:rsidP="0061276A">
            <w:pPr>
              <w:pStyle w:val="Default"/>
              <w:rPr>
                <w:sz w:val="18"/>
                <w:szCs w:val="18"/>
              </w:rPr>
            </w:pPr>
            <w:r>
              <w:rPr>
                <w:sz w:val="18"/>
                <w:szCs w:val="18"/>
              </w:rPr>
              <w:t>organizační začlenění</w:t>
            </w:r>
          </w:p>
        </w:tc>
      </w:tr>
      <w:tr w:rsidR="009246C7" w14:paraId="63FB8E49" w14:textId="77777777" w:rsidTr="0061276A">
        <w:trPr>
          <w:trHeight w:val="91"/>
          <w:jc w:val="center"/>
        </w:trPr>
        <w:tc>
          <w:tcPr>
            <w:tcW w:w="675" w:type="dxa"/>
            <w:vMerge/>
          </w:tcPr>
          <w:p w14:paraId="6BE46F55" w14:textId="77777777" w:rsidR="009246C7" w:rsidRDefault="009246C7" w:rsidP="0061276A">
            <w:pPr>
              <w:pStyle w:val="Default"/>
              <w:rPr>
                <w:sz w:val="18"/>
                <w:szCs w:val="18"/>
              </w:rPr>
            </w:pPr>
          </w:p>
        </w:tc>
        <w:tc>
          <w:tcPr>
            <w:tcW w:w="5245" w:type="dxa"/>
            <w:vMerge/>
          </w:tcPr>
          <w:p w14:paraId="358FFF99" w14:textId="77777777" w:rsidR="009246C7" w:rsidRDefault="009246C7" w:rsidP="0061276A">
            <w:pPr>
              <w:pStyle w:val="Default"/>
              <w:rPr>
                <w:sz w:val="18"/>
                <w:szCs w:val="18"/>
              </w:rPr>
            </w:pPr>
          </w:p>
        </w:tc>
        <w:tc>
          <w:tcPr>
            <w:tcW w:w="3827" w:type="dxa"/>
          </w:tcPr>
          <w:p w14:paraId="704D63D3" w14:textId="77777777" w:rsidR="009246C7" w:rsidRDefault="009246C7" w:rsidP="0061276A">
            <w:pPr>
              <w:pStyle w:val="Default"/>
              <w:rPr>
                <w:sz w:val="18"/>
                <w:szCs w:val="18"/>
              </w:rPr>
            </w:pPr>
            <w:r>
              <w:rPr>
                <w:sz w:val="18"/>
                <w:szCs w:val="18"/>
              </w:rPr>
              <w:t>pracovní vztah a pracovní doba</w:t>
            </w:r>
          </w:p>
        </w:tc>
      </w:tr>
      <w:tr w:rsidR="009246C7" w14:paraId="14086BA1" w14:textId="77777777" w:rsidTr="0061276A">
        <w:trPr>
          <w:trHeight w:val="91"/>
          <w:jc w:val="center"/>
        </w:trPr>
        <w:tc>
          <w:tcPr>
            <w:tcW w:w="675" w:type="dxa"/>
            <w:vMerge/>
          </w:tcPr>
          <w:p w14:paraId="448E7171" w14:textId="77777777" w:rsidR="009246C7" w:rsidRDefault="009246C7" w:rsidP="0061276A">
            <w:pPr>
              <w:pStyle w:val="Default"/>
              <w:rPr>
                <w:sz w:val="18"/>
                <w:szCs w:val="18"/>
              </w:rPr>
            </w:pPr>
          </w:p>
        </w:tc>
        <w:tc>
          <w:tcPr>
            <w:tcW w:w="5245" w:type="dxa"/>
            <w:vMerge/>
          </w:tcPr>
          <w:p w14:paraId="27A2DD9C" w14:textId="77777777" w:rsidR="009246C7" w:rsidRDefault="009246C7" w:rsidP="0061276A">
            <w:pPr>
              <w:pStyle w:val="Default"/>
              <w:rPr>
                <w:sz w:val="18"/>
                <w:szCs w:val="18"/>
              </w:rPr>
            </w:pPr>
          </w:p>
        </w:tc>
        <w:tc>
          <w:tcPr>
            <w:tcW w:w="3827" w:type="dxa"/>
          </w:tcPr>
          <w:p w14:paraId="2E1C702E" w14:textId="77777777" w:rsidR="009246C7" w:rsidRDefault="009246C7" w:rsidP="0061276A">
            <w:pPr>
              <w:pStyle w:val="Default"/>
              <w:rPr>
                <w:sz w:val="18"/>
                <w:szCs w:val="18"/>
              </w:rPr>
            </w:pPr>
            <w:r>
              <w:rPr>
                <w:sz w:val="18"/>
                <w:szCs w:val="18"/>
              </w:rPr>
              <w:t>sociální pojištění</w:t>
            </w:r>
          </w:p>
        </w:tc>
      </w:tr>
      <w:tr w:rsidR="009246C7" w14:paraId="2D507B6C" w14:textId="77777777" w:rsidTr="0061276A">
        <w:trPr>
          <w:trHeight w:val="91"/>
          <w:jc w:val="center"/>
        </w:trPr>
        <w:tc>
          <w:tcPr>
            <w:tcW w:w="675" w:type="dxa"/>
            <w:vMerge/>
          </w:tcPr>
          <w:p w14:paraId="2215CDF1" w14:textId="77777777" w:rsidR="009246C7" w:rsidRDefault="009246C7" w:rsidP="0061276A">
            <w:pPr>
              <w:pStyle w:val="Default"/>
              <w:rPr>
                <w:sz w:val="18"/>
                <w:szCs w:val="18"/>
              </w:rPr>
            </w:pPr>
          </w:p>
        </w:tc>
        <w:tc>
          <w:tcPr>
            <w:tcW w:w="5245" w:type="dxa"/>
            <w:vMerge/>
          </w:tcPr>
          <w:p w14:paraId="398A50D9" w14:textId="77777777" w:rsidR="009246C7" w:rsidRDefault="009246C7" w:rsidP="0061276A">
            <w:pPr>
              <w:pStyle w:val="Default"/>
              <w:rPr>
                <w:sz w:val="18"/>
                <w:szCs w:val="18"/>
              </w:rPr>
            </w:pPr>
          </w:p>
        </w:tc>
        <w:tc>
          <w:tcPr>
            <w:tcW w:w="3827" w:type="dxa"/>
          </w:tcPr>
          <w:p w14:paraId="0A4C5473" w14:textId="77777777" w:rsidR="009246C7" w:rsidRDefault="009246C7" w:rsidP="0061276A">
            <w:pPr>
              <w:pStyle w:val="Default"/>
              <w:rPr>
                <w:sz w:val="18"/>
                <w:szCs w:val="18"/>
              </w:rPr>
            </w:pPr>
            <w:r>
              <w:rPr>
                <w:sz w:val="18"/>
                <w:szCs w:val="18"/>
              </w:rPr>
              <w:t>výplatní místo</w:t>
            </w:r>
          </w:p>
        </w:tc>
      </w:tr>
      <w:tr w:rsidR="009246C7" w14:paraId="707D40FB" w14:textId="77777777" w:rsidTr="0061276A">
        <w:trPr>
          <w:trHeight w:val="91"/>
          <w:jc w:val="center"/>
        </w:trPr>
        <w:tc>
          <w:tcPr>
            <w:tcW w:w="675" w:type="dxa"/>
            <w:vMerge/>
          </w:tcPr>
          <w:p w14:paraId="039BA831" w14:textId="77777777" w:rsidR="009246C7" w:rsidRDefault="009246C7" w:rsidP="0061276A">
            <w:pPr>
              <w:pStyle w:val="Default"/>
              <w:rPr>
                <w:sz w:val="18"/>
                <w:szCs w:val="18"/>
              </w:rPr>
            </w:pPr>
          </w:p>
        </w:tc>
        <w:tc>
          <w:tcPr>
            <w:tcW w:w="5245" w:type="dxa"/>
            <w:vMerge/>
          </w:tcPr>
          <w:p w14:paraId="05901DFF" w14:textId="77777777" w:rsidR="009246C7" w:rsidRDefault="009246C7" w:rsidP="0061276A">
            <w:pPr>
              <w:pStyle w:val="Default"/>
              <w:rPr>
                <w:sz w:val="18"/>
                <w:szCs w:val="18"/>
              </w:rPr>
            </w:pPr>
          </w:p>
        </w:tc>
        <w:tc>
          <w:tcPr>
            <w:tcW w:w="3827" w:type="dxa"/>
          </w:tcPr>
          <w:p w14:paraId="04DB69FA" w14:textId="77777777" w:rsidR="009246C7" w:rsidRDefault="009246C7" w:rsidP="0061276A">
            <w:pPr>
              <w:pStyle w:val="Default"/>
              <w:rPr>
                <w:sz w:val="18"/>
                <w:szCs w:val="18"/>
              </w:rPr>
            </w:pPr>
            <w:r>
              <w:rPr>
                <w:sz w:val="18"/>
                <w:szCs w:val="18"/>
              </w:rPr>
              <w:t>osoby na místech</w:t>
            </w:r>
          </w:p>
        </w:tc>
      </w:tr>
      <w:tr w:rsidR="009246C7" w14:paraId="0D4F5A29" w14:textId="77777777" w:rsidTr="0061276A">
        <w:trPr>
          <w:trHeight w:val="91"/>
          <w:jc w:val="center"/>
        </w:trPr>
        <w:tc>
          <w:tcPr>
            <w:tcW w:w="675" w:type="dxa"/>
            <w:vMerge w:val="restart"/>
          </w:tcPr>
          <w:p w14:paraId="1032E0FC" w14:textId="77777777" w:rsidR="009246C7" w:rsidRDefault="009246C7" w:rsidP="0061276A">
            <w:pPr>
              <w:pStyle w:val="Default"/>
              <w:rPr>
                <w:sz w:val="18"/>
                <w:szCs w:val="18"/>
              </w:rPr>
            </w:pPr>
            <w:r>
              <w:rPr>
                <w:sz w:val="18"/>
                <w:szCs w:val="18"/>
              </w:rPr>
              <w:t>1.4.</w:t>
            </w:r>
          </w:p>
        </w:tc>
        <w:tc>
          <w:tcPr>
            <w:tcW w:w="5245" w:type="dxa"/>
            <w:vMerge w:val="restart"/>
          </w:tcPr>
          <w:p w14:paraId="0AEDEA82" w14:textId="77777777" w:rsidR="009246C7" w:rsidRDefault="009246C7" w:rsidP="0061276A">
            <w:pPr>
              <w:pStyle w:val="Default"/>
              <w:rPr>
                <w:sz w:val="18"/>
                <w:szCs w:val="18"/>
              </w:rPr>
            </w:pPr>
            <w:r>
              <w:rPr>
                <w:sz w:val="18"/>
                <w:szCs w:val="18"/>
              </w:rPr>
              <w:t>skončení pracovního poměru</w:t>
            </w:r>
          </w:p>
        </w:tc>
        <w:tc>
          <w:tcPr>
            <w:tcW w:w="3827" w:type="dxa"/>
          </w:tcPr>
          <w:p w14:paraId="644A313A" w14:textId="77777777" w:rsidR="009246C7" w:rsidRDefault="009246C7" w:rsidP="0061276A">
            <w:pPr>
              <w:pStyle w:val="Default"/>
              <w:rPr>
                <w:sz w:val="18"/>
                <w:szCs w:val="18"/>
              </w:rPr>
            </w:pPr>
            <w:r>
              <w:rPr>
                <w:sz w:val="18"/>
                <w:szCs w:val="18"/>
              </w:rPr>
              <w:t>nástupy a výstupy</w:t>
            </w:r>
          </w:p>
        </w:tc>
      </w:tr>
      <w:tr w:rsidR="009246C7" w14:paraId="7AF31023" w14:textId="77777777" w:rsidTr="0061276A">
        <w:trPr>
          <w:trHeight w:val="91"/>
          <w:jc w:val="center"/>
        </w:trPr>
        <w:tc>
          <w:tcPr>
            <w:tcW w:w="675" w:type="dxa"/>
            <w:vMerge/>
          </w:tcPr>
          <w:p w14:paraId="38429370" w14:textId="77777777" w:rsidR="009246C7" w:rsidRDefault="009246C7" w:rsidP="0061276A">
            <w:pPr>
              <w:pStyle w:val="Default"/>
              <w:rPr>
                <w:sz w:val="18"/>
                <w:szCs w:val="18"/>
              </w:rPr>
            </w:pPr>
          </w:p>
        </w:tc>
        <w:tc>
          <w:tcPr>
            <w:tcW w:w="5245" w:type="dxa"/>
            <w:vMerge/>
          </w:tcPr>
          <w:p w14:paraId="6D1F0088" w14:textId="77777777" w:rsidR="009246C7" w:rsidRDefault="009246C7" w:rsidP="0061276A">
            <w:pPr>
              <w:pStyle w:val="Default"/>
              <w:rPr>
                <w:sz w:val="18"/>
                <w:szCs w:val="18"/>
              </w:rPr>
            </w:pPr>
          </w:p>
        </w:tc>
        <w:tc>
          <w:tcPr>
            <w:tcW w:w="3827" w:type="dxa"/>
          </w:tcPr>
          <w:p w14:paraId="5964613C" w14:textId="77777777" w:rsidR="009246C7" w:rsidRDefault="009246C7" w:rsidP="0061276A">
            <w:pPr>
              <w:pStyle w:val="Default"/>
              <w:rPr>
                <w:sz w:val="18"/>
                <w:szCs w:val="18"/>
              </w:rPr>
            </w:pPr>
            <w:r>
              <w:rPr>
                <w:sz w:val="18"/>
                <w:szCs w:val="18"/>
              </w:rPr>
              <w:t>lékařské prohlídky</w:t>
            </w:r>
          </w:p>
        </w:tc>
      </w:tr>
      <w:tr w:rsidR="009246C7" w14:paraId="4AD0166A" w14:textId="77777777" w:rsidTr="0061276A">
        <w:trPr>
          <w:trHeight w:val="91"/>
          <w:jc w:val="center"/>
        </w:trPr>
        <w:tc>
          <w:tcPr>
            <w:tcW w:w="675" w:type="dxa"/>
            <w:vMerge/>
          </w:tcPr>
          <w:p w14:paraId="59BF0AA5" w14:textId="77777777" w:rsidR="009246C7" w:rsidRDefault="009246C7" w:rsidP="0061276A">
            <w:pPr>
              <w:pStyle w:val="Default"/>
              <w:rPr>
                <w:sz w:val="18"/>
                <w:szCs w:val="18"/>
              </w:rPr>
            </w:pPr>
          </w:p>
        </w:tc>
        <w:tc>
          <w:tcPr>
            <w:tcW w:w="5245" w:type="dxa"/>
            <w:vMerge/>
          </w:tcPr>
          <w:p w14:paraId="11084691" w14:textId="77777777" w:rsidR="009246C7" w:rsidRDefault="009246C7" w:rsidP="0061276A">
            <w:pPr>
              <w:pStyle w:val="Default"/>
              <w:rPr>
                <w:sz w:val="18"/>
                <w:szCs w:val="18"/>
              </w:rPr>
            </w:pPr>
          </w:p>
        </w:tc>
        <w:tc>
          <w:tcPr>
            <w:tcW w:w="3827" w:type="dxa"/>
          </w:tcPr>
          <w:p w14:paraId="0587EE5D" w14:textId="77777777" w:rsidR="009246C7" w:rsidRDefault="009246C7" w:rsidP="0061276A">
            <w:pPr>
              <w:pStyle w:val="Default"/>
              <w:rPr>
                <w:sz w:val="18"/>
                <w:szCs w:val="18"/>
              </w:rPr>
            </w:pPr>
            <w:r>
              <w:rPr>
                <w:sz w:val="18"/>
                <w:szCs w:val="18"/>
              </w:rPr>
              <w:t>evidenční list důchodového pojištění</w:t>
            </w:r>
          </w:p>
        </w:tc>
      </w:tr>
      <w:tr w:rsidR="009246C7" w14:paraId="0462EB87" w14:textId="77777777" w:rsidTr="0061276A">
        <w:trPr>
          <w:trHeight w:val="91"/>
          <w:jc w:val="center"/>
        </w:trPr>
        <w:tc>
          <w:tcPr>
            <w:tcW w:w="675" w:type="dxa"/>
            <w:vMerge w:val="restart"/>
          </w:tcPr>
          <w:p w14:paraId="2BF8B5ED" w14:textId="77777777" w:rsidR="009246C7" w:rsidRDefault="009246C7" w:rsidP="0061276A">
            <w:pPr>
              <w:pStyle w:val="Default"/>
              <w:rPr>
                <w:sz w:val="18"/>
                <w:szCs w:val="18"/>
              </w:rPr>
            </w:pPr>
            <w:r>
              <w:rPr>
                <w:sz w:val="18"/>
                <w:szCs w:val="18"/>
              </w:rPr>
              <w:t>1.5.</w:t>
            </w:r>
          </w:p>
        </w:tc>
        <w:tc>
          <w:tcPr>
            <w:tcW w:w="5245" w:type="dxa"/>
            <w:vMerge w:val="restart"/>
          </w:tcPr>
          <w:p w14:paraId="7F6821A1" w14:textId="77777777" w:rsidR="009246C7" w:rsidRDefault="009246C7" w:rsidP="0061276A">
            <w:pPr>
              <w:pStyle w:val="Default"/>
              <w:rPr>
                <w:sz w:val="18"/>
                <w:szCs w:val="18"/>
              </w:rPr>
            </w:pPr>
            <w:r>
              <w:rPr>
                <w:sz w:val="18"/>
                <w:szCs w:val="18"/>
              </w:rPr>
              <w:t>dohody o pracích konaných mimo pracovní poměr</w:t>
            </w:r>
          </w:p>
        </w:tc>
        <w:tc>
          <w:tcPr>
            <w:tcW w:w="3827" w:type="dxa"/>
          </w:tcPr>
          <w:p w14:paraId="58DF2A34" w14:textId="77777777" w:rsidR="009246C7" w:rsidRDefault="009246C7" w:rsidP="0061276A">
            <w:pPr>
              <w:pStyle w:val="Default"/>
              <w:rPr>
                <w:sz w:val="18"/>
                <w:szCs w:val="18"/>
              </w:rPr>
            </w:pPr>
            <w:r>
              <w:rPr>
                <w:sz w:val="18"/>
                <w:szCs w:val="18"/>
              </w:rPr>
              <w:t>funkce</w:t>
            </w:r>
          </w:p>
        </w:tc>
      </w:tr>
      <w:tr w:rsidR="009246C7" w14:paraId="64FDC1FB" w14:textId="77777777" w:rsidTr="0061276A">
        <w:trPr>
          <w:trHeight w:val="91"/>
          <w:jc w:val="center"/>
        </w:trPr>
        <w:tc>
          <w:tcPr>
            <w:tcW w:w="675" w:type="dxa"/>
            <w:vMerge/>
          </w:tcPr>
          <w:p w14:paraId="61F25D54" w14:textId="77777777" w:rsidR="009246C7" w:rsidRDefault="009246C7" w:rsidP="0061276A">
            <w:pPr>
              <w:pStyle w:val="Default"/>
              <w:rPr>
                <w:sz w:val="18"/>
                <w:szCs w:val="18"/>
              </w:rPr>
            </w:pPr>
          </w:p>
        </w:tc>
        <w:tc>
          <w:tcPr>
            <w:tcW w:w="5245" w:type="dxa"/>
            <w:vMerge/>
          </w:tcPr>
          <w:p w14:paraId="29F33DB4" w14:textId="77777777" w:rsidR="009246C7" w:rsidRDefault="009246C7" w:rsidP="0061276A">
            <w:pPr>
              <w:pStyle w:val="Default"/>
              <w:rPr>
                <w:sz w:val="18"/>
                <w:szCs w:val="18"/>
              </w:rPr>
            </w:pPr>
          </w:p>
        </w:tc>
        <w:tc>
          <w:tcPr>
            <w:tcW w:w="3827" w:type="dxa"/>
          </w:tcPr>
          <w:p w14:paraId="7392E23A" w14:textId="77777777" w:rsidR="009246C7" w:rsidRDefault="009246C7" w:rsidP="0061276A">
            <w:pPr>
              <w:pStyle w:val="Default"/>
              <w:rPr>
                <w:sz w:val="18"/>
                <w:szCs w:val="18"/>
              </w:rPr>
            </w:pPr>
            <w:r>
              <w:rPr>
                <w:sz w:val="18"/>
                <w:szCs w:val="18"/>
              </w:rPr>
              <w:t>organizační začlenění</w:t>
            </w:r>
          </w:p>
        </w:tc>
      </w:tr>
      <w:tr w:rsidR="009246C7" w14:paraId="197A2B0A" w14:textId="77777777" w:rsidTr="0061276A">
        <w:trPr>
          <w:trHeight w:val="91"/>
          <w:jc w:val="center"/>
        </w:trPr>
        <w:tc>
          <w:tcPr>
            <w:tcW w:w="675" w:type="dxa"/>
            <w:vMerge/>
          </w:tcPr>
          <w:p w14:paraId="76079E36" w14:textId="77777777" w:rsidR="009246C7" w:rsidRDefault="009246C7" w:rsidP="0061276A">
            <w:pPr>
              <w:pStyle w:val="Default"/>
              <w:rPr>
                <w:sz w:val="18"/>
                <w:szCs w:val="18"/>
              </w:rPr>
            </w:pPr>
          </w:p>
        </w:tc>
        <w:tc>
          <w:tcPr>
            <w:tcW w:w="5245" w:type="dxa"/>
            <w:vMerge/>
          </w:tcPr>
          <w:p w14:paraId="1D4D6A44" w14:textId="77777777" w:rsidR="009246C7" w:rsidRDefault="009246C7" w:rsidP="0061276A">
            <w:pPr>
              <w:pStyle w:val="Default"/>
              <w:rPr>
                <w:sz w:val="18"/>
                <w:szCs w:val="18"/>
              </w:rPr>
            </w:pPr>
          </w:p>
        </w:tc>
        <w:tc>
          <w:tcPr>
            <w:tcW w:w="3827" w:type="dxa"/>
          </w:tcPr>
          <w:p w14:paraId="3DF274DE" w14:textId="77777777" w:rsidR="009246C7" w:rsidRDefault="009246C7" w:rsidP="0061276A">
            <w:pPr>
              <w:pStyle w:val="Default"/>
              <w:rPr>
                <w:sz w:val="18"/>
                <w:szCs w:val="18"/>
              </w:rPr>
            </w:pPr>
            <w:r>
              <w:rPr>
                <w:sz w:val="18"/>
                <w:szCs w:val="18"/>
              </w:rPr>
              <w:t>pracovní vztah a pracovní doba</w:t>
            </w:r>
          </w:p>
        </w:tc>
      </w:tr>
      <w:tr w:rsidR="009246C7" w14:paraId="495D8F41" w14:textId="77777777" w:rsidTr="0061276A">
        <w:trPr>
          <w:trHeight w:val="91"/>
          <w:jc w:val="center"/>
        </w:trPr>
        <w:tc>
          <w:tcPr>
            <w:tcW w:w="675" w:type="dxa"/>
            <w:vMerge/>
          </w:tcPr>
          <w:p w14:paraId="7ED1CF8F" w14:textId="77777777" w:rsidR="009246C7" w:rsidRDefault="009246C7" w:rsidP="0061276A">
            <w:pPr>
              <w:pStyle w:val="Default"/>
              <w:rPr>
                <w:sz w:val="18"/>
                <w:szCs w:val="18"/>
              </w:rPr>
            </w:pPr>
          </w:p>
        </w:tc>
        <w:tc>
          <w:tcPr>
            <w:tcW w:w="5245" w:type="dxa"/>
            <w:vMerge/>
          </w:tcPr>
          <w:p w14:paraId="5214923D" w14:textId="77777777" w:rsidR="009246C7" w:rsidRDefault="009246C7" w:rsidP="0061276A">
            <w:pPr>
              <w:pStyle w:val="Default"/>
              <w:rPr>
                <w:sz w:val="18"/>
                <w:szCs w:val="18"/>
              </w:rPr>
            </w:pPr>
          </w:p>
        </w:tc>
        <w:tc>
          <w:tcPr>
            <w:tcW w:w="3827" w:type="dxa"/>
          </w:tcPr>
          <w:p w14:paraId="7A3B2093" w14:textId="77777777" w:rsidR="009246C7" w:rsidRDefault="009246C7" w:rsidP="0061276A">
            <w:pPr>
              <w:pStyle w:val="Default"/>
              <w:rPr>
                <w:sz w:val="18"/>
                <w:szCs w:val="18"/>
              </w:rPr>
            </w:pPr>
            <w:r>
              <w:rPr>
                <w:sz w:val="18"/>
                <w:szCs w:val="18"/>
              </w:rPr>
              <w:t>sociální pojištění</w:t>
            </w:r>
          </w:p>
        </w:tc>
      </w:tr>
      <w:tr w:rsidR="009246C7" w14:paraId="1980B6BA" w14:textId="77777777" w:rsidTr="0061276A">
        <w:trPr>
          <w:trHeight w:val="91"/>
          <w:jc w:val="center"/>
        </w:trPr>
        <w:tc>
          <w:tcPr>
            <w:tcW w:w="675" w:type="dxa"/>
            <w:vMerge/>
          </w:tcPr>
          <w:p w14:paraId="254D812A" w14:textId="77777777" w:rsidR="009246C7" w:rsidRDefault="009246C7" w:rsidP="0061276A">
            <w:pPr>
              <w:pStyle w:val="Default"/>
              <w:rPr>
                <w:sz w:val="18"/>
                <w:szCs w:val="18"/>
              </w:rPr>
            </w:pPr>
          </w:p>
        </w:tc>
        <w:tc>
          <w:tcPr>
            <w:tcW w:w="5245" w:type="dxa"/>
            <w:vMerge/>
          </w:tcPr>
          <w:p w14:paraId="2960E5DA" w14:textId="77777777" w:rsidR="009246C7" w:rsidRDefault="009246C7" w:rsidP="0061276A">
            <w:pPr>
              <w:pStyle w:val="Default"/>
              <w:rPr>
                <w:sz w:val="18"/>
                <w:szCs w:val="18"/>
              </w:rPr>
            </w:pPr>
          </w:p>
        </w:tc>
        <w:tc>
          <w:tcPr>
            <w:tcW w:w="3827" w:type="dxa"/>
          </w:tcPr>
          <w:p w14:paraId="055E9B83" w14:textId="77777777" w:rsidR="009246C7" w:rsidRDefault="009246C7" w:rsidP="0061276A">
            <w:pPr>
              <w:pStyle w:val="Default"/>
              <w:rPr>
                <w:sz w:val="18"/>
                <w:szCs w:val="18"/>
              </w:rPr>
            </w:pPr>
            <w:r>
              <w:rPr>
                <w:sz w:val="18"/>
                <w:szCs w:val="18"/>
              </w:rPr>
              <w:t>nástupy a výstupy</w:t>
            </w:r>
          </w:p>
        </w:tc>
      </w:tr>
      <w:tr w:rsidR="009246C7" w14:paraId="49745233" w14:textId="77777777" w:rsidTr="0061276A">
        <w:trPr>
          <w:trHeight w:val="91"/>
          <w:jc w:val="center"/>
        </w:trPr>
        <w:tc>
          <w:tcPr>
            <w:tcW w:w="675" w:type="dxa"/>
            <w:vMerge/>
          </w:tcPr>
          <w:p w14:paraId="79EEB1A4" w14:textId="77777777" w:rsidR="009246C7" w:rsidRDefault="009246C7" w:rsidP="0061276A">
            <w:pPr>
              <w:pStyle w:val="Default"/>
              <w:rPr>
                <w:sz w:val="18"/>
                <w:szCs w:val="18"/>
              </w:rPr>
            </w:pPr>
          </w:p>
        </w:tc>
        <w:tc>
          <w:tcPr>
            <w:tcW w:w="5245" w:type="dxa"/>
            <w:vMerge/>
          </w:tcPr>
          <w:p w14:paraId="5521E9FF" w14:textId="77777777" w:rsidR="009246C7" w:rsidRDefault="009246C7" w:rsidP="0061276A">
            <w:pPr>
              <w:pStyle w:val="Default"/>
              <w:rPr>
                <w:sz w:val="18"/>
                <w:szCs w:val="18"/>
              </w:rPr>
            </w:pPr>
          </w:p>
        </w:tc>
        <w:tc>
          <w:tcPr>
            <w:tcW w:w="3827" w:type="dxa"/>
          </w:tcPr>
          <w:p w14:paraId="111ABA93" w14:textId="77777777" w:rsidR="009246C7" w:rsidRDefault="009246C7" w:rsidP="0061276A">
            <w:pPr>
              <w:pStyle w:val="Default"/>
              <w:rPr>
                <w:sz w:val="18"/>
                <w:szCs w:val="18"/>
              </w:rPr>
            </w:pPr>
            <w:r>
              <w:rPr>
                <w:sz w:val="18"/>
                <w:szCs w:val="18"/>
              </w:rPr>
              <w:t>zdravotní pojišťovna</w:t>
            </w:r>
          </w:p>
        </w:tc>
      </w:tr>
      <w:tr w:rsidR="009246C7" w14:paraId="5E715496" w14:textId="77777777" w:rsidTr="0061276A">
        <w:trPr>
          <w:trHeight w:val="91"/>
          <w:jc w:val="center"/>
        </w:trPr>
        <w:tc>
          <w:tcPr>
            <w:tcW w:w="675" w:type="dxa"/>
            <w:vMerge w:val="restart"/>
          </w:tcPr>
          <w:p w14:paraId="0E823C3B" w14:textId="77777777" w:rsidR="009246C7" w:rsidRDefault="009246C7" w:rsidP="0061276A">
            <w:pPr>
              <w:pStyle w:val="Default"/>
              <w:rPr>
                <w:sz w:val="18"/>
                <w:szCs w:val="18"/>
              </w:rPr>
            </w:pPr>
            <w:r>
              <w:rPr>
                <w:sz w:val="18"/>
                <w:szCs w:val="18"/>
              </w:rPr>
              <w:t>1.6.</w:t>
            </w:r>
          </w:p>
        </w:tc>
        <w:tc>
          <w:tcPr>
            <w:tcW w:w="5245" w:type="dxa"/>
            <w:vMerge w:val="restart"/>
          </w:tcPr>
          <w:p w14:paraId="354D64C6" w14:textId="77777777" w:rsidR="009246C7" w:rsidRDefault="009246C7" w:rsidP="0061276A">
            <w:pPr>
              <w:pStyle w:val="Default"/>
              <w:rPr>
                <w:sz w:val="18"/>
                <w:szCs w:val="18"/>
              </w:rPr>
            </w:pPr>
            <w:r>
              <w:rPr>
                <w:sz w:val="18"/>
                <w:szCs w:val="18"/>
              </w:rPr>
              <w:t>pracovní doba a doba odpočinku</w:t>
            </w:r>
          </w:p>
        </w:tc>
        <w:tc>
          <w:tcPr>
            <w:tcW w:w="3827" w:type="dxa"/>
          </w:tcPr>
          <w:p w14:paraId="751FC263" w14:textId="77777777" w:rsidR="009246C7" w:rsidRDefault="009246C7" w:rsidP="0061276A">
            <w:pPr>
              <w:pStyle w:val="Default"/>
              <w:rPr>
                <w:sz w:val="18"/>
                <w:szCs w:val="18"/>
              </w:rPr>
            </w:pPr>
            <w:r>
              <w:rPr>
                <w:sz w:val="18"/>
                <w:szCs w:val="18"/>
              </w:rPr>
              <w:t>dovolená</w:t>
            </w:r>
          </w:p>
        </w:tc>
      </w:tr>
      <w:tr w:rsidR="009246C7" w14:paraId="02A251FC" w14:textId="77777777" w:rsidTr="0061276A">
        <w:trPr>
          <w:trHeight w:val="91"/>
          <w:jc w:val="center"/>
        </w:trPr>
        <w:tc>
          <w:tcPr>
            <w:tcW w:w="675" w:type="dxa"/>
            <w:vMerge/>
          </w:tcPr>
          <w:p w14:paraId="3CC6EBD0" w14:textId="77777777" w:rsidR="009246C7" w:rsidRDefault="009246C7" w:rsidP="0061276A">
            <w:pPr>
              <w:pStyle w:val="Default"/>
              <w:rPr>
                <w:sz w:val="18"/>
                <w:szCs w:val="18"/>
              </w:rPr>
            </w:pPr>
          </w:p>
        </w:tc>
        <w:tc>
          <w:tcPr>
            <w:tcW w:w="5245" w:type="dxa"/>
            <w:vMerge/>
          </w:tcPr>
          <w:p w14:paraId="365164ED" w14:textId="77777777" w:rsidR="009246C7" w:rsidRDefault="009246C7" w:rsidP="0061276A">
            <w:pPr>
              <w:pStyle w:val="Default"/>
              <w:rPr>
                <w:sz w:val="18"/>
                <w:szCs w:val="18"/>
              </w:rPr>
            </w:pPr>
          </w:p>
        </w:tc>
        <w:tc>
          <w:tcPr>
            <w:tcW w:w="3827" w:type="dxa"/>
          </w:tcPr>
          <w:p w14:paraId="6B99B42F" w14:textId="77777777" w:rsidR="009246C7" w:rsidRDefault="009246C7" w:rsidP="0061276A">
            <w:pPr>
              <w:pStyle w:val="Default"/>
              <w:rPr>
                <w:sz w:val="18"/>
                <w:szCs w:val="18"/>
              </w:rPr>
            </w:pPr>
            <w:r>
              <w:rPr>
                <w:sz w:val="18"/>
                <w:szCs w:val="18"/>
              </w:rPr>
              <w:t>fyzický, přepočtený stav</w:t>
            </w:r>
          </w:p>
        </w:tc>
      </w:tr>
      <w:tr w:rsidR="009246C7" w14:paraId="39E03FAF" w14:textId="77777777" w:rsidTr="0061276A">
        <w:trPr>
          <w:trHeight w:val="91"/>
          <w:jc w:val="center"/>
        </w:trPr>
        <w:tc>
          <w:tcPr>
            <w:tcW w:w="675" w:type="dxa"/>
            <w:vMerge/>
          </w:tcPr>
          <w:p w14:paraId="282FDB08" w14:textId="77777777" w:rsidR="009246C7" w:rsidRDefault="009246C7" w:rsidP="0061276A">
            <w:pPr>
              <w:pStyle w:val="Default"/>
              <w:rPr>
                <w:sz w:val="18"/>
                <w:szCs w:val="18"/>
              </w:rPr>
            </w:pPr>
          </w:p>
        </w:tc>
        <w:tc>
          <w:tcPr>
            <w:tcW w:w="5245" w:type="dxa"/>
            <w:vMerge/>
          </w:tcPr>
          <w:p w14:paraId="4EF29B5F" w14:textId="77777777" w:rsidR="009246C7" w:rsidRDefault="009246C7" w:rsidP="0061276A">
            <w:pPr>
              <w:pStyle w:val="Default"/>
              <w:rPr>
                <w:sz w:val="18"/>
                <w:szCs w:val="18"/>
              </w:rPr>
            </w:pPr>
          </w:p>
        </w:tc>
        <w:tc>
          <w:tcPr>
            <w:tcW w:w="3827" w:type="dxa"/>
          </w:tcPr>
          <w:p w14:paraId="4C3F77B5" w14:textId="77777777" w:rsidR="009246C7" w:rsidRDefault="009246C7" w:rsidP="0061276A">
            <w:pPr>
              <w:pStyle w:val="Default"/>
              <w:rPr>
                <w:sz w:val="18"/>
                <w:szCs w:val="18"/>
              </w:rPr>
            </w:pPr>
            <w:r>
              <w:rPr>
                <w:sz w:val="18"/>
                <w:szCs w:val="18"/>
              </w:rPr>
              <w:t xml:space="preserve">fond </w:t>
            </w:r>
            <w:proofErr w:type="spellStart"/>
            <w:r>
              <w:rPr>
                <w:sz w:val="18"/>
                <w:szCs w:val="18"/>
              </w:rPr>
              <w:t>prac</w:t>
            </w:r>
            <w:proofErr w:type="spellEnd"/>
            <w:r>
              <w:rPr>
                <w:sz w:val="18"/>
                <w:szCs w:val="18"/>
              </w:rPr>
              <w:t>. doby</w:t>
            </w:r>
          </w:p>
        </w:tc>
      </w:tr>
      <w:tr w:rsidR="009246C7" w14:paraId="0987C947" w14:textId="77777777" w:rsidTr="0061276A">
        <w:trPr>
          <w:trHeight w:val="91"/>
          <w:jc w:val="center"/>
        </w:trPr>
        <w:tc>
          <w:tcPr>
            <w:tcW w:w="675" w:type="dxa"/>
            <w:vMerge/>
          </w:tcPr>
          <w:p w14:paraId="6AF7E9C0" w14:textId="77777777" w:rsidR="009246C7" w:rsidRDefault="009246C7" w:rsidP="0061276A">
            <w:pPr>
              <w:pStyle w:val="Default"/>
              <w:rPr>
                <w:sz w:val="18"/>
                <w:szCs w:val="18"/>
              </w:rPr>
            </w:pPr>
          </w:p>
        </w:tc>
        <w:tc>
          <w:tcPr>
            <w:tcW w:w="5245" w:type="dxa"/>
            <w:vMerge/>
          </w:tcPr>
          <w:p w14:paraId="43CF4809" w14:textId="77777777" w:rsidR="009246C7" w:rsidRDefault="009246C7" w:rsidP="0061276A">
            <w:pPr>
              <w:pStyle w:val="Default"/>
              <w:rPr>
                <w:sz w:val="18"/>
                <w:szCs w:val="18"/>
              </w:rPr>
            </w:pPr>
          </w:p>
        </w:tc>
        <w:tc>
          <w:tcPr>
            <w:tcW w:w="3827" w:type="dxa"/>
          </w:tcPr>
          <w:p w14:paraId="020B60A8" w14:textId="77777777" w:rsidR="009246C7" w:rsidRDefault="009246C7" w:rsidP="0061276A">
            <w:pPr>
              <w:pStyle w:val="Default"/>
              <w:rPr>
                <w:sz w:val="18"/>
                <w:szCs w:val="18"/>
              </w:rPr>
            </w:pPr>
            <w:r>
              <w:rPr>
                <w:sz w:val="18"/>
                <w:szCs w:val="18"/>
              </w:rPr>
              <w:t>pracovní vztah a pracovní doba</w:t>
            </w:r>
          </w:p>
        </w:tc>
      </w:tr>
      <w:tr w:rsidR="009246C7" w14:paraId="40065040" w14:textId="77777777" w:rsidTr="0061276A">
        <w:trPr>
          <w:trHeight w:val="91"/>
          <w:jc w:val="center"/>
        </w:trPr>
        <w:tc>
          <w:tcPr>
            <w:tcW w:w="675" w:type="dxa"/>
          </w:tcPr>
          <w:p w14:paraId="39415DC5" w14:textId="77777777" w:rsidR="009246C7" w:rsidRDefault="009246C7" w:rsidP="0061276A">
            <w:pPr>
              <w:pStyle w:val="Default"/>
              <w:rPr>
                <w:sz w:val="18"/>
                <w:szCs w:val="18"/>
              </w:rPr>
            </w:pPr>
            <w:r>
              <w:rPr>
                <w:sz w:val="18"/>
                <w:szCs w:val="18"/>
              </w:rPr>
              <w:t>1.7.</w:t>
            </w:r>
          </w:p>
        </w:tc>
        <w:tc>
          <w:tcPr>
            <w:tcW w:w="5245" w:type="dxa"/>
          </w:tcPr>
          <w:p w14:paraId="1BB72926" w14:textId="77777777" w:rsidR="009246C7" w:rsidRDefault="009246C7" w:rsidP="0061276A">
            <w:pPr>
              <w:pStyle w:val="Default"/>
              <w:rPr>
                <w:sz w:val="18"/>
                <w:szCs w:val="18"/>
              </w:rPr>
            </w:pPr>
            <w:r>
              <w:rPr>
                <w:sz w:val="18"/>
                <w:szCs w:val="18"/>
              </w:rPr>
              <w:t>péče o zaměstnance (závodní preventivní péče)</w:t>
            </w:r>
          </w:p>
        </w:tc>
        <w:tc>
          <w:tcPr>
            <w:tcW w:w="3827" w:type="dxa"/>
          </w:tcPr>
          <w:p w14:paraId="5CB25225" w14:textId="77777777" w:rsidR="009246C7" w:rsidRDefault="009246C7" w:rsidP="0061276A">
            <w:pPr>
              <w:pStyle w:val="Default"/>
              <w:rPr>
                <w:sz w:val="18"/>
                <w:szCs w:val="18"/>
              </w:rPr>
            </w:pPr>
            <w:r>
              <w:rPr>
                <w:sz w:val="18"/>
                <w:szCs w:val="18"/>
              </w:rPr>
              <w:t>lékařské prohlídky</w:t>
            </w:r>
          </w:p>
        </w:tc>
      </w:tr>
      <w:tr w:rsidR="009246C7" w14:paraId="13D90AD7" w14:textId="77777777" w:rsidTr="0061276A">
        <w:trPr>
          <w:trHeight w:val="91"/>
          <w:jc w:val="center"/>
        </w:trPr>
        <w:tc>
          <w:tcPr>
            <w:tcW w:w="675" w:type="dxa"/>
            <w:vMerge w:val="restart"/>
          </w:tcPr>
          <w:p w14:paraId="4D4175ED" w14:textId="77777777" w:rsidR="009246C7" w:rsidRDefault="009246C7" w:rsidP="0061276A">
            <w:pPr>
              <w:pStyle w:val="Default"/>
              <w:rPr>
                <w:sz w:val="18"/>
                <w:szCs w:val="18"/>
              </w:rPr>
            </w:pPr>
            <w:r>
              <w:rPr>
                <w:sz w:val="18"/>
                <w:szCs w:val="18"/>
              </w:rPr>
              <w:t>1.8.</w:t>
            </w:r>
          </w:p>
        </w:tc>
        <w:tc>
          <w:tcPr>
            <w:tcW w:w="5245" w:type="dxa"/>
            <w:vMerge w:val="restart"/>
          </w:tcPr>
          <w:p w14:paraId="6355D44C" w14:textId="77777777" w:rsidR="009246C7" w:rsidRDefault="009246C7" w:rsidP="0061276A">
            <w:pPr>
              <w:pStyle w:val="Default"/>
              <w:rPr>
                <w:sz w:val="18"/>
                <w:szCs w:val="18"/>
              </w:rPr>
            </w:pPr>
            <w:r>
              <w:rPr>
                <w:sz w:val="18"/>
                <w:szCs w:val="18"/>
              </w:rPr>
              <w:t>odměňování za práci a srážky z příjmů z pracovněprávního vztahu</w:t>
            </w:r>
          </w:p>
        </w:tc>
        <w:tc>
          <w:tcPr>
            <w:tcW w:w="3827" w:type="dxa"/>
          </w:tcPr>
          <w:p w14:paraId="6EBE4139" w14:textId="77777777" w:rsidR="009246C7" w:rsidRDefault="009246C7" w:rsidP="0061276A">
            <w:pPr>
              <w:pStyle w:val="Default"/>
              <w:rPr>
                <w:sz w:val="18"/>
                <w:szCs w:val="18"/>
              </w:rPr>
            </w:pPr>
            <w:r>
              <w:rPr>
                <w:sz w:val="18"/>
                <w:szCs w:val="18"/>
              </w:rPr>
              <w:t>rodinní příslušníci</w:t>
            </w:r>
          </w:p>
        </w:tc>
      </w:tr>
      <w:tr w:rsidR="009246C7" w14:paraId="74D28806" w14:textId="77777777" w:rsidTr="0061276A">
        <w:trPr>
          <w:trHeight w:val="91"/>
          <w:jc w:val="center"/>
        </w:trPr>
        <w:tc>
          <w:tcPr>
            <w:tcW w:w="675" w:type="dxa"/>
            <w:vMerge/>
          </w:tcPr>
          <w:p w14:paraId="08819993" w14:textId="77777777" w:rsidR="009246C7" w:rsidRDefault="009246C7" w:rsidP="0061276A">
            <w:pPr>
              <w:pStyle w:val="Default"/>
              <w:rPr>
                <w:sz w:val="18"/>
                <w:szCs w:val="18"/>
              </w:rPr>
            </w:pPr>
          </w:p>
        </w:tc>
        <w:tc>
          <w:tcPr>
            <w:tcW w:w="5245" w:type="dxa"/>
            <w:vMerge/>
          </w:tcPr>
          <w:p w14:paraId="6EED4A1B" w14:textId="77777777" w:rsidR="009246C7" w:rsidRDefault="009246C7" w:rsidP="0061276A">
            <w:pPr>
              <w:pStyle w:val="Default"/>
              <w:rPr>
                <w:sz w:val="18"/>
                <w:szCs w:val="18"/>
              </w:rPr>
            </w:pPr>
          </w:p>
        </w:tc>
        <w:tc>
          <w:tcPr>
            <w:tcW w:w="3827" w:type="dxa"/>
          </w:tcPr>
          <w:p w14:paraId="2040E65F" w14:textId="77777777" w:rsidR="009246C7" w:rsidRDefault="009246C7" w:rsidP="0061276A">
            <w:pPr>
              <w:pStyle w:val="Default"/>
              <w:rPr>
                <w:sz w:val="18"/>
                <w:szCs w:val="18"/>
              </w:rPr>
            </w:pPr>
            <w:r>
              <w:rPr>
                <w:sz w:val="18"/>
                <w:szCs w:val="18"/>
              </w:rPr>
              <w:t>strukturované platby</w:t>
            </w:r>
          </w:p>
        </w:tc>
      </w:tr>
      <w:tr w:rsidR="009246C7" w14:paraId="1F2EB0B2" w14:textId="77777777" w:rsidTr="0061276A">
        <w:trPr>
          <w:trHeight w:val="91"/>
          <w:jc w:val="center"/>
        </w:trPr>
        <w:tc>
          <w:tcPr>
            <w:tcW w:w="675" w:type="dxa"/>
            <w:vMerge/>
          </w:tcPr>
          <w:p w14:paraId="4BB95340" w14:textId="77777777" w:rsidR="009246C7" w:rsidRDefault="009246C7" w:rsidP="0061276A">
            <w:pPr>
              <w:pStyle w:val="Default"/>
              <w:rPr>
                <w:sz w:val="18"/>
                <w:szCs w:val="18"/>
              </w:rPr>
            </w:pPr>
          </w:p>
        </w:tc>
        <w:tc>
          <w:tcPr>
            <w:tcW w:w="5245" w:type="dxa"/>
            <w:vMerge/>
          </w:tcPr>
          <w:p w14:paraId="1FBBAEDF" w14:textId="77777777" w:rsidR="009246C7" w:rsidRDefault="009246C7" w:rsidP="0061276A">
            <w:pPr>
              <w:pStyle w:val="Default"/>
              <w:rPr>
                <w:sz w:val="18"/>
                <w:szCs w:val="18"/>
              </w:rPr>
            </w:pPr>
          </w:p>
        </w:tc>
        <w:tc>
          <w:tcPr>
            <w:tcW w:w="3827" w:type="dxa"/>
          </w:tcPr>
          <w:p w14:paraId="7E3054B5" w14:textId="77777777" w:rsidR="009246C7" w:rsidRDefault="009246C7" w:rsidP="0061276A">
            <w:pPr>
              <w:pStyle w:val="Default"/>
              <w:rPr>
                <w:sz w:val="18"/>
                <w:szCs w:val="18"/>
              </w:rPr>
            </w:pPr>
            <w:r>
              <w:rPr>
                <w:sz w:val="18"/>
                <w:szCs w:val="18"/>
              </w:rPr>
              <w:t>kalkulační jednice</w:t>
            </w:r>
          </w:p>
        </w:tc>
      </w:tr>
      <w:tr w:rsidR="009246C7" w14:paraId="349B11A7" w14:textId="77777777" w:rsidTr="0061276A">
        <w:trPr>
          <w:trHeight w:val="91"/>
          <w:jc w:val="center"/>
        </w:trPr>
        <w:tc>
          <w:tcPr>
            <w:tcW w:w="675" w:type="dxa"/>
            <w:vMerge/>
          </w:tcPr>
          <w:p w14:paraId="5D3D69C4" w14:textId="77777777" w:rsidR="009246C7" w:rsidRDefault="009246C7" w:rsidP="0061276A">
            <w:pPr>
              <w:pStyle w:val="Default"/>
              <w:rPr>
                <w:sz w:val="18"/>
                <w:szCs w:val="18"/>
              </w:rPr>
            </w:pPr>
          </w:p>
        </w:tc>
        <w:tc>
          <w:tcPr>
            <w:tcW w:w="5245" w:type="dxa"/>
            <w:vMerge/>
          </w:tcPr>
          <w:p w14:paraId="180F5A86" w14:textId="77777777" w:rsidR="009246C7" w:rsidRDefault="009246C7" w:rsidP="0061276A">
            <w:pPr>
              <w:pStyle w:val="Default"/>
              <w:rPr>
                <w:sz w:val="18"/>
                <w:szCs w:val="18"/>
              </w:rPr>
            </w:pPr>
          </w:p>
        </w:tc>
        <w:tc>
          <w:tcPr>
            <w:tcW w:w="3827" w:type="dxa"/>
          </w:tcPr>
          <w:p w14:paraId="201083C0" w14:textId="77777777" w:rsidR="009246C7" w:rsidRDefault="009246C7" w:rsidP="0061276A">
            <w:pPr>
              <w:pStyle w:val="Default"/>
              <w:rPr>
                <w:sz w:val="18"/>
                <w:szCs w:val="18"/>
              </w:rPr>
            </w:pPr>
            <w:r>
              <w:rPr>
                <w:sz w:val="18"/>
                <w:szCs w:val="18"/>
              </w:rPr>
              <w:t>stupnice</w:t>
            </w:r>
          </w:p>
        </w:tc>
      </w:tr>
      <w:tr w:rsidR="009246C7" w14:paraId="08A3E010" w14:textId="77777777" w:rsidTr="0061276A">
        <w:trPr>
          <w:trHeight w:val="91"/>
          <w:jc w:val="center"/>
        </w:trPr>
        <w:tc>
          <w:tcPr>
            <w:tcW w:w="675" w:type="dxa"/>
            <w:vMerge/>
          </w:tcPr>
          <w:p w14:paraId="3C00F049" w14:textId="77777777" w:rsidR="009246C7" w:rsidRDefault="009246C7" w:rsidP="0061276A">
            <w:pPr>
              <w:pStyle w:val="Default"/>
              <w:rPr>
                <w:sz w:val="18"/>
                <w:szCs w:val="18"/>
              </w:rPr>
            </w:pPr>
          </w:p>
        </w:tc>
        <w:tc>
          <w:tcPr>
            <w:tcW w:w="5245" w:type="dxa"/>
            <w:vMerge/>
          </w:tcPr>
          <w:p w14:paraId="0B0EF857" w14:textId="77777777" w:rsidR="009246C7" w:rsidRDefault="009246C7" w:rsidP="0061276A">
            <w:pPr>
              <w:pStyle w:val="Default"/>
              <w:rPr>
                <w:sz w:val="18"/>
                <w:szCs w:val="18"/>
              </w:rPr>
            </w:pPr>
          </w:p>
        </w:tc>
        <w:tc>
          <w:tcPr>
            <w:tcW w:w="3827" w:type="dxa"/>
          </w:tcPr>
          <w:p w14:paraId="5859D096" w14:textId="77777777" w:rsidR="009246C7" w:rsidRDefault="009246C7" w:rsidP="0061276A">
            <w:pPr>
              <w:pStyle w:val="Default"/>
              <w:rPr>
                <w:sz w:val="18"/>
                <w:szCs w:val="18"/>
              </w:rPr>
            </w:pPr>
            <w:r>
              <w:rPr>
                <w:sz w:val="18"/>
                <w:szCs w:val="18"/>
              </w:rPr>
              <w:t>další platy</w:t>
            </w:r>
          </w:p>
        </w:tc>
      </w:tr>
      <w:tr w:rsidR="009246C7" w14:paraId="524FF70F" w14:textId="77777777" w:rsidTr="0061276A">
        <w:trPr>
          <w:trHeight w:val="91"/>
          <w:jc w:val="center"/>
        </w:trPr>
        <w:tc>
          <w:tcPr>
            <w:tcW w:w="675" w:type="dxa"/>
            <w:vMerge/>
          </w:tcPr>
          <w:p w14:paraId="11D789ED" w14:textId="77777777" w:rsidR="009246C7" w:rsidRDefault="009246C7" w:rsidP="0061276A">
            <w:pPr>
              <w:pStyle w:val="Default"/>
              <w:rPr>
                <w:sz w:val="18"/>
                <w:szCs w:val="18"/>
              </w:rPr>
            </w:pPr>
          </w:p>
        </w:tc>
        <w:tc>
          <w:tcPr>
            <w:tcW w:w="5245" w:type="dxa"/>
            <w:vMerge/>
          </w:tcPr>
          <w:p w14:paraId="14D300D9" w14:textId="77777777" w:rsidR="009246C7" w:rsidRDefault="009246C7" w:rsidP="0061276A">
            <w:pPr>
              <w:pStyle w:val="Default"/>
              <w:rPr>
                <w:sz w:val="18"/>
                <w:szCs w:val="18"/>
              </w:rPr>
            </w:pPr>
          </w:p>
        </w:tc>
        <w:tc>
          <w:tcPr>
            <w:tcW w:w="3827" w:type="dxa"/>
          </w:tcPr>
          <w:p w14:paraId="7DD43DB3" w14:textId="77777777" w:rsidR="009246C7" w:rsidRDefault="009246C7" w:rsidP="0061276A">
            <w:pPr>
              <w:pStyle w:val="Default"/>
              <w:rPr>
                <w:sz w:val="18"/>
                <w:szCs w:val="18"/>
              </w:rPr>
            </w:pPr>
            <w:r>
              <w:rPr>
                <w:sz w:val="18"/>
                <w:szCs w:val="18"/>
              </w:rPr>
              <w:t>evidenční list důchodového pojištění</w:t>
            </w:r>
          </w:p>
        </w:tc>
      </w:tr>
      <w:tr w:rsidR="009246C7" w14:paraId="6C3B8BCF" w14:textId="77777777" w:rsidTr="0061276A">
        <w:trPr>
          <w:trHeight w:val="91"/>
          <w:jc w:val="center"/>
        </w:trPr>
        <w:tc>
          <w:tcPr>
            <w:tcW w:w="675" w:type="dxa"/>
            <w:vMerge/>
          </w:tcPr>
          <w:p w14:paraId="60C5DE2D" w14:textId="77777777" w:rsidR="009246C7" w:rsidRDefault="009246C7" w:rsidP="0061276A">
            <w:pPr>
              <w:pStyle w:val="Default"/>
              <w:rPr>
                <w:sz w:val="18"/>
                <w:szCs w:val="18"/>
              </w:rPr>
            </w:pPr>
          </w:p>
        </w:tc>
        <w:tc>
          <w:tcPr>
            <w:tcW w:w="5245" w:type="dxa"/>
            <w:vMerge/>
          </w:tcPr>
          <w:p w14:paraId="21E95B7C" w14:textId="77777777" w:rsidR="009246C7" w:rsidRDefault="009246C7" w:rsidP="0061276A">
            <w:pPr>
              <w:pStyle w:val="Default"/>
              <w:rPr>
                <w:sz w:val="18"/>
                <w:szCs w:val="18"/>
              </w:rPr>
            </w:pPr>
          </w:p>
        </w:tc>
        <w:tc>
          <w:tcPr>
            <w:tcW w:w="3827" w:type="dxa"/>
          </w:tcPr>
          <w:p w14:paraId="1067768C" w14:textId="77777777" w:rsidR="009246C7" w:rsidRDefault="009246C7" w:rsidP="0061276A">
            <w:pPr>
              <w:pStyle w:val="Default"/>
              <w:rPr>
                <w:sz w:val="18"/>
                <w:szCs w:val="18"/>
              </w:rPr>
            </w:pPr>
            <w:r>
              <w:rPr>
                <w:sz w:val="18"/>
                <w:szCs w:val="18"/>
              </w:rPr>
              <w:t>mzdové zařazení a příplatky</w:t>
            </w:r>
          </w:p>
        </w:tc>
      </w:tr>
      <w:tr w:rsidR="009246C7" w14:paraId="78090137" w14:textId="77777777" w:rsidTr="0061276A">
        <w:trPr>
          <w:trHeight w:val="91"/>
          <w:jc w:val="center"/>
        </w:trPr>
        <w:tc>
          <w:tcPr>
            <w:tcW w:w="675" w:type="dxa"/>
            <w:vMerge/>
          </w:tcPr>
          <w:p w14:paraId="436F71D2" w14:textId="77777777" w:rsidR="009246C7" w:rsidRDefault="009246C7" w:rsidP="0061276A">
            <w:pPr>
              <w:pStyle w:val="Default"/>
              <w:rPr>
                <w:sz w:val="18"/>
                <w:szCs w:val="18"/>
              </w:rPr>
            </w:pPr>
          </w:p>
        </w:tc>
        <w:tc>
          <w:tcPr>
            <w:tcW w:w="5245" w:type="dxa"/>
            <w:vMerge/>
          </w:tcPr>
          <w:p w14:paraId="256E553D" w14:textId="77777777" w:rsidR="009246C7" w:rsidRDefault="009246C7" w:rsidP="0061276A">
            <w:pPr>
              <w:pStyle w:val="Default"/>
              <w:rPr>
                <w:sz w:val="18"/>
                <w:szCs w:val="18"/>
              </w:rPr>
            </w:pPr>
          </w:p>
        </w:tc>
        <w:tc>
          <w:tcPr>
            <w:tcW w:w="3827" w:type="dxa"/>
          </w:tcPr>
          <w:p w14:paraId="14C8D7BC" w14:textId="77777777" w:rsidR="009246C7" w:rsidRDefault="009246C7" w:rsidP="0061276A">
            <w:pPr>
              <w:pStyle w:val="Default"/>
              <w:rPr>
                <w:sz w:val="18"/>
                <w:szCs w:val="18"/>
              </w:rPr>
            </w:pPr>
            <w:r>
              <w:rPr>
                <w:sz w:val="18"/>
                <w:szCs w:val="18"/>
              </w:rPr>
              <w:t>odměny a prémie</w:t>
            </w:r>
          </w:p>
        </w:tc>
      </w:tr>
      <w:tr w:rsidR="009246C7" w14:paraId="42570E14" w14:textId="77777777" w:rsidTr="0061276A">
        <w:trPr>
          <w:trHeight w:val="91"/>
          <w:jc w:val="center"/>
        </w:trPr>
        <w:tc>
          <w:tcPr>
            <w:tcW w:w="675" w:type="dxa"/>
            <w:vMerge/>
          </w:tcPr>
          <w:p w14:paraId="0C80847C" w14:textId="77777777" w:rsidR="009246C7" w:rsidRDefault="009246C7" w:rsidP="0061276A">
            <w:pPr>
              <w:pStyle w:val="Default"/>
              <w:rPr>
                <w:sz w:val="18"/>
                <w:szCs w:val="18"/>
              </w:rPr>
            </w:pPr>
          </w:p>
        </w:tc>
        <w:tc>
          <w:tcPr>
            <w:tcW w:w="5245" w:type="dxa"/>
            <w:vMerge/>
          </w:tcPr>
          <w:p w14:paraId="396732EF" w14:textId="77777777" w:rsidR="009246C7" w:rsidRDefault="009246C7" w:rsidP="0061276A">
            <w:pPr>
              <w:pStyle w:val="Default"/>
              <w:rPr>
                <w:sz w:val="18"/>
                <w:szCs w:val="18"/>
              </w:rPr>
            </w:pPr>
          </w:p>
        </w:tc>
        <w:tc>
          <w:tcPr>
            <w:tcW w:w="3827" w:type="dxa"/>
          </w:tcPr>
          <w:p w14:paraId="4719C2E8" w14:textId="77777777" w:rsidR="009246C7" w:rsidRDefault="009246C7" w:rsidP="0061276A">
            <w:pPr>
              <w:pStyle w:val="Default"/>
              <w:rPr>
                <w:sz w:val="18"/>
                <w:szCs w:val="18"/>
              </w:rPr>
            </w:pPr>
            <w:r>
              <w:rPr>
                <w:sz w:val="18"/>
                <w:szCs w:val="18"/>
              </w:rPr>
              <w:t>výplatní místo</w:t>
            </w:r>
          </w:p>
        </w:tc>
      </w:tr>
      <w:tr w:rsidR="009246C7" w14:paraId="5752BD8F" w14:textId="77777777" w:rsidTr="0061276A">
        <w:trPr>
          <w:trHeight w:val="91"/>
          <w:jc w:val="center"/>
        </w:trPr>
        <w:tc>
          <w:tcPr>
            <w:tcW w:w="675" w:type="dxa"/>
            <w:vMerge/>
          </w:tcPr>
          <w:p w14:paraId="20C40044" w14:textId="77777777" w:rsidR="009246C7" w:rsidRDefault="009246C7" w:rsidP="0061276A">
            <w:pPr>
              <w:pStyle w:val="Default"/>
              <w:rPr>
                <w:sz w:val="18"/>
                <w:szCs w:val="18"/>
              </w:rPr>
            </w:pPr>
          </w:p>
        </w:tc>
        <w:tc>
          <w:tcPr>
            <w:tcW w:w="5245" w:type="dxa"/>
            <w:vMerge/>
          </w:tcPr>
          <w:p w14:paraId="1A4AF2DE" w14:textId="77777777" w:rsidR="009246C7" w:rsidRDefault="009246C7" w:rsidP="0061276A">
            <w:pPr>
              <w:pStyle w:val="Default"/>
              <w:rPr>
                <w:sz w:val="18"/>
                <w:szCs w:val="18"/>
              </w:rPr>
            </w:pPr>
          </w:p>
        </w:tc>
        <w:tc>
          <w:tcPr>
            <w:tcW w:w="3827" w:type="dxa"/>
          </w:tcPr>
          <w:p w14:paraId="4853F109" w14:textId="77777777" w:rsidR="009246C7" w:rsidRDefault="009246C7" w:rsidP="0061276A">
            <w:pPr>
              <w:pStyle w:val="Default"/>
              <w:rPr>
                <w:sz w:val="18"/>
                <w:szCs w:val="18"/>
              </w:rPr>
            </w:pPr>
            <w:r>
              <w:rPr>
                <w:sz w:val="18"/>
                <w:szCs w:val="18"/>
              </w:rPr>
              <w:t>řízení výpočtu</w:t>
            </w:r>
          </w:p>
        </w:tc>
      </w:tr>
      <w:tr w:rsidR="009246C7" w14:paraId="0651CF04" w14:textId="77777777" w:rsidTr="0061276A">
        <w:trPr>
          <w:trHeight w:val="91"/>
          <w:jc w:val="center"/>
        </w:trPr>
        <w:tc>
          <w:tcPr>
            <w:tcW w:w="675" w:type="dxa"/>
            <w:vMerge/>
          </w:tcPr>
          <w:p w14:paraId="1C3F083E" w14:textId="77777777" w:rsidR="009246C7" w:rsidRDefault="009246C7" w:rsidP="0061276A">
            <w:pPr>
              <w:pStyle w:val="Default"/>
              <w:rPr>
                <w:sz w:val="18"/>
                <w:szCs w:val="18"/>
              </w:rPr>
            </w:pPr>
          </w:p>
        </w:tc>
        <w:tc>
          <w:tcPr>
            <w:tcW w:w="5245" w:type="dxa"/>
            <w:vMerge/>
          </w:tcPr>
          <w:p w14:paraId="392BFE94" w14:textId="77777777" w:rsidR="009246C7" w:rsidRDefault="009246C7" w:rsidP="0061276A">
            <w:pPr>
              <w:pStyle w:val="Default"/>
              <w:rPr>
                <w:sz w:val="18"/>
                <w:szCs w:val="18"/>
              </w:rPr>
            </w:pPr>
          </w:p>
        </w:tc>
        <w:tc>
          <w:tcPr>
            <w:tcW w:w="3827" w:type="dxa"/>
          </w:tcPr>
          <w:p w14:paraId="67D23540" w14:textId="77777777" w:rsidR="009246C7" w:rsidRDefault="009246C7" w:rsidP="0061276A">
            <w:pPr>
              <w:pStyle w:val="Default"/>
              <w:rPr>
                <w:sz w:val="18"/>
                <w:szCs w:val="18"/>
              </w:rPr>
            </w:pPr>
            <w:r>
              <w:rPr>
                <w:sz w:val="18"/>
                <w:szCs w:val="18"/>
              </w:rPr>
              <w:t>srážky</w:t>
            </w:r>
          </w:p>
        </w:tc>
      </w:tr>
      <w:tr w:rsidR="009246C7" w14:paraId="1C92B0E9" w14:textId="77777777" w:rsidTr="0061276A">
        <w:trPr>
          <w:trHeight w:val="91"/>
          <w:jc w:val="center"/>
        </w:trPr>
        <w:tc>
          <w:tcPr>
            <w:tcW w:w="675" w:type="dxa"/>
            <w:vMerge/>
          </w:tcPr>
          <w:p w14:paraId="0B7F7C1C" w14:textId="77777777" w:rsidR="009246C7" w:rsidRDefault="009246C7" w:rsidP="0061276A">
            <w:pPr>
              <w:pStyle w:val="Default"/>
              <w:rPr>
                <w:sz w:val="18"/>
                <w:szCs w:val="18"/>
              </w:rPr>
            </w:pPr>
          </w:p>
        </w:tc>
        <w:tc>
          <w:tcPr>
            <w:tcW w:w="5245" w:type="dxa"/>
            <w:vMerge/>
          </w:tcPr>
          <w:p w14:paraId="34C905BB" w14:textId="77777777" w:rsidR="009246C7" w:rsidRDefault="009246C7" w:rsidP="0061276A">
            <w:pPr>
              <w:pStyle w:val="Default"/>
              <w:rPr>
                <w:sz w:val="18"/>
                <w:szCs w:val="18"/>
              </w:rPr>
            </w:pPr>
          </w:p>
        </w:tc>
        <w:tc>
          <w:tcPr>
            <w:tcW w:w="3827" w:type="dxa"/>
          </w:tcPr>
          <w:p w14:paraId="1EED9C52" w14:textId="77777777" w:rsidR="009246C7" w:rsidRDefault="009246C7" w:rsidP="0061276A">
            <w:pPr>
              <w:pStyle w:val="Default"/>
              <w:rPr>
                <w:sz w:val="18"/>
                <w:szCs w:val="18"/>
              </w:rPr>
            </w:pPr>
            <w:r>
              <w:rPr>
                <w:sz w:val="18"/>
                <w:szCs w:val="18"/>
              </w:rPr>
              <w:t>ostatní platby</w:t>
            </w:r>
          </w:p>
        </w:tc>
      </w:tr>
      <w:tr w:rsidR="009246C7" w14:paraId="44C0AADA" w14:textId="77777777" w:rsidTr="0061276A">
        <w:trPr>
          <w:trHeight w:val="91"/>
          <w:jc w:val="center"/>
        </w:trPr>
        <w:tc>
          <w:tcPr>
            <w:tcW w:w="675" w:type="dxa"/>
            <w:vMerge/>
          </w:tcPr>
          <w:p w14:paraId="42999A2F" w14:textId="77777777" w:rsidR="009246C7" w:rsidRDefault="009246C7" w:rsidP="0061276A">
            <w:pPr>
              <w:pStyle w:val="Default"/>
              <w:rPr>
                <w:sz w:val="18"/>
                <w:szCs w:val="18"/>
              </w:rPr>
            </w:pPr>
          </w:p>
        </w:tc>
        <w:tc>
          <w:tcPr>
            <w:tcW w:w="5245" w:type="dxa"/>
            <w:vMerge/>
          </w:tcPr>
          <w:p w14:paraId="19BCD81D" w14:textId="77777777" w:rsidR="009246C7" w:rsidRDefault="009246C7" w:rsidP="0061276A">
            <w:pPr>
              <w:pStyle w:val="Default"/>
              <w:rPr>
                <w:sz w:val="18"/>
                <w:szCs w:val="18"/>
              </w:rPr>
            </w:pPr>
          </w:p>
        </w:tc>
        <w:tc>
          <w:tcPr>
            <w:tcW w:w="3827" w:type="dxa"/>
          </w:tcPr>
          <w:p w14:paraId="7CBB9E9B" w14:textId="77777777" w:rsidR="009246C7" w:rsidRDefault="009246C7" w:rsidP="0061276A">
            <w:pPr>
              <w:pStyle w:val="Default"/>
              <w:rPr>
                <w:sz w:val="18"/>
                <w:szCs w:val="18"/>
              </w:rPr>
            </w:pPr>
            <w:r>
              <w:rPr>
                <w:sz w:val="18"/>
                <w:szCs w:val="18"/>
              </w:rPr>
              <w:t>daň z příjmu</w:t>
            </w:r>
          </w:p>
        </w:tc>
      </w:tr>
      <w:tr w:rsidR="009246C7" w14:paraId="720C77C5" w14:textId="77777777" w:rsidTr="0061276A">
        <w:trPr>
          <w:trHeight w:val="91"/>
          <w:jc w:val="center"/>
        </w:trPr>
        <w:tc>
          <w:tcPr>
            <w:tcW w:w="675" w:type="dxa"/>
            <w:vMerge/>
          </w:tcPr>
          <w:p w14:paraId="2E67417E" w14:textId="77777777" w:rsidR="009246C7" w:rsidRDefault="009246C7" w:rsidP="0061276A">
            <w:pPr>
              <w:pStyle w:val="Default"/>
              <w:rPr>
                <w:sz w:val="18"/>
                <w:szCs w:val="18"/>
              </w:rPr>
            </w:pPr>
          </w:p>
        </w:tc>
        <w:tc>
          <w:tcPr>
            <w:tcW w:w="5245" w:type="dxa"/>
            <w:vMerge/>
          </w:tcPr>
          <w:p w14:paraId="4A483F83" w14:textId="77777777" w:rsidR="009246C7" w:rsidRDefault="009246C7" w:rsidP="0061276A">
            <w:pPr>
              <w:pStyle w:val="Default"/>
              <w:rPr>
                <w:sz w:val="18"/>
                <w:szCs w:val="18"/>
              </w:rPr>
            </w:pPr>
          </w:p>
        </w:tc>
        <w:tc>
          <w:tcPr>
            <w:tcW w:w="3827" w:type="dxa"/>
          </w:tcPr>
          <w:p w14:paraId="50B95C08" w14:textId="77777777" w:rsidR="009246C7" w:rsidRDefault="009246C7" w:rsidP="0061276A">
            <w:pPr>
              <w:pStyle w:val="Default"/>
              <w:rPr>
                <w:sz w:val="18"/>
                <w:szCs w:val="18"/>
              </w:rPr>
            </w:pPr>
            <w:r>
              <w:rPr>
                <w:sz w:val="18"/>
                <w:szCs w:val="18"/>
              </w:rPr>
              <w:t>roční zúčtování daně</w:t>
            </w:r>
          </w:p>
        </w:tc>
      </w:tr>
      <w:tr w:rsidR="009246C7" w14:paraId="389335BA" w14:textId="77777777" w:rsidTr="0061276A">
        <w:trPr>
          <w:trHeight w:val="91"/>
          <w:jc w:val="center"/>
        </w:trPr>
        <w:tc>
          <w:tcPr>
            <w:tcW w:w="675" w:type="dxa"/>
            <w:vMerge/>
          </w:tcPr>
          <w:p w14:paraId="635BAABD" w14:textId="77777777" w:rsidR="009246C7" w:rsidRDefault="009246C7" w:rsidP="0061276A">
            <w:pPr>
              <w:pStyle w:val="Default"/>
              <w:rPr>
                <w:sz w:val="18"/>
                <w:szCs w:val="18"/>
              </w:rPr>
            </w:pPr>
          </w:p>
        </w:tc>
        <w:tc>
          <w:tcPr>
            <w:tcW w:w="5245" w:type="dxa"/>
            <w:vMerge/>
          </w:tcPr>
          <w:p w14:paraId="4EB1FD56" w14:textId="77777777" w:rsidR="009246C7" w:rsidRDefault="009246C7" w:rsidP="0061276A">
            <w:pPr>
              <w:pStyle w:val="Default"/>
              <w:rPr>
                <w:sz w:val="18"/>
                <w:szCs w:val="18"/>
              </w:rPr>
            </w:pPr>
          </w:p>
        </w:tc>
        <w:tc>
          <w:tcPr>
            <w:tcW w:w="3827" w:type="dxa"/>
          </w:tcPr>
          <w:p w14:paraId="1D509C91" w14:textId="77777777" w:rsidR="009246C7" w:rsidRDefault="009246C7" w:rsidP="0061276A">
            <w:pPr>
              <w:pStyle w:val="Default"/>
              <w:rPr>
                <w:sz w:val="18"/>
                <w:szCs w:val="18"/>
              </w:rPr>
            </w:pPr>
            <w:proofErr w:type="gramStart"/>
            <w:r>
              <w:rPr>
                <w:sz w:val="18"/>
                <w:szCs w:val="18"/>
              </w:rPr>
              <w:t>základny - výpočet</w:t>
            </w:r>
            <w:proofErr w:type="gramEnd"/>
          </w:p>
        </w:tc>
      </w:tr>
      <w:bookmarkEnd w:id="116"/>
    </w:tbl>
    <w:p w14:paraId="4554B0DB" w14:textId="77777777" w:rsidR="009246C7" w:rsidRDefault="009246C7" w:rsidP="009246C7">
      <w:pPr>
        <w:pStyle w:val="Bezmezer"/>
        <w:rPr>
          <w:b/>
          <w:bCs/>
          <w:szCs w:val="18"/>
        </w:rPr>
      </w:pPr>
    </w:p>
    <w:p w14:paraId="0280EC41" w14:textId="516FB3E1" w:rsidR="009246C7" w:rsidRPr="0035719F" w:rsidRDefault="009246C7" w:rsidP="0035719F">
      <w:pPr>
        <w:pStyle w:val="Bezmezer"/>
        <w:rPr>
          <w:b/>
          <w:bCs/>
          <w:szCs w:val="18"/>
        </w:rPr>
      </w:pPr>
      <w:r w:rsidRPr="0035719F">
        <w:rPr>
          <w:b/>
          <w:bCs/>
          <w:szCs w:val="18"/>
        </w:rPr>
        <w:t>Oblast Státní služby</w:t>
      </w:r>
    </w:p>
    <w:tbl>
      <w:tblPr>
        <w:tblW w:w="9687" w:type="dxa"/>
        <w:tblInd w:w="-214" w:type="dxa"/>
        <w:tblCellMar>
          <w:left w:w="70" w:type="dxa"/>
          <w:right w:w="70" w:type="dxa"/>
        </w:tblCellMar>
        <w:tblLook w:val="04A0" w:firstRow="1" w:lastRow="0" w:firstColumn="1" w:lastColumn="0" w:noHBand="0" w:noVBand="1"/>
      </w:tblPr>
      <w:tblGrid>
        <w:gridCol w:w="993"/>
        <w:gridCol w:w="5008"/>
        <w:gridCol w:w="3686"/>
      </w:tblGrid>
      <w:tr w:rsidR="009246C7" w:rsidRPr="00F714D8" w14:paraId="73FD5D2E" w14:textId="77777777" w:rsidTr="0035719F">
        <w:trPr>
          <w:trHeight w:val="288"/>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81D361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tcBorders>
              <w:top w:val="single" w:sz="4" w:space="0" w:color="auto"/>
              <w:left w:val="nil"/>
              <w:bottom w:val="single" w:sz="4" w:space="0" w:color="auto"/>
              <w:right w:val="single" w:sz="4" w:space="0" w:color="auto"/>
            </w:tcBorders>
            <w:shd w:val="clear" w:color="auto" w:fill="auto"/>
            <w:noWrap/>
          </w:tcPr>
          <w:p w14:paraId="73B09F90" w14:textId="20B1FF20"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single" w:sz="4" w:space="0" w:color="auto"/>
              <w:left w:val="nil"/>
              <w:bottom w:val="single" w:sz="4" w:space="0" w:color="auto"/>
              <w:right w:val="single" w:sz="4" w:space="0" w:color="auto"/>
            </w:tcBorders>
            <w:shd w:val="clear" w:color="auto" w:fill="auto"/>
            <w:noWrap/>
          </w:tcPr>
          <w:p w14:paraId="59E652A5" w14:textId="77777777" w:rsidR="009246C7" w:rsidRPr="0035719F" w:rsidRDefault="009246C7" w:rsidP="0035719F">
            <w:pPr>
              <w:spacing w:before="0" w:after="0" w:line="240" w:lineRule="auto"/>
              <w:jc w:val="left"/>
              <w:rPr>
                <w:rFonts w:eastAsia="Times New Roman" w:cs="Calibri"/>
                <w:b/>
                <w:color w:val="000000"/>
                <w:lang w:eastAsia="cs-CZ"/>
              </w:rPr>
            </w:pPr>
            <w:r w:rsidRPr="0035719F">
              <w:rPr>
                <w:rFonts w:eastAsia="Times New Roman" w:cs="Calibri"/>
                <w:b/>
                <w:color w:val="000000"/>
                <w:lang w:eastAsia="cs-CZ"/>
              </w:rPr>
              <w:t>Datová věta pro uložení údajů nezbytných pro řádný výkon práv a povinností v dané oblasti pracovněprávního vztahu</w:t>
            </w:r>
          </w:p>
        </w:tc>
      </w:tr>
      <w:tr w:rsidR="009246C7" w:rsidRPr="00F714D8" w14:paraId="476F6FCF" w14:textId="77777777" w:rsidTr="0035719F">
        <w:trPr>
          <w:trHeight w:val="288"/>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9EC945D"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w:t>
            </w:r>
          </w:p>
        </w:tc>
        <w:tc>
          <w:tcPr>
            <w:tcW w:w="5008" w:type="dxa"/>
            <w:tcBorders>
              <w:top w:val="single" w:sz="4" w:space="0" w:color="auto"/>
              <w:left w:val="nil"/>
              <w:bottom w:val="single" w:sz="4" w:space="0" w:color="auto"/>
              <w:right w:val="single" w:sz="4" w:space="0" w:color="auto"/>
            </w:tcBorders>
            <w:shd w:val="clear" w:color="auto" w:fill="auto"/>
            <w:noWrap/>
            <w:hideMark/>
          </w:tcPr>
          <w:p w14:paraId="640487EE"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výběr nových zaměstnanců</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14:paraId="1CDF8EA1" w14:textId="3F62B6AD" w:rsidR="009246C7" w:rsidRPr="00F714D8" w:rsidRDefault="009246C7" w:rsidP="0035719F">
            <w:pPr>
              <w:spacing w:before="0" w:after="0" w:line="240" w:lineRule="auto"/>
              <w:jc w:val="left"/>
              <w:rPr>
                <w:rFonts w:ascii="Calibri" w:eastAsia="Times New Roman" w:hAnsi="Calibri" w:cs="Calibri"/>
                <w:color w:val="000000"/>
                <w:lang w:eastAsia="cs-CZ"/>
              </w:rPr>
            </w:pPr>
          </w:p>
        </w:tc>
      </w:tr>
      <w:tr w:rsidR="009246C7" w:rsidRPr="00F714D8" w14:paraId="1D5CD561"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19213051"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1.2.</w:t>
            </w:r>
          </w:p>
          <w:p w14:paraId="29475E48"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31F8B53E"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vznik pracovního poměru</w:t>
            </w:r>
          </w:p>
        </w:tc>
        <w:tc>
          <w:tcPr>
            <w:tcW w:w="3686" w:type="dxa"/>
            <w:tcBorders>
              <w:top w:val="nil"/>
              <w:left w:val="nil"/>
              <w:bottom w:val="single" w:sz="4" w:space="0" w:color="auto"/>
              <w:right w:val="single" w:sz="4" w:space="0" w:color="auto"/>
            </w:tcBorders>
            <w:shd w:val="clear" w:color="auto" w:fill="auto"/>
            <w:noWrap/>
            <w:vAlign w:val="bottom"/>
            <w:hideMark/>
          </w:tcPr>
          <w:p w14:paraId="2D4DD122" w14:textId="77777777" w:rsidR="009246C7" w:rsidRPr="0035719F" w:rsidRDefault="009246C7" w:rsidP="0035719F">
            <w:pPr>
              <w:pStyle w:val="Default"/>
              <w:rPr>
                <w:szCs w:val="18"/>
              </w:rPr>
            </w:pPr>
            <w:r w:rsidRPr="0035719F">
              <w:rPr>
                <w:sz w:val="18"/>
                <w:szCs w:val="18"/>
              </w:rPr>
              <w:t>základní údaje o osobě</w:t>
            </w:r>
          </w:p>
        </w:tc>
      </w:tr>
      <w:tr w:rsidR="009246C7" w:rsidRPr="00F714D8" w14:paraId="2945075E"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0D729D6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10DC7A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08B1D500" w14:textId="77777777" w:rsidR="009246C7" w:rsidRPr="0035719F" w:rsidRDefault="009246C7" w:rsidP="0035719F">
            <w:pPr>
              <w:pStyle w:val="Default"/>
              <w:rPr>
                <w:szCs w:val="18"/>
              </w:rPr>
            </w:pPr>
            <w:r w:rsidRPr="0035719F">
              <w:rPr>
                <w:sz w:val="18"/>
                <w:szCs w:val="18"/>
              </w:rPr>
              <w:t>další osobní údaje</w:t>
            </w:r>
          </w:p>
        </w:tc>
      </w:tr>
      <w:tr w:rsidR="009246C7" w:rsidRPr="00F714D8" w14:paraId="0B8489EB" w14:textId="77777777" w:rsidTr="0035719F">
        <w:trPr>
          <w:trHeight w:val="288"/>
        </w:trPr>
        <w:tc>
          <w:tcPr>
            <w:tcW w:w="993" w:type="dxa"/>
            <w:vMerge/>
            <w:tcBorders>
              <w:left w:val="single" w:sz="4" w:space="0" w:color="auto"/>
              <w:right w:val="single" w:sz="4" w:space="0" w:color="auto"/>
            </w:tcBorders>
            <w:shd w:val="clear" w:color="auto" w:fill="auto"/>
            <w:hideMark/>
          </w:tcPr>
          <w:p w14:paraId="5838602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5CC8BF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13219CAE" w14:textId="77777777" w:rsidR="009246C7" w:rsidRPr="0035719F" w:rsidRDefault="009246C7" w:rsidP="0035719F">
            <w:pPr>
              <w:pStyle w:val="Default"/>
              <w:rPr>
                <w:szCs w:val="18"/>
              </w:rPr>
            </w:pPr>
            <w:r w:rsidRPr="0035719F">
              <w:rPr>
                <w:sz w:val="18"/>
                <w:szCs w:val="18"/>
              </w:rPr>
              <w:t>adresy</w:t>
            </w:r>
          </w:p>
        </w:tc>
      </w:tr>
      <w:tr w:rsidR="009246C7" w:rsidRPr="00F714D8" w14:paraId="06626CA6" w14:textId="77777777" w:rsidTr="0035719F">
        <w:trPr>
          <w:trHeight w:val="288"/>
        </w:trPr>
        <w:tc>
          <w:tcPr>
            <w:tcW w:w="993" w:type="dxa"/>
            <w:vMerge/>
            <w:tcBorders>
              <w:left w:val="single" w:sz="4" w:space="0" w:color="auto"/>
              <w:right w:val="single" w:sz="4" w:space="0" w:color="auto"/>
            </w:tcBorders>
            <w:shd w:val="clear" w:color="auto" w:fill="auto"/>
            <w:hideMark/>
          </w:tcPr>
          <w:p w14:paraId="76ABB38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412C32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ED617F8" w14:textId="77777777" w:rsidR="009246C7" w:rsidRPr="0035719F" w:rsidRDefault="009246C7" w:rsidP="0035719F">
            <w:pPr>
              <w:pStyle w:val="Default"/>
              <w:rPr>
                <w:szCs w:val="18"/>
              </w:rPr>
            </w:pPr>
            <w:r w:rsidRPr="0035719F">
              <w:rPr>
                <w:sz w:val="18"/>
                <w:szCs w:val="18"/>
              </w:rPr>
              <w:t>doklady totožnosti</w:t>
            </w:r>
          </w:p>
        </w:tc>
      </w:tr>
      <w:tr w:rsidR="009246C7" w:rsidRPr="00F714D8" w14:paraId="652FED58" w14:textId="77777777" w:rsidTr="0035719F">
        <w:trPr>
          <w:trHeight w:val="288"/>
        </w:trPr>
        <w:tc>
          <w:tcPr>
            <w:tcW w:w="993" w:type="dxa"/>
            <w:tcBorders>
              <w:left w:val="single" w:sz="4" w:space="0" w:color="auto"/>
              <w:right w:val="single" w:sz="4" w:space="0" w:color="000000"/>
            </w:tcBorders>
            <w:shd w:val="clear" w:color="auto" w:fill="auto"/>
            <w:hideMark/>
          </w:tcPr>
          <w:p w14:paraId="08EED0D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CCE3B8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1ECE2360" w14:textId="77777777" w:rsidR="009246C7" w:rsidRPr="0035719F" w:rsidRDefault="009246C7" w:rsidP="0035719F">
            <w:pPr>
              <w:pStyle w:val="Default"/>
              <w:rPr>
                <w:szCs w:val="18"/>
              </w:rPr>
            </w:pPr>
            <w:r w:rsidRPr="0035719F">
              <w:rPr>
                <w:sz w:val="18"/>
                <w:szCs w:val="18"/>
              </w:rPr>
              <w:t>rodinní příslušníci</w:t>
            </w:r>
          </w:p>
        </w:tc>
      </w:tr>
      <w:tr w:rsidR="009246C7" w:rsidRPr="00F714D8" w14:paraId="4E8165CF" w14:textId="77777777" w:rsidTr="0035719F">
        <w:trPr>
          <w:trHeight w:val="288"/>
        </w:trPr>
        <w:tc>
          <w:tcPr>
            <w:tcW w:w="993" w:type="dxa"/>
            <w:tcBorders>
              <w:left w:val="single" w:sz="4" w:space="0" w:color="auto"/>
              <w:right w:val="single" w:sz="4" w:space="0" w:color="000000"/>
            </w:tcBorders>
            <w:shd w:val="clear" w:color="auto" w:fill="auto"/>
            <w:hideMark/>
          </w:tcPr>
          <w:p w14:paraId="7AB1302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A90D9D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220254F1" w14:textId="77777777" w:rsidR="009246C7" w:rsidRPr="0035719F" w:rsidRDefault="009246C7" w:rsidP="0035719F">
            <w:pPr>
              <w:pStyle w:val="Default"/>
              <w:rPr>
                <w:szCs w:val="18"/>
              </w:rPr>
            </w:pPr>
            <w:r w:rsidRPr="0035719F">
              <w:rPr>
                <w:sz w:val="18"/>
                <w:szCs w:val="18"/>
              </w:rPr>
              <w:t>zdravotní pojišťovna</w:t>
            </w:r>
          </w:p>
        </w:tc>
      </w:tr>
      <w:tr w:rsidR="009246C7" w:rsidRPr="00F714D8" w14:paraId="5A3CFD11" w14:textId="77777777" w:rsidTr="0035719F">
        <w:trPr>
          <w:trHeight w:val="288"/>
        </w:trPr>
        <w:tc>
          <w:tcPr>
            <w:tcW w:w="993" w:type="dxa"/>
            <w:tcBorders>
              <w:left w:val="single" w:sz="4" w:space="0" w:color="auto"/>
              <w:right w:val="single" w:sz="4" w:space="0" w:color="000000"/>
            </w:tcBorders>
            <w:shd w:val="clear" w:color="auto" w:fill="auto"/>
            <w:hideMark/>
          </w:tcPr>
          <w:p w14:paraId="552BA23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5FC21E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34AC8A28" w14:textId="77777777" w:rsidR="009246C7" w:rsidRPr="0035719F" w:rsidRDefault="009246C7" w:rsidP="0035719F">
            <w:pPr>
              <w:pStyle w:val="Default"/>
              <w:rPr>
                <w:szCs w:val="18"/>
              </w:rPr>
            </w:pPr>
            <w:r w:rsidRPr="0035719F">
              <w:rPr>
                <w:sz w:val="18"/>
                <w:szCs w:val="18"/>
              </w:rPr>
              <w:t>důchody</w:t>
            </w:r>
          </w:p>
        </w:tc>
      </w:tr>
      <w:tr w:rsidR="009246C7" w:rsidRPr="00F714D8" w14:paraId="26DA186A" w14:textId="77777777" w:rsidTr="0035719F">
        <w:trPr>
          <w:trHeight w:val="288"/>
        </w:trPr>
        <w:tc>
          <w:tcPr>
            <w:tcW w:w="993" w:type="dxa"/>
            <w:tcBorders>
              <w:left w:val="single" w:sz="4" w:space="0" w:color="auto"/>
              <w:right w:val="single" w:sz="4" w:space="0" w:color="000000"/>
            </w:tcBorders>
            <w:shd w:val="clear" w:color="auto" w:fill="auto"/>
            <w:hideMark/>
          </w:tcPr>
          <w:p w14:paraId="70C55B8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E55288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04009ED6" w14:textId="77777777" w:rsidR="009246C7" w:rsidRPr="0035719F" w:rsidRDefault="009246C7" w:rsidP="0035719F">
            <w:pPr>
              <w:pStyle w:val="Default"/>
              <w:rPr>
                <w:szCs w:val="18"/>
              </w:rPr>
            </w:pPr>
            <w:r w:rsidRPr="0035719F">
              <w:rPr>
                <w:sz w:val="18"/>
                <w:szCs w:val="18"/>
              </w:rPr>
              <w:t>školní vzdělání</w:t>
            </w:r>
          </w:p>
        </w:tc>
      </w:tr>
      <w:tr w:rsidR="009246C7" w:rsidRPr="00F714D8" w14:paraId="6321F5CC" w14:textId="77777777" w:rsidTr="0035719F">
        <w:trPr>
          <w:trHeight w:val="288"/>
        </w:trPr>
        <w:tc>
          <w:tcPr>
            <w:tcW w:w="993" w:type="dxa"/>
            <w:tcBorders>
              <w:left w:val="single" w:sz="4" w:space="0" w:color="auto"/>
              <w:right w:val="single" w:sz="4" w:space="0" w:color="000000"/>
            </w:tcBorders>
            <w:shd w:val="clear" w:color="auto" w:fill="auto"/>
            <w:hideMark/>
          </w:tcPr>
          <w:p w14:paraId="17E7557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0C7014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0D8930CE" w14:textId="77777777" w:rsidR="009246C7" w:rsidRPr="0035719F" w:rsidRDefault="009246C7" w:rsidP="0035719F">
            <w:pPr>
              <w:pStyle w:val="Default"/>
              <w:rPr>
                <w:szCs w:val="18"/>
              </w:rPr>
            </w:pPr>
            <w:r w:rsidRPr="0035719F">
              <w:rPr>
                <w:sz w:val="18"/>
                <w:szCs w:val="18"/>
              </w:rPr>
              <w:t>telefonní a ostatní spojení</w:t>
            </w:r>
          </w:p>
        </w:tc>
      </w:tr>
      <w:tr w:rsidR="009246C7" w:rsidRPr="00F714D8" w14:paraId="5D19E363" w14:textId="77777777" w:rsidTr="0035719F">
        <w:trPr>
          <w:trHeight w:val="288"/>
        </w:trPr>
        <w:tc>
          <w:tcPr>
            <w:tcW w:w="993" w:type="dxa"/>
            <w:tcBorders>
              <w:left w:val="single" w:sz="4" w:space="0" w:color="auto"/>
              <w:right w:val="single" w:sz="4" w:space="0" w:color="000000"/>
            </w:tcBorders>
            <w:shd w:val="clear" w:color="auto" w:fill="auto"/>
            <w:hideMark/>
          </w:tcPr>
          <w:p w14:paraId="28DF7E5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0FE59F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8CD754D" w14:textId="77777777" w:rsidR="009246C7" w:rsidRPr="0035719F" w:rsidRDefault="009246C7" w:rsidP="0035719F">
            <w:pPr>
              <w:pStyle w:val="Default"/>
              <w:rPr>
                <w:szCs w:val="18"/>
              </w:rPr>
            </w:pPr>
            <w:r w:rsidRPr="0035719F">
              <w:rPr>
                <w:sz w:val="18"/>
                <w:szCs w:val="18"/>
              </w:rPr>
              <w:t>funkce</w:t>
            </w:r>
          </w:p>
        </w:tc>
      </w:tr>
      <w:tr w:rsidR="009246C7" w:rsidRPr="00F714D8" w14:paraId="1197D081" w14:textId="77777777" w:rsidTr="0035719F">
        <w:trPr>
          <w:trHeight w:val="288"/>
        </w:trPr>
        <w:tc>
          <w:tcPr>
            <w:tcW w:w="993" w:type="dxa"/>
            <w:tcBorders>
              <w:left w:val="single" w:sz="4" w:space="0" w:color="auto"/>
              <w:right w:val="single" w:sz="4" w:space="0" w:color="000000"/>
            </w:tcBorders>
            <w:shd w:val="clear" w:color="auto" w:fill="auto"/>
            <w:hideMark/>
          </w:tcPr>
          <w:p w14:paraId="453533B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50CE84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7B373FCF" w14:textId="77777777" w:rsidR="009246C7" w:rsidRPr="0035719F" w:rsidRDefault="009246C7" w:rsidP="0035719F">
            <w:pPr>
              <w:pStyle w:val="Default"/>
              <w:rPr>
                <w:szCs w:val="18"/>
              </w:rPr>
            </w:pPr>
            <w:r w:rsidRPr="0035719F">
              <w:rPr>
                <w:sz w:val="18"/>
                <w:szCs w:val="18"/>
              </w:rPr>
              <w:t>organizační začlenění</w:t>
            </w:r>
          </w:p>
        </w:tc>
      </w:tr>
      <w:tr w:rsidR="009246C7" w:rsidRPr="00F714D8" w14:paraId="41CE1D14" w14:textId="77777777" w:rsidTr="0035719F">
        <w:trPr>
          <w:trHeight w:val="288"/>
        </w:trPr>
        <w:tc>
          <w:tcPr>
            <w:tcW w:w="993" w:type="dxa"/>
            <w:tcBorders>
              <w:left w:val="single" w:sz="4" w:space="0" w:color="auto"/>
              <w:right w:val="single" w:sz="4" w:space="0" w:color="000000"/>
            </w:tcBorders>
            <w:shd w:val="clear" w:color="auto" w:fill="auto"/>
            <w:hideMark/>
          </w:tcPr>
          <w:p w14:paraId="0826925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AC91D9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20824CEE" w14:textId="77777777" w:rsidR="009246C7" w:rsidRPr="0035719F" w:rsidRDefault="009246C7" w:rsidP="0035719F">
            <w:pPr>
              <w:pStyle w:val="Default"/>
              <w:rPr>
                <w:szCs w:val="18"/>
              </w:rPr>
            </w:pPr>
            <w:r w:rsidRPr="0035719F">
              <w:rPr>
                <w:sz w:val="18"/>
                <w:szCs w:val="18"/>
              </w:rPr>
              <w:t>pracovní vztah a pracovní doba</w:t>
            </w:r>
          </w:p>
        </w:tc>
      </w:tr>
      <w:tr w:rsidR="009246C7" w:rsidRPr="00F714D8" w14:paraId="13B77BB3" w14:textId="77777777" w:rsidTr="0035719F">
        <w:trPr>
          <w:trHeight w:val="288"/>
        </w:trPr>
        <w:tc>
          <w:tcPr>
            <w:tcW w:w="993" w:type="dxa"/>
            <w:tcBorders>
              <w:left w:val="single" w:sz="4" w:space="0" w:color="auto"/>
              <w:right w:val="single" w:sz="4" w:space="0" w:color="000000"/>
            </w:tcBorders>
            <w:shd w:val="clear" w:color="auto" w:fill="auto"/>
            <w:hideMark/>
          </w:tcPr>
          <w:p w14:paraId="1B3E613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323F90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6158C62" w14:textId="77777777" w:rsidR="009246C7" w:rsidRPr="0035719F" w:rsidRDefault="009246C7" w:rsidP="0035719F">
            <w:pPr>
              <w:pStyle w:val="Default"/>
              <w:rPr>
                <w:szCs w:val="18"/>
              </w:rPr>
            </w:pPr>
            <w:r w:rsidRPr="0035719F">
              <w:rPr>
                <w:sz w:val="18"/>
                <w:szCs w:val="18"/>
              </w:rPr>
              <w:t>sociální pojištění</w:t>
            </w:r>
          </w:p>
        </w:tc>
      </w:tr>
      <w:tr w:rsidR="009246C7" w:rsidRPr="00F714D8" w14:paraId="32187F0C" w14:textId="77777777" w:rsidTr="0035719F">
        <w:trPr>
          <w:trHeight w:val="288"/>
        </w:trPr>
        <w:tc>
          <w:tcPr>
            <w:tcW w:w="993" w:type="dxa"/>
            <w:tcBorders>
              <w:left w:val="single" w:sz="4" w:space="0" w:color="auto"/>
              <w:right w:val="single" w:sz="4" w:space="0" w:color="000000"/>
            </w:tcBorders>
            <w:shd w:val="clear" w:color="auto" w:fill="auto"/>
            <w:hideMark/>
          </w:tcPr>
          <w:p w14:paraId="01112B5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AB7792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3BAE8B08" w14:textId="77777777" w:rsidR="009246C7" w:rsidRPr="0035719F" w:rsidRDefault="009246C7" w:rsidP="0035719F">
            <w:pPr>
              <w:pStyle w:val="Default"/>
              <w:rPr>
                <w:szCs w:val="18"/>
              </w:rPr>
            </w:pPr>
            <w:r w:rsidRPr="0035719F">
              <w:rPr>
                <w:sz w:val="18"/>
                <w:szCs w:val="18"/>
              </w:rPr>
              <w:t>nástupy a výstupy</w:t>
            </w:r>
          </w:p>
        </w:tc>
      </w:tr>
      <w:tr w:rsidR="009246C7" w:rsidRPr="00F714D8" w14:paraId="00D65D5C" w14:textId="77777777" w:rsidTr="0035719F">
        <w:trPr>
          <w:trHeight w:val="288"/>
        </w:trPr>
        <w:tc>
          <w:tcPr>
            <w:tcW w:w="993" w:type="dxa"/>
            <w:tcBorders>
              <w:left w:val="single" w:sz="4" w:space="0" w:color="auto"/>
              <w:right w:val="single" w:sz="4" w:space="0" w:color="000000"/>
            </w:tcBorders>
            <w:shd w:val="clear" w:color="auto" w:fill="auto"/>
            <w:hideMark/>
          </w:tcPr>
          <w:p w14:paraId="70CEB5F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526BC7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7A17DF17" w14:textId="77777777" w:rsidR="009246C7" w:rsidRPr="0035719F" w:rsidRDefault="009246C7" w:rsidP="0035719F">
            <w:pPr>
              <w:pStyle w:val="Default"/>
              <w:rPr>
                <w:szCs w:val="18"/>
              </w:rPr>
            </w:pPr>
            <w:r w:rsidRPr="0035719F">
              <w:rPr>
                <w:sz w:val="18"/>
                <w:szCs w:val="18"/>
              </w:rPr>
              <w:t>průběh zaměstnání</w:t>
            </w:r>
          </w:p>
        </w:tc>
      </w:tr>
      <w:tr w:rsidR="009246C7" w:rsidRPr="00F714D8" w14:paraId="1EDEE179" w14:textId="77777777" w:rsidTr="0035719F">
        <w:trPr>
          <w:trHeight w:val="288"/>
        </w:trPr>
        <w:tc>
          <w:tcPr>
            <w:tcW w:w="993" w:type="dxa"/>
            <w:tcBorders>
              <w:left w:val="single" w:sz="4" w:space="0" w:color="auto"/>
              <w:right w:val="single" w:sz="4" w:space="0" w:color="000000"/>
            </w:tcBorders>
            <w:shd w:val="clear" w:color="auto" w:fill="auto"/>
            <w:hideMark/>
          </w:tcPr>
          <w:p w14:paraId="3AC84A6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0DAD27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5C9195D" w14:textId="77777777" w:rsidR="009246C7" w:rsidRPr="0035719F" w:rsidRDefault="009246C7" w:rsidP="0035719F">
            <w:pPr>
              <w:pStyle w:val="Default"/>
              <w:rPr>
                <w:szCs w:val="18"/>
              </w:rPr>
            </w:pPr>
            <w:r w:rsidRPr="0035719F">
              <w:rPr>
                <w:sz w:val="18"/>
                <w:szCs w:val="18"/>
              </w:rPr>
              <w:t>sídlo pracoviště</w:t>
            </w:r>
          </w:p>
        </w:tc>
      </w:tr>
      <w:tr w:rsidR="009246C7" w:rsidRPr="00F714D8" w14:paraId="1FBA6759" w14:textId="77777777" w:rsidTr="0035719F">
        <w:trPr>
          <w:trHeight w:val="288"/>
        </w:trPr>
        <w:tc>
          <w:tcPr>
            <w:tcW w:w="993" w:type="dxa"/>
            <w:tcBorders>
              <w:left w:val="single" w:sz="4" w:space="0" w:color="auto"/>
              <w:right w:val="single" w:sz="4" w:space="0" w:color="000000"/>
            </w:tcBorders>
            <w:shd w:val="clear" w:color="auto" w:fill="auto"/>
            <w:hideMark/>
          </w:tcPr>
          <w:p w14:paraId="677CACE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501305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09A87C6F" w14:textId="77777777" w:rsidR="009246C7" w:rsidRPr="0035719F" w:rsidRDefault="009246C7" w:rsidP="0035719F">
            <w:pPr>
              <w:pStyle w:val="Default"/>
              <w:rPr>
                <w:szCs w:val="18"/>
              </w:rPr>
            </w:pPr>
            <w:r w:rsidRPr="0035719F">
              <w:rPr>
                <w:sz w:val="18"/>
                <w:szCs w:val="18"/>
              </w:rPr>
              <w:t>hmotná zodpovědnost</w:t>
            </w:r>
          </w:p>
        </w:tc>
      </w:tr>
      <w:tr w:rsidR="009246C7" w:rsidRPr="00F714D8" w14:paraId="4775E35E" w14:textId="77777777" w:rsidTr="0035719F">
        <w:trPr>
          <w:trHeight w:val="288"/>
        </w:trPr>
        <w:tc>
          <w:tcPr>
            <w:tcW w:w="993" w:type="dxa"/>
            <w:tcBorders>
              <w:left w:val="single" w:sz="4" w:space="0" w:color="auto"/>
              <w:right w:val="single" w:sz="4" w:space="0" w:color="000000"/>
            </w:tcBorders>
            <w:shd w:val="clear" w:color="auto" w:fill="auto"/>
            <w:hideMark/>
          </w:tcPr>
          <w:p w14:paraId="4D1B7D9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2AD4BBE"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3D3F7B9C" w14:textId="77777777" w:rsidR="009246C7" w:rsidRPr="0035719F" w:rsidRDefault="009246C7" w:rsidP="0035719F">
            <w:pPr>
              <w:pStyle w:val="Default"/>
              <w:rPr>
                <w:szCs w:val="18"/>
              </w:rPr>
            </w:pPr>
            <w:r w:rsidRPr="0035719F">
              <w:rPr>
                <w:sz w:val="18"/>
                <w:szCs w:val="18"/>
              </w:rPr>
              <w:t>průkazy</w:t>
            </w:r>
          </w:p>
        </w:tc>
      </w:tr>
      <w:tr w:rsidR="009246C7" w:rsidRPr="00F714D8" w14:paraId="02E6AB8B" w14:textId="77777777" w:rsidTr="0035719F">
        <w:trPr>
          <w:trHeight w:val="288"/>
        </w:trPr>
        <w:tc>
          <w:tcPr>
            <w:tcW w:w="993" w:type="dxa"/>
            <w:tcBorders>
              <w:left w:val="single" w:sz="4" w:space="0" w:color="auto"/>
              <w:right w:val="single" w:sz="4" w:space="0" w:color="000000"/>
            </w:tcBorders>
            <w:shd w:val="clear" w:color="auto" w:fill="auto"/>
            <w:hideMark/>
          </w:tcPr>
          <w:p w14:paraId="10A062D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3FDB0B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66707288" w14:textId="77777777" w:rsidR="009246C7" w:rsidRPr="0035719F" w:rsidRDefault="009246C7" w:rsidP="0035719F">
            <w:pPr>
              <w:pStyle w:val="Default"/>
              <w:rPr>
                <w:szCs w:val="18"/>
              </w:rPr>
            </w:pPr>
            <w:r w:rsidRPr="0035719F">
              <w:rPr>
                <w:sz w:val="18"/>
                <w:szCs w:val="18"/>
              </w:rPr>
              <w:t>sídlo pracoviště</w:t>
            </w:r>
          </w:p>
        </w:tc>
      </w:tr>
      <w:tr w:rsidR="009246C7" w:rsidRPr="00F714D8" w14:paraId="2AB6B36D" w14:textId="77777777" w:rsidTr="0035719F">
        <w:trPr>
          <w:trHeight w:val="288"/>
        </w:trPr>
        <w:tc>
          <w:tcPr>
            <w:tcW w:w="993" w:type="dxa"/>
            <w:tcBorders>
              <w:left w:val="single" w:sz="4" w:space="0" w:color="auto"/>
              <w:right w:val="single" w:sz="4" w:space="0" w:color="000000"/>
            </w:tcBorders>
            <w:shd w:val="clear" w:color="auto" w:fill="auto"/>
            <w:hideMark/>
          </w:tcPr>
          <w:p w14:paraId="664FA8B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9078D2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1BF15DD" w14:textId="77777777" w:rsidR="009246C7" w:rsidRPr="0035719F" w:rsidRDefault="009246C7" w:rsidP="0035719F">
            <w:pPr>
              <w:pStyle w:val="Default"/>
              <w:rPr>
                <w:szCs w:val="18"/>
              </w:rPr>
            </w:pPr>
            <w:r w:rsidRPr="0035719F">
              <w:rPr>
                <w:sz w:val="18"/>
                <w:szCs w:val="18"/>
              </w:rPr>
              <w:t>emailové adresy, spojení</w:t>
            </w:r>
          </w:p>
        </w:tc>
      </w:tr>
      <w:tr w:rsidR="009246C7" w:rsidRPr="00F714D8" w14:paraId="418A7C57" w14:textId="77777777" w:rsidTr="0035719F">
        <w:trPr>
          <w:trHeight w:val="288"/>
        </w:trPr>
        <w:tc>
          <w:tcPr>
            <w:tcW w:w="993" w:type="dxa"/>
            <w:tcBorders>
              <w:left w:val="single" w:sz="4" w:space="0" w:color="auto"/>
              <w:right w:val="single" w:sz="4" w:space="0" w:color="000000"/>
            </w:tcBorders>
            <w:shd w:val="clear" w:color="auto" w:fill="auto"/>
            <w:hideMark/>
          </w:tcPr>
          <w:p w14:paraId="3E0E24E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FAA969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0E613066" w14:textId="77777777" w:rsidR="009246C7" w:rsidRPr="0035719F" w:rsidRDefault="009246C7" w:rsidP="0035719F">
            <w:pPr>
              <w:pStyle w:val="Default"/>
              <w:rPr>
                <w:szCs w:val="18"/>
              </w:rPr>
            </w:pPr>
            <w:r w:rsidRPr="0035719F">
              <w:rPr>
                <w:sz w:val="18"/>
                <w:szCs w:val="18"/>
              </w:rPr>
              <w:t>zápočet odborné praxe</w:t>
            </w:r>
          </w:p>
        </w:tc>
      </w:tr>
      <w:tr w:rsidR="009246C7" w:rsidRPr="00F714D8" w14:paraId="5F932497" w14:textId="77777777" w:rsidTr="0035719F">
        <w:trPr>
          <w:trHeight w:val="288"/>
        </w:trPr>
        <w:tc>
          <w:tcPr>
            <w:tcW w:w="993" w:type="dxa"/>
            <w:tcBorders>
              <w:left w:val="single" w:sz="4" w:space="0" w:color="auto"/>
              <w:bottom w:val="single" w:sz="4" w:space="0" w:color="000000"/>
              <w:right w:val="single" w:sz="4" w:space="0" w:color="000000"/>
            </w:tcBorders>
            <w:shd w:val="clear" w:color="auto" w:fill="auto"/>
            <w:hideMark/>
          </w:tcPr>
          <w:p w14:paraId="78D0F3C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000000"/>
              <w:right w:val="single" w:sz="4" w:space="0" w:color="auto"/>
            </w:tcBorders>
            <w:shd w:val="clear" w:color="auto" w:fill="auto"/>
          </w:tcPr>
          <w:p w14:paraId="0325729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EA9B50A" w14:textId="77777777" w:rsidR="009246C7" w:rsidRPr="0035719F" w:rsidRDefault="009246C7" w:rsidP="0035719F">
            <w:pPr>
              <w:pStyle w:val="Default"/>
              <w:rPr>
                <w:szCs w:val="18"/>
              </w:rPr>
            </w:pPr>
            <w:r w:rsidRPr="0035719F">
              <w:rPr>
                <w:sz w:val="18"/>
                <w:szCs w:val="18"/>
              </w:rPr>
              <w:t>bankovní účty</w:t>
            </w:r>
          </w:p>
        </w:tc>
      </w:tr>
      <w:tr w:rsidR="009246C7" w:rsidRPr="00F714D8" w14:paraId="2E095B8C" w14:textId="77777777" w:rsidTr="0035719F">
        <w:trPr>
          <w:trHeight w:val="288"/>
        </w:trPr>
        <w:tc>
          <w:tcPr>
            <w:tcW w:w="993" w:type="dxa"/>
            <w:tcBorders>
              <w:top w:val="nil"/>
              <w:left w:val="single" w:sz="4" w:space="0" w:color="auto"/>
              <w:bottom w:val="single" w:sz="4" w:space="0" w:color="auto"/>
              <w:right w:val="single" w:sz="4" w:space="0" w:color="auto"/>
            </w:tcBorders>
            <w:shd w:val="clear" w:color="auto" w:fill="auto"/>
            <w:noWrap/>
            <w:hideMark/>
          </w:tcPr>
          <w:p w14:paraId="2AEF8B2D"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1.3.</w:t>
            </w:r>
          </w:p>
        </w:tc>
        <w:tc>
          <w:tcPr>
            <w:tcW w:w="5008" w:type="dxa"/>
            <w:tcBorders>
              <w:top w:val="nil"/>
              <w:left w:val="nil"/>
              <w:bottom w:val="single" w:sz="4" w:space="0" w:color="auto"/>
              <w:right w:val="single" w:sz="4" w:space="0" w:color="auto"/>
            </w:tcBorders>
            <w:shd w:val="clear" w:color="auto" w:fill="auto"/>
            <w:noWrap/>
            <w:hideMark/>
          </w:tcPr>
          <w:p w14:paraId="42BAFA6A"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zdravotní prohlídky</w:t>
            </w:r>
          </w:p>
        </w:tc>
        <w:tc>
          <w:tcPr>
            <w:tcW w:w="3686" w:type="dxa"/>
            <w:tcBorders>
              <w:top w:val="nil"/>
              <w:left w:val="nil"/>
              <w:bottom w:val="single" w:sz="4" w:space="0" w:color="auto"/>
              <w:right w:val="single" w:sz="4" w:space="0" w:color="auto"/>
            </w:tcBorders>
            <w:shd w:val="clear" w:color="auto" w:fill="auto"/>
            <w:noWrap/>
            <w:vAlign w:val="bottom"/>
            <w:hideMark/>
          </w:tcPr>
          <w:p w14:paraId="1A258FC6" w14:textId="77777777" w:rsidR="009246C7" w:rsidRPr="0035719F" w:rsidRDefault="009246C7" w:rsidP="0035719F">
            <w:pPr>
              <w:pStyle w:val="Default"/>
              <w:rPr>
                <w:szCs w:val="18"/>
              </w:rPr>
            </w:pPr>
            <w:r w:rsidRPr="0035719F">
              <w:rPr>
                <w:sz w:val="18"/>
                <w:szCs w:val="18"/>
              </w:rPr>
              <w:t> </w:t>
            </w:r>
          </w:p>
        </w:tc>
      </w:tr>
      <w:tr w:rsidR="009246C7" w:rsidRPr="00F714D8" w14:paraId="3FF3419D"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3809E1AD"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1.4.</w:t>
            </w:r>
          </w:p>
          <w:p w14:paraId="6E237F30"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62D3505E"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změny služebního poměru</w:t>
            </w:r>
          </w:p>
        </w:tc>
        <w:tc>
          <w:tcPr>
            <w:tcW w:w="3686" w:type="dxa"/>
            <w:tcBorders>
              <w:top w:val="nil"/>
              <w:left w:val="nil"/>
              <w:bottom w:val="single" w:sz="4" w:space="0" w:color="auto"/>
              <w:right w:val="single" w:sz="4" w:space="0" w:color="auto"/>
            </w:tcBorders>
            <w:shd w:val="clear" w:color="auto" w:fill="auto"/>
            <w:noWrap/>
            <w:vAlign w:val="bottom"/>
            <w:hideMark/>
          </w:tcPr>
          <w:p w14:paraId="5FBF10C5" w14:textId="77777777" w:rsidR="009246C7" w:rsidRPr="0035719F" w:rsidRDefault="009246C7" w:rsidP="0035719F">
            <w:pPr>
              <w:pStyle w:val="Default"/>
              <w:rPr>
                <w:szCs w:val="18"/>
              </w:rPr>
            </w:pPr>
            <w:r w:rsidRPr="0035719F">
              <w:rPr>
                <w:sz w:val="18"/>
                <w:szCs w:val="18"/>
              </w:rPr>
              <w:t>předchozí příjmení, jméno a rodinný stav</w:t>
            </w:r>
          </w:p>
        </w:tc>
      </w:tr>
      <w:tr w:rsidR="009246C7" w:rsidRPr="00F714D8" w14:paraId="599D4945"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7228FB0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93310F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71E89E8" w14:textId="77777777" w:rsidR="009246C7" w:rsidRPr="0035719F" w:rsidRDefault="009246C7" w:rsidP="0035719F">
            <w:pPr>
              <w:pStyle w:val="Default"/>
              <w:rPr>
                <w:szCs w:val="18"/>
              </w:rPr>
            </w:pPr>
            <w:proofErr w:type="spellStart"/>
            <w:r w:rsidRPr="0035719F">
              <w:rPr>
                <w:sz w:val="18"/>
                <w:szCs w:val="18"/>
              </w:rPr>
              <w:t>mimoevidenční</w:t>
            </w:r>
            <w:proofErr w:type="spellEnd"/>
            <w:r w:rsidRPr="0035719F">
              <w:rPr>
                <w:sz w:val="18"/>
                <w:szCs w:val="18"/>
              </w:rPr>
              <w:t xml:space="preserve"> stav</w:t>
            </w:r>
          </w:p>
        </w:tc>
      </w:tr>
      <w:tr w:rsidR="009246C7" w:rsidRPr="00F714D8" w14:paraId="09518CB6" w14:textId="77777777" w:rsidTr="0035719F">
        <w:trPr>
          <w:trHeight w:val="288"/>
        </w:trPr>
        <w:tc>
          <w:tcPr>
            <w:tcW w:w="993" w:type="dxa"/>
            <w:tcBorders>
              <w:left w:val="single" w:sz="4" w:space="0" w:color="auto"/>
              <w:right w:val="single" w:sz="4" w:space="0" w:color="auto"/>
            </w:tcBorders>
            <w:shd w:val="clear" w:color="auto" w:fill="auto"/>
            <w:hideMark/>
          </w:tcPr>
          <w:p w14:paraId="0210BA8E"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6D18EE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0654D41" w14:textId="77777777" w:rsidR="009246C7" w:rsidRPr="0035719F" w:rsidRDefault="009246C7" w:rsidP="0035719F">
            <w:pPr>
              <w:pStyle w:val="Default"/>
              <w:rPr>
                <w:szCs w:val="18"/>
              </w:rPr>
            </w:pPr>
            <w:r w:rsidRPr="0035719F">
              <w:rPr>
                <w:sz w:val="18"/>
                <w:szCs w:val="18"/>
              </w:rPr>
              <w:t>sídlo pracoviště</w:t>
            </w:r>
          </w:p>
        </w:tc>
      </w:tr>
      <w:tr w:rsidR="009246C7" w:rsidRPr="00F714D8" w14:paraId="6A1FD8F3" w14:textId="77777777" w:rsidTr="0035719F">
        <w:trPr>
          <w:trHeight w:val="288"/>
        </w:trPr>
        <w:tc>
          <w:tcPr>
            <w:tcW w:w="993" w:type="dxa"/>
            <w:tcBorders>
              <w:left w:val="single" w:sz="4" w:space="0" w:color="auto"/>
              <w:right w:val="single" w:sz="4" w:space="0" w:color="auto"/>
            </w:tcBorders>
            <w:shd w:val="clear" w:color="auto" w:fill="auto"/>
            <w:hideMark/>
          </w:tcPr>
          <w:p w14:paraId="188FCA4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F4FED6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85403BB" w14:textId="77777777" w:rsidR="009246C7" w:rsidRPr="0035719F" w:rsidRDefault="009246C7" w:rsidP="0035719F">
            <w:pPr>
              <w:pStyle w:val="Default"/>
              <w:rPr>
                <w:szCs w:val="18"/>
              </w:rPr>
            </w:pPr>
            <w:r w:rsidRPr="0035719F">
              <w:rPr>
                <w:sz w:val="18"/>
                <w:szCs w:val="18"/>
              </w:rPr>
              <w:t>hmotná zodpovědnost</w:t>
            </w:r>
          </w:p>
        </w:tc>
      </w:tr>
      <w:tr w:rsidR="009246C7" w:rsidRPr="00F714D8" w14:paraId="1E679B7D" w14:textId="77777777" w:rsidTr="0035719F">
        <w:trPr>
          <w:trHeight w:val="288"/>
        </w:trPr>
        <w:tc>
          <w:tcPr>
            <w:tcW w:w="993" w:type="dxa"/>
            <w:tcBorders>
              <w:left w:val="single" w:sz="4" w:space="0" w:color="auto"/>
              <w:right w:val="single" w:sz="4" w:space="0" w:color="auto"/>
            </w:tcBorders>
            <w:shd w:val="clear" w:color="auto" w:fill="auto"/>
            <w:hideMark/>
          </w:tcPr>
          <w:p w14:paraId="62D2CF1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C5EDBD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E250CC4" w14:textId="77777777" w:rsidR="009246C7" w:rsidRPr="0035719F" w:rsidRDefault="009246C7" w:rsidP="0035719F">
            <w:pPr>
              <w:pStyle w:val="Default"/>
              <w:rPr>
                <w:szCs w:val="18"/>
              </w:rPr>
            </w:pPr>
            <w:r w:rsidRPr="0035719F">
              <w:rPr>
                <w:sz w:val="18"/>
                <w:szCs w:val="18"/>
              </w:rPr>
              <w:t>závazky k organizaci</w:t>
            </w:r>
          </w:p>
        </w:tc>
      </w:tr>
      <w:tr w:rsidR="009246C7" w:rsidRPr="00F714D8" w14:paraId="0C11139E" w14:textId="77777777" w:rsidTr="0035719F">
        <w:trPr>
          <w:trHeight w:val="288"/>
        </w:trPr>
        <w:tc>
          <w:tcPr>
            <w:tcW w:w="993" w:type="dxa"/>
            <w:tcBorders>
              <w:left w:val="single" w:sz="4" w:space="0" w:color="auto"/>
              <w:right w:val="single" w:sz="4" w:space="0" w:color="auto"/>
            </w:tcBorders>
            <w:shd w:val="clear" w:color="auto" w:fill="auto"/>
            <w:hideMark/>
          </w:tcPr>
          <w:p w14:paraId="07C4CDA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41123F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09E1825" w14:textId="77777777" w:rsidR="009246C7" w:rsidRPr="0035719F" w:rsidRDefault="009246C7" w:rsidP="0035719F">
            <w:pPr>
              <w:pStyle w:val="Default"/>
              <w:rPr>
                <w:szCs w:val="18"/>
              </w:rPr>
            </w:pPr>
            <w:r w:rsidRPr="0035719F">
              <w:rPr>
                <w:sz w:val="18"/>
                <w:szCs w:val="18"/>
              </w:rPr>
              <w:t>průkazy</w:t>
            </w:r>
          </w:p>
        </w:tc>
      </w:tr>
      <w:tr w:rsidR="009246C7" w:rsidRPr="00F714D8" w14:paraId="1308A7E2" w14:textId="77777777" w:rsidTr="0035719F">
        <w:trPr>
          <w:trHeight w:val="288"/>
        </w:trPr>
        <w:tc>
          <w:tcPr>
            <w:tcW w:w="993" w:type="dxa"/>
            <w:tcBorders>
              <w:left w:val="single" w:sz="4" w:space="0" w:color="auto"/>
              <w:right w:val="single" w:sz="4" w:space="0" w:color="auto"/>
            </w:tcBorders>
            <w:shd w:val="clear" w:color="auto" w:fill="auto"/>
            <w:hideMark/>
          </w:tcPr>
          <w:p w14:paraId="062A558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11F568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A46A3D9" w14:textId="77777777" w:rsidR="009246C7" w:rsidRPr="0035719F" w:rsidRDefault="009246C7" w:rsidP="0035719F">
            <w:pPr>
              <w:pStyle w:val="Default"/>
              <w:rPr>
                <w:szCs w:val="18"/>
              </w:rPr>
            </w:pPr>
            <w:r w:rsidRPr="0035719F">
              <w:rPr>
                <w:sz w:val="18"/>
                <w:szCs w:val="18"/>
              </w:rPr>
              <w:t>udělování výjimek</w:t>
            </w:r>
          </w:p>
        </w:tc>
      </w:tr>
      <w:tr w:rsidR="009246C7" w:rsidRPr="00F714D8" w14:paraId="14BB22CA" w14:textId="77777777" w:rsidTr="0035719F">
        <w:trPr>
          <w:trHeight w:val="288"/>
        </w:trPr>
        <w:tc>
          <w:tcPr>
            <w:tcW w:w="993" w:type="dxa"/>
            <w:tcBorders>
              <w:left w:val="single" w:sz="4" w:space="0" w:color="auto"/>
              <w:right w:val="single" w:sz="4" w:space="0" w:color="auto"/>
            </w:tcBorders>
            <w:shd w:val="clear" w:color="auto" w:fill="auto"/>
            <w:hideMark/>
          </w:tcPr>
          <w:p w14:paraId="4E1D39B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23C905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87AA93B" w14:textId="77777777" w:rsidR="009246C7" w:rsidRPr="0035719F" w:rsidRDefault="009246C7" w:rsidP="0035719F">
            <w:pPr>
              <w:pStyle w:val="Default"/>
              <w:rPr>
                <w:szCs w:val="18"/>
              </w:rPr>
            </w:pPr>
            <w:r w:rsidRPr="0035719F">
              <w:rPr>
                <w:sz w:val="18"/>
                <w:szCs w:val="18"/>
              </w:rPr>
              <w:t>základní údaje o osobě</w:t>
            </w:r>
          </w:p>
        </w:tc>
      </w:tr>
      <w:tr w:rsidR="009246C7" w:rsidRPr="00F714D8" w14:paraId="284CC6E0" w14:textId="77777777" w:rsidTr="0035719F">
        <w:trPr>
          <w:trHeight w:val="288"/>
        </w:trPr>
        <w:tc>
          <w:tcPr>
            <w:tcW w:w="993" w:type="dxa"/>
            <w:tcBorders>
              <w:left w:val="single" w:sz="4" w:space="0" w:color="auto"/>
              <w:right w:val="single" w:sz="4" w:space="0" w:color="auto"/>
            </w:tcBorders>
            <w:shd w:val="clear" w:color="auto" w:fill="auto"/>
            <w:hideMark/>
          </w:tcPr>
          <w:p w14:paraId="6A3257A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8598B5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E42809D" w14:textId="77777777" w:rsidR="009246C7" w:rsidRPr="0035719F" w:rsidRDefault="009246C7" w:rsidP="0035719F">
            <w:pPr>
              <w:pStyle w:val="Default"/>
              <w:rPr>
                <w:szCs w:val="18"/>
              </w:rPr>
            </w:pPr>
            <w:r w:rsidRPr="0035719F">
              <w:rPr>
                <w:sz w:val="18"/>
                <w:szCs w:val="18"/>
              </w:rPr>
              <w:t>další osobní údaje</w:t>
            </w:r>
          </w:p>
        </w:tc>
      </w:tr>
      <w:tr w:rsidR="009246C7" w:rsidRPr="00F714D8" w14:paraId="058E1889" w14:textId="77777777" w:rsidTr="0035719F">
        <w:trPr>
          <w:trHeight w:val="288"/>
        </w:trPr>
        <w:tc>
          <w:tcPr>
            <w:tcW w:w="993" w:type="dxa"/>
            <w:tcBorders>
              <w:left w:val="single" w:sz="4" w:space="0" w:color="auto"/>
              <w:right w:val="single" w:sz="4" w:space="0" w:color="auto"/>
            </w:tcBorders>
            <w:shd w:val="clear" w:color="auto" w:fill="auto"/>
            <w:hideMark/>
          </w:tcPr>
          <w:p w14:paraId="24764FE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9E4F4B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F8BE99E" w14:textId="77777777" w:rsidR="009246C7" w:rsidRPr="0035719F" w:rsidRDefault="009246C7" w:rsidP="0035719F">
            <w:pPr>
              <w:pStyle w:val="Default"/>
              <w:rPr>
                <w:szCs w:val="18"/>
              </w:rPr>
            </w:pPr>
            <w:r w:rsidRPr="0035719F">
              <w:rPr>
                <w:sz w:val="18"/>
                <w:szCs w:val="18"/>
              </w:rPr>
              <w:t>adresy</w:t>
            </w:r>
          </w:p>
        </w:tc>
      </w:tr>
      <w:tr w:rsidR="009246C7" w:rsidRPr="00F714D8" w14:paraId="6C15B573" w14:textId="77777777" w:rsidTr="0035719F">
        <w:trPr>
          <w:trHeight w:val="288"/>
        </w:trPr>
        <w:tc>
          <w:tcPr>
            <w:tcW w:w="993" w:type="dxa"/>
            <w:tcBorders>
              <w:left w:val="single" w:sz="4" w:space="0" w:color="auto"/>
              <w:right w:val="single" w:sz="4" w:space="0" w:color="auto"/>
            </w:tcBorders>
            <w:shd w:val="clear" w:color="auto" w:fill="auto"/>
            <w:hideMark/>
          </w:tcPr>
          <w:p w14:paraId="374FF3D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14A888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3645B76" w14:textId="77777777" w:rsidR="009246C7" w:rsidRPr="0035719F" w:rsidRDefault="009246C7" w:rsidP="0035719F">
            <w:pPr>
              <w:pStyle w:val="Default"/>
              <w:rPr>
                <w:szCs w:val="18"/>
              </w:rPr>
            </w:pPr>
            <w:r w:rsidRPr="0035719F">
              <w:rPr>
                <w:sz w:val="18"/>
                <w:szCs w:val="18"/>
              </w:rPr>
              <w:t>doklady totožnosti</w:t>
            </w:r>
          </w:p>
        </w:tc>
      </w:tr>
      <w:tr w:rsidR="009246C7" w:rsidRPr="00F714D8" w14:paraId="0CD363DA" w14:textId="77777777" w:rsidTr="0035719F">
        <w:trPr>
          <w:trHeight w:val="288"/>
        </w:trPr>
        <w:tc>
          <w:tcPr>
            <w:tcW w:w="993" w:type="dxa"/>
            <w:tcBorders>
              <w:left w:val="single" w:sz="4" w:space="0" w:color="auto"/>
              <w:right w:val="single" w:sz="4" w:space="0" w:color="auto"/>
            </w:tcBorders>
            <w:shd w:val="clear" w:color="auto" w:fill="auto"/>
            <w:hideMark/>
          </w:tcPr>
          <w:p w14:paraId="17DEF91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00681A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4A8DA80" w14:textId="77777777" w:rsidR="009246C7" w:rsidRPr="0035719F" w:rsidRDefault="009246C7" w:rsidP="0035719F">
            <w:pPr>
              <w:pStyle w:val="Default"/>
              <w:rPr>
                <w:szCs w:val="18"/>
              </w:rPr>
            </w:pPr>
            <w:r w:rsidRPr="0035719F">
              <w:rPr>
                <w:sz w:val="18"/>
                <w:szCs w:val="18"/>
              </w:rPr>
              <w:t>rodinní příslušníci</w:t>
            </w:r>
          </w:p>
        </w:tc>
      </w:tr>
      <w:tr w:rsidR="009246C7" w:rsidRPr="00F714D8" w14:paraId="0EFE535B" w14:textId="77777777" w:rsidTr="0035719F">
        <w:trPr>
          <w:trHeight w:val="288"/>
        </w:trPr>
        <w:tc>
          <w:tcPr>
            <w:tcW w:w="993" w:type="dxa"/>
            <w:tcBorders>
              <w:left w:val="single" w:sz="4" w:space="0" w:color="auto"/>
              <w:right w:val="single" w:sz="4" w:space="0" w:color="auto"/>
            </w:tcBorders>
            <w:shd w:val="clear" w:color="auto" w:fill="auto"/>
            <w:hideMark/>
          </w:tcPr>
          <w:p w14:paraId="24AA65B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80C9D7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7025186" w14:textId="77777777" w:rsidR="009246C7" w:rsidRPr="0035719F" w:rsidRDefault="009246C7" w:rsidP="0035719F">
            <w:pPr>
              <w:pStyle w:val="Default"/>
              <w:rPr>
                <w:szCs w:val="18"/>
              </w:rPr>
            </w:pPr>
            <w:r w:rsidRPr="0035719F">
              <w:rPr>
                <w:sz w:val="18"/>
                <w:szCs w:val="18"/>
              </w:rPr>
              <w:t>zdravotní pojišťovna</w:t>
            </w:r>
          </w:p>
        </w:tc>
      </w:tr>
      <w:tr w:rsidR="009246C7" w:rsidRPr="00F714D8" w14:paraId="0D73D610" w14:textId="77777777" w:rsidTr="0035719F">
        <w:trPr>
          <w:trHeight w:val="288"/>
        </w:trPr>
        <w:tc>
          <w:tcPr>
            <w:tcW w:w="993" w:type="dxa"/>
            <w:tcBorders>
              <w:left w:val="single" w:sz="4" w:space="0" w:color="auto"/>
              <w:right w:val="single" w:sz="4" w:space="0" w:color="auto"/>
            </w:tcBorders>
            <w:shd w:val="clear" w:color="auto" w:fill="auto"/>
            <w:hideMark/>
          </w:tcPr>
          <w:p w14:paraId="4DD07D1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25B833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BC5C719" w14:textId="77777777" w:rsidR="009246C7" w:rsidRPr="0035719F" w:rsidRDefault="009246C7" w:rsidP="0035719F">
            <w:pPr>
              <w:pStyle w:val="Default"/>
              <w:rPr>
                <w:szCs w:val="18"/>
              </w:rPr>
            </w:pPr>
            <w:r w:rsidRPr="0035719F">
              <w:rPr>
                <w:sz w:val="18"/>
                <w:szCs w:val="18"/>
              </w:rPr>
              <w:t>školní vzdělání</w:t>
            </w:r>
          </w:p>
        </w:tc>
      </w:tr>
      <w:tr w:rsidR="009246C7" w:rsidRPr="00F714D8" w14:paraId="05E9B32F" w14:textId="77777777" w:rsidTr="0035719F">
        <w:trPr>
          <w:trHeight w:val="288"/>
        </w:trPr>
        <w:tc>
          <w:tcPr>
            <w:tcW w:w="993" w:type="dxa"/>
            <w:tcBorders>
              <w:left w:val="single" w:sz="4" w:space="0" w:color="auto"/>
              <w:right w:val="single" w:sz="4" w:space="0" w:color="auto"/>
            </w:tcBorders>
            <w:shd w:val="clear" w:color="auto" w:fill="auto"/>
            <w:hideMark/>
          </w:tcPr>
          <w:p w14:paraId="2FE7DE5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D49376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CDF19B3" w14:textId="77777777" w:rsidR="009246C7" w:rsidRPr="0035719F" w:rsidRDefault="009246C7" w:rsidP="0035719F">
            <w:pPr>
              <w:pStyle w:val="Default"/>
              <w:rPr>
                <w:szCs w:val="18"/>
              </w:rPr>
            </w:pPr>
            <w:r w:rsidRPr="0035719F">
              <w:rPr>
                <w:sz w:val="18"/>
                <w:szCs w:val="18"/>
              </w:rPr>
              <w:t>telefonní a ostatní spojení</w:t>
            </w:r>
          </w:p>
        </w:tc>
      </w:tr>
      <w:tr w:rsidR="009246C7" w:rsidRPr="00F714D8" w14:paraId="68C9E27C" w14:textId="77777777" w:rsidTr="0035719F">
        <w:trPr>
          <w:trHeight w:val="288"/>
        </w:trPr>
        <w:tc>
          <w:tcPr>
            <w:tcW w:w="993" w:type="dxa"/>
            <w:tcBorders>
              <w:left w:val="single" w:sz="4" w:space="0" w:color="auto"/>
              <w:right w:val="single" w:sz="4" w:space="0" w:color="auto"/>
            </w:tcBorders>
            <w:shd w:val="clear" w:color="auto" w:fill="auto"/>
            <w:hideMark/>
          </w:tcPr>
          <w:p w14:paraId="718BCCA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B37979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3EC00D45" w14:textId="77777777" w:rsidR="009246C7" w:rsidRPr="0035719F" w:rsidRDefault="009246C7" w:rsidP="0035719F">
            <w:pPr>
              <w:pStyle w:val="Default"/>
              <w:rPr>
                <w:szCs w:val="18"/>
              </w:rPr>
            </w:pPr>
            <w:r w:rsidRPr="0035719F">
              <w:rPr>
                <w:sz w:val="18"/>
                <w:szCs w:val="18"/>
              </w:rPr>
              <w:t>funkce</w:t>
            </w:r>
          </w:p>
        </w:tc>
      </w:tr>
      <w:tr w:rsidR="009246C7" w:rsidRPr="00F714D8" w14:paraId="4B155393" w14:textId="77777777" w:rsidTr="0035719F">
        <w:trPr>
          <w:trHeight w:val="288"/>
        </w:trPr>
        <w:tc>
          <w:tcPr>
            <w:tcW w:w="993" w:type="dxa"/>
            <w:tcBorders>
              <w:left w:val="single" w:sz="4" w:space="0" w:color="auto"/>
              <w:right w:val="single" w:sz="4" w:space="0" w:color="auto"/>
            </w:tcBorders>
            <w:shd w:val="clear" w:color="auto" w:fill="auto"/>
            <w:hideMark/>
          </w:tcPr>
          <w:p w14:paraId="2402A7C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4EA88D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4910910" w14:textId="77777777" w:rsidR="009246C7" w:rsidRPr="0035719F" w:rsidRDefault="009246C7" w:rsidP="0035719F">
            <w:pPr>
              <w:pStyle w:val="Default"/>
              <w:rPr>
                <w:szCs w:val="18"/>
              </w:rPr>
            </w:pPr>
            <w:r w:rsidRPr="0035719F">
              <w:rPr>
                <w:sz w:val="18"/>
                <w:szCs w:val="18"/>
              </w:rPr>
              <w:t>organizační začlenění</w:t>
            </w:r>
          </w:p>
        </w:tc>
      </w:tr>
      <w:tr w:rsidR="009246C7" w:rsidRPr="00F714D8" w14:paraId="301DC159" w14:textId="77777777" w:rsidTr="0035719F">
        <w:trPr>
          <w:trHeight w:val="288"/>
        </w:trPr>
        <w:tc>
          <w:tcPr>
            <w:tcW w:w="993" w:type="dxa"/>
            <w:tcBorders>
              <w:left w:val="single" w:sz="4" w:space="0" w:color="auto"/>
              <w:right w:val="single" w:sz="4" w:space="0" w:color="auto"/>
            </w:tcBorders>
            <w:shd w:val="clear" w:color="auto" w:fill="auto"/>
            <w:hideMark/>
          </w:tcPr>
          <w:p w14:paraId="0C34010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219109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69F160C" w14:textId="77777777" w:rsidR="009246C7" w:rsidRPr="0035719F" w:rsidRDefault="009246C7" w:rsidP="0035719F">
            <w:pPr>
              <w:pStyle w:val="Default"/>
              <w:rPr>
                <w:szCs w:val="18"/>
              </w:rPr>
            </w:pPr>
            <w:r w:rsidRPr="0035719F">
              <w:rPr>
                <w:sz w:val="18"/>
                <w:szCs w:val="18"/>
              </w:rPr>
              <w:t>pracovní vztah a pracovní doba</w:t>
            </w:r>
          </w:p>
        </w:tc>
      </w:tr>
      <w:tr w:rsidR="009246C7" w:rsidRPr="00F714D8" w14:paraId="4FDF2F60" w14:textId="77777777" w:rsidTr="0035719F">
        <w:trPr>
          <w:trHeight w:val="288"/>
        </w:trPr>
        <w:tc>
          <w:tcPr>
            <w:tcW w:w="993" w:type="dxa"/>
            <w:tcBorders>
              <w:left w:val="single" w:sz="4" w:space="0" w:color="auto"/>
              <w:right w:val="single" w:sz="4" w:space="0" w:color="auto"/>
            </w:tcBorders>
            <w:shd w:val="clear" w:color="auto" w:fill="auto"/>
            <w:hideMark/>
          </w:tcPr>
          <w:p w14:paraId="008F37E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160076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C08277A" w14:textId="77777777" w:rsidR="009246C7" w:rsidRPr="0035719F" w:rsidRDefault="009246C7" w:rsidP="0035719F">
            <w:pPr>
              <w:pStyle w:val="Default"/>
              <w:rPr>
                <w:szCs w:val="18"/>
              </w:rPr>
            </w:pPr>
            <w:r w:rsidRPr="0035719F">
              <w:rPr>
                <w:sz w:val="18"/>
                <w:szCs w:val="18"/>
              </w:rPr>
              <w:t>sociální pojištění</w:t>
            </w:r>
          </w:p>
        </w:tc>
      </w:tr>
      <w:tr w:rsidR="009246C7" w:rsidRPr="00F714D8" w14:paraId="2BB297F1" w14:textId="77777777" w:rsidTr="0035719F">
        <w:trPr>
          <w:trHeight w:val="288"/>
        </w:trPr>
        <w:tc>
          <w:tcPr>
            <w:tcW w:w="993" w:type="dxa"/>
            <w:tcBorders>
              <w:left w:val="single" w:sz="4" w:space="0" w:color="auto"/>
              <w:right w:val="single" w:sz="4" w:space="0" w:color="auto"/>
            </w:tcBorders>
            <w:shd w:val="clear" w:color="auto" w:fill="auto"/>
            <w:hideMark/>
          </w:tcPr>
          <w:p w14:paraId="402952F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C60FB9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F9FACBC" w14:textId="77777777" w:rsidR="009246C7" w:rsidRPr="0035719F" w:rsidRDefault="009246C7" w:rsidP="0035719F">
            <w:pPr>
              <w:pStyle w:val="Default"/>
              <w:rPr>
                <w:szCs w:val="18"/>
              </w:rPr>
            </w:pPr>
            <w:r w:rsidRPr="0035719F">
              <w:rPr>
                <w:sz w:val="18"/>
                <w:szCs w:val="18"/>
              </w:rPr>
              <w:t>místo výkonu práce</w:t>
            </w:r>
          </w:p>
        </w:tc>
      </w:tr>
      <w:tr w:rsidR="009246C7" w:rsidRPr="00F714D8" w14:paraId="4CBFD2CC"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7D7BC4E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103DAF4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97A1D39" w14:textId="77777777" w:rsidR="009246C7" w:rsidRPr="0035719F" w:rsidRDefault="009246C7" w:rsidP="0035719F">
            <w:pPr>
              <w:pStyle w:val="Default"/>
              <w:rPr>
                <w:szCs w:val="18"/>
              </w:rPr>
            </w:pPr>
            <w:r w:rsidRPr="0035719F">
              <w:rPr>
                <w:sz w:val="18"/>
                <w:szCs w:val="18"/>
              </w:rPr>
              <w:t>zastupování</w:t>
            </w:r>
          </w:p>
        </w:tc>
      </w:tr>
      <w:tr w:rsidR="009246C7" w:rsidRPr="00F714D8" w14:paraId="680D41E2"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7606B3B3"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1.5.</w:t>
            </w:r>
          </w:p>
          <w:p w14:paraId="7A28C0D3"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087A66F3"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skončení služebního poměru</w:t>
            </w:r>
          </w:p>
        </w:tc>
        <w:tc>
          <w:tcPr>
            <w:tcW w:w="3686" w:type="dxa"/>
            <w:tcBorders>
              <w:top w:val="nil"/>
              <w:left w:val="nil"/>
              <w:bottom w:val="single" w:sz="4" w:space="0" w:color="auto"/>
              <w:right w:val="single" w:sz="4" w:space="0" w:color="auto"/>
            </w:tcBorders>
            <w:shd w:val="clear" w:color="auto" w:fill="auto"/>
            <w:noWrap/>
            <w:vAlign w:val="bottom"/>
            <w:hideMark/>
          </w:tcPr>
          <w:p w14:paraId="5ACC3B56" w14:textId="77777777" w:rsidR="009246C7" w:rsidRPr="0035719F" w:rsidRDefault="009246C7" w:rsidP="0035719F">
            <w:pPr>
              <w:pStyle w:val="Default"/>
              <w:rPr>
                <w:szCs w:val="18"/>
              </w:rPr>
            </w:pPr>
            <w:r w:rsidRPr="0035719F">
              <w:rPr>
                <w:sz w:val="18"/>
                <w:szCs w:val="18"/>
              </w:rPr>
              <w:t>nástupy a výstupy</w:t>
            </w:r>
          </w:p>
        </w:tc>
      </w:tr>
      <w:tr w:rsidR="009246C7" w:rsidRPr="00F714D8" w14:paraId="6DC68F38"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5FA56DA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86D088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39EDAB04" w14:textId="77777777" w:rsidR="009246C7" w:rsidRPr="0035719F" w:rsidRDefault="009246C7" w:rsidP="0035719F">
            <w:pPr>
              <w:pStyle w:val="Default"/>
              <w:rPr>
                <w:szCs w:val="18"/>
              </w:rPr>
            </w:pPr>
            <w:r w:rsidRPr="0035719F">
              <w:rPr>
                <w:sz w:val="18"/>
                <w:szCs w:val="18"/>
              </w:rPr>
              <w:t>lékařské prohlídky</w:t>
            </w:r>
          </w:p>
        </w:tc>
      </w:tr>
      <w:tr w:rsidR="009246C7" w:rsidRPr="00F714D8" w14:paraId="79B4B68F"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75713E3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146CD35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DF3B6B3" w14:textId="77777777" w:rsidR="009246C7" w:rsidRPr="0035719F" w:rsidRDefault="009246C7" w:rsidP="0035719F">
            <w:pPr>
              <w:pStyle w:val="Default"/>
              <w:rPr>
                <w:szCs w:val="18"/>
              </w:rPr>
            </w:pPr>
            <w:r w:rsidRPr="0035719F">
              <w:rPr>
                <w:sz w:val="18"/>
                <w:szCs w:val="18"/>
              </w:rPr>
              <w:t>evidenční list důchodového pojištění</w:t>
            </w:r>
          </w:p>
        </w:tc>
      </w:tr>
      <w:tr w:rsidR="009246C7" w:rsidRPr="00F714D8" w14:paraId="6EA64915"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24CC7B5F"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1.6.</w:t>
            </w:r>
          </w:p>
          <w:p w14:paraId="53A5A2E2"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14669ADC"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doba služby, služební pohotovost a doba odpočinku</w:t>
            </w:r>
          </w:p>
        </w:tc>
        <w:tc>
          <w:tcPr>
            <w:tcW w:w="3686" w:type="dxa"/>
            <w:tcBorders>
              <w:top w:val="nil"/>
              <w:left w:val="nil"/>
              <w:bottom w:val="single" w:sz="4" w:space="0" w:color="auto"/>
              <w:right w:val="single" w:sz="4" w:space="0" w:color="auto"/>
            </w:tcBorders>
            <w:shd w:val="clear" w:color="auto" w:fill="auto"/>
            <w:noWrap/>
            <w:vAlign w:val="bottom"/>
            <w:hideMark/>
          </w:tcPr>
          <w:p w14:paraId="3F4FACD5" w14:textId="77777777" w:rsidR="009246C7" w:rsidRPr="0035719F" w:rsidRDefault="009246C7" w:rsidP="0035719F">
            <w:pPr>
              <w:pStyle w:val="Default"/>
              <w:rPr>
                <w:szCs w:val="18"/>
              </w:rPr>
            </w:pPr>
            <w:r w:rsidRPr="0035719F">
              <w:rPr>
                <w:sz w:val="18"/>
                <w:szCs w:val="18"/>
              </w:rPr>
              <w:t>fyzický, přepočtený stav</w:t>
            </w:r>
          </w:p>
        </w:tc>
      </w:tr>
      <w:tr w:rsidR="009246C7" w:rsidRPr="00F714D8" w14:paraId="038EB500"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7C4EA56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02D886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DD806EF" w14:textId="77777777" w:rsidR="009246C7" w:rsidRPr="0035719F" w:rsidRDefault="009246C7" w:rsidP="0035719F">
            <w:pPr>
              <w:pStyle w:val="Default"/>
              <w:rPr>
                <w:szCs w:val="18"/>
              </w:rPr>
            </w:pPr>
            <w:r w:rsidRPr="0035719F">
              <w:rPr>
                <w:sz w:val="18"/>
                <w:szCs w:val="18"/>
              </w:rPr>
              <w:t xml:space="preserve">fond </w:t>
            </w:r>
            <w:proofErr w:type="spellStart"/>
            <w:r w:rsidRPr="0035719F">
              <w:rPr>
                <w:sz w:val="18"/>
                <w:szCs w:val="18"/>
              </w:rPr>
              <w:t>prac</w:t>
            </w:r>
            <w:proofErr w:type="spellEnd"/>
            <w:r w:rsidRPr="0035719F">
              <w:rPr>
                <w:sz w:val="18"/>
                <w:szCs w:val="18"/>
              </w:rPr>
              <w:t>. doby</w:t>
            </w:r>
          </w:p>
        </w:tc>
      </w:tr>
      <w:tr w:rsidR="009246C7" w:rsidRPr="00F714D8" w14:paraId="084F23D9"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14C280FE"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04DB486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B752667" w14:textId="77777777" w:rsidR="009246C7" w:rsidRPr="0035719F" w:rsidRDefault="009246C7" w:rsidP="0035719F">
            <w:pPr>
              <w:pStyle w:val="Default"/>
              <w:rPr>
                <w:szCs w:val="18"/>
              </w:rPr>
            </w:pPr>
            <w:r w:rsidRPr="0035719F">
              <w:rPr>
                <w:sz w:val="18"/>
                <w:szCs w:val="18"/>
              </w:rPr>
              <w:t>pracovní vztah a pracovní doba</w:t>
            </w:r>
          </w:p>
        </w:tc>
      </w:tr>
      <w:tr w:rsidR="009246C7" w:rsidRPr="00F714D8" w14:paraId="3E41B4C2"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5F1EFAFF"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1.7.</w:t>
            </w:r>
          </w:p>
          <w:p w14:paraId="428FE732"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25A54BD9"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xml:space="preserve">dovolená a překážky </w:t>
            </w:r>
          </w:p>
        </w:tc>
        <w:tc>
          <w:tcPr>
            <w:tcW w:w="3686" w:type="dxa"/>
            <w:tcBorders>
              <w:top w:val="nil"/>
              <w:left w:val="nil"/>
              <w:bottom w:val="single" w:sz="4" w:space="0" w:color="auto"/>
              <w:right w:val="single" w:sz="4" w:space="0" w:color="auto"/>
            </w:tcBorders>
            <w:shd w:val="clear" w:color="auto" w:fill="auto"/>
            <w:noWrap/>
            <w:vAlign w:val="bottom"/>
            <w:hideMark/>
          </w:tcPr>
          <w:p w14:paraId="515B7FC6" w14:textId="77777777" w:rsidR="009246C7" w:rsidRPr="0035719F" w:rsidRDefault="009246C7" w:rsidP="0035719F">
            <w:pPr>
              <w:pStyle w:val="Default"/>
              <w:rPr>
                <w:szCs w:val="18"/>
              </w:rPr>
            </w:pPr>
            <w:r w:rsidRPr="0035719F">
              <w:rPr>
                <w:sz w:val="18"/>
                <w:szCs w:val="18"/>
              </w:rPr>
              <w:t>dovolená</w:t>
            </w:r>
          </w:p>
        </w:tc>
      </w:tr>
      <w:tr w:rsidR="009246C7" w:rsidRPr="00F714D8" w14:paraId="767FD570"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79C04A8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0F8AF0E"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3F608FF7" w14:textId="77777777" w:rsidR="009246C7" w:rsidRPr="0035719F" w:rsidRDefault="009246C7" w:rsidP="0035719F">
            <w:pPr>
              <w:pStyle w:val="Default"/>
              <w:rPr>
                <w:szCs w:val="18"/>
              </w:rPr>
            </w:pPr>
            <w:r w:rsidRPr="0035719F">
              <w:rPr>
                <w:sz w:val="18"/>
                <w:szCs w:val="18"/>
              </w:rPr>
              <w:t>náhrady mezd (průměrný výdělek)</w:t>
            </w:r>
          </w:p>
        </w:tc>
      </w:tr>
      <w:tr w:rsidR="009246C7" w:rsidRPr="00F714D8" w14:paraId="73F56CC4" w14:textId="77777777" w:rsidTr="0035719F">
        <w:trPr>
          <w:trHeight w:val="288"/>
        </w:trPr>
        <w:tc>
          <w:tcPr>
            <w:tcW w:w="993" w:type="dxa"/>
            <w:vMerge/>
            <w:tcBorders>
              <w:left w:val="single" w:sz="4" w:space="0" w:color="auto"/>
              <w:right w:val="single" w:sz="4" w:space="0" w:color="auto"/>
            </w:tcBorders>
            <w:shd w:val="clear" w:color="auto" w:fill="auto"/>
            <w:hideMark/>
          </w:tcPr>
          <w:p w14:paraId="212C1A4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3F9FC7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8579B81" w14:textId="77777777" w:rsidR="009246C7" w:rsidRPr="0035719F" w:rsidRDefault="009246C7" w:rsidP="0035719F">
            <w:pPr>
              <w:pStyle w:val="Default"/>
              <w:rPr>
                <w:szCs w:val="18"/>
              </w:rPr>
            </w:pPr>
            <w:r w:rsidRPr="0035719F">
              <w:rPr>
                <w:sz w:val="18"/>
                <w:szCs w:val="18"/>
              </w:rPr>
              <w:t xml:space="preserve">dávky </w:t>
            </w:r>
            <w:proofErr w:type="gramStart"/>
            <w:r w:rsidRPr="0035719F">
              <w:rPr>
                <w:sz w:val="18"/>
                <w:szCs w:val="18"/>
              </w:rPr>
              <w:t>NP - vyměřovací</w:t>
            </w:r>
            <w:proofErr w:type="gramEnd"/>
            <w:r w:rsidRPr="0035719F">
              <w:rPr>
                <w:sz w:val="18"/>
                <w:szCs w:val="18"/>
              </w:rPr>
              <w:t xml:space="preserve"> základ</w:t>
            </w:r>
          </w:p>
        </w:tc>
      </w:tr>
      <w:tr w:rsidR="009246C7" w:rsidRPr="00F714D8" w14:paraId="27D53942" w14:textId="77777777" w:rsidTr="0035719F">
        <w:trPr>
          <w:trHeight w:val="288"/>
        </w:trPr>
        <w:tc>
          <w:tcPr>
            <w:tcW w:w="993" w:type="dxa"/>
            <w:vMerge/>
            <w:tcBorders>
              <w:left w:val="single" w:sz="4" w:space="0" w:color="auto"/>
              <w:right w:val="single" w:sz="4" w:space="0" w:color="auto"/>
            </w:tcBorders>
            <w:shd w:val="clear" w:color="auto" w:fill="auto"/>
            <w:hideMark/>
          </w:tcPr>
          <w:p w14:paraId="295A914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284A7E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62A824B" w14:textId="77777777" w:rsidR="009246C7" w:rsidRPr="0035719F" w:rsidRDefault="009246C7" w:rsidP="0035719F">
            <w:pPr>
              <w:pStyle w:val="Default"/>
              <w:rPr>
                <w:szCs w:val="18"/>
              </w:rPr>
            </w:pPr>
            <w:r w:rsidRPr="0035719F">
              <w:rPr>
                <w:sz w:val="18"/>
                <w:szCs w:val="18"/>
              </w:rPr>
              <w:t>průběh dávek NP</w:t>
            </w:r>
          </w:p>
        </w:tc>
      </w:tr>
      <w:tr w:rsidR="009246C7" w:rsidRPr="00F714D8" w14:paraId="7B0FD451" w14:textId="77777777" w:rsidTr="0035719F">
        <w:trPr>
          <w:trHeight w:val="288"/>
        </w:trPr>
        <w:tc>
          <w:tcPr>
            <w:tcW w:w="993" w:type="dxa"/>
            <w:tcBorders>
              <w:left w:val="single" w:sz="4" w:space="0" w:color="auto"/>
              <w:right w:val="single" w:sz="4" w:space="0" w:color="auto"/>
            </w:tcBorders>
            <w:shd w:val="clear" w:color="auto" w:fill="auto"/>
            <w:hideMark/>
          </w:tcPr>
          <w:p w14:paraId="3A0273C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B20EBE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907608E" w14:textId="77777777" w:rsidR="009246C7" w:rsidRPr="0035719F" w:rsidRDefault="009246C7" w:rsidP="0035719F">
            <w:pPr>
              <w:pStyle w:val="Default"/>
              <w:rPr>
                <w:szCs w:val="18"/>
              </w:rPr>
            </w:pPr>
            <w:r w:rsidRPr="0035719F">
              <w:rPr>
                <w:sz w:val="18"/>
                <w:szCs w:val="18"/>
              </w:rPr>
              <w:t xml:space="preserve">průběh dávek </w:t>
            </w:r>
            <w:proofErr w:type="gramStart"/>
            <w:r w:rsidRPr="0035719F">
              <w:rPr>
                <w:sz w:val="18"/>
                <w:szCs w:val="18"/>
              </w:rPr>
              <w:t>NP - období</w:t>
            </w:r>
            <w:proofErr w:type="gramEnd"/>
          </w:p>
        </w:tc>
      </w:tr>
      <w:tr w:rsidR="009246C7" w:rsidRPr="00F714D8" w14:paraId="0EDDDF8E"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2951122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2631224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5FCD0AA" w14:textId="77777777" w:rsidR="009246C7" w:rsidRPr="0035719F" w:rsidRDefault="009246C7" w:rsidP="0035719F">
            <w:pPr>
              <w:pStyle w:val="Default"/>
              <w:rPr>
                <w:szCs w:val="18"/>
              </w:rPr>
            </w:pPr>
            <w:r w:rsidRPr="0035719F">
              <w:rPr>
                <w:sz w:val="18"/>
                <w:szCs w:val="18"/>
              </w:rPr>
              <w:t>podpůrčí doba</w:t>
            </w:r>
          </w:p>
        </w:tc>
      </w:tr>
      <w:tr w:rsidR="009246C7" w:rsidRPr="00F714D8" w14:paraId="479E5298"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70D5FD3C"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1.8.</w:t>
            </w:r>
          </w:p>
          <w:p w14:paraId="5C60DEE8"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0B544AB8"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vzdělávání a odborný rozvoj</w:t>
            </w:r>
          </w:p>
        </w:tc>
        <w:tc>
          <w:tcPr>
            <w:tcW w:w="3686" w:type="dxa"/>
            <w:tcBorders>
              <w:top w:val="nil"/>
              <w:left w:val="nil"/>
              <w:bottom w:val="single" w:sz="4" w:space="0" w:color="auto"/>
              <w:right w:val="single" w:sz="4" w:space="0" w:color="auto"/>
            </w:tcBorders>
            <w:shd w:val="clear" w:color="auto" w:fill="auto"/>
            <w:noWrap/>
            <w:vAlign w:val="bottom"/>
            <w:hideMark/>
          </w:tcPr>
          <w:p w14:paraId="3BC31F8E" w14:textId="77777777" w:rsidR="009246C7" w:rsidRPr="0035719F" w:rsidRDefault="009246C7" w:rsidP="0035719F">
            <w:pPr>
              <w:pStyle w:val="Default"/>
              <w:rPr>
                <w:szCs w:val="18"/>
              </w:rPr>
            </w:pPr>
            <w:r w:rsidRPr="0035719F">
              <w:rPr>
                <w:sz w:val="18"/>
                <w:szCs w:val="18"/>
              </w:rPr>
              <w:t>vzdělávací akce, účastníci</w:t>
            </w:r>
          </w:p>
        </w:tc>
      </w:tr>
      <w:tr w:rsidR="009246C7" w:rsidRPr="00F714D8" w14:paraId="25A3ECDE"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1FD35A0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A326D7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B9EC978" w14:textId="77777777" w:rsidR="009246C7" w:rsidRPr="0035719F" w:rsidRDefault="009246C7" w:rsidP="0035719F">
            <w:pPr>
              <w:pStyle w:val="Default"/>
              <w:rPr>
                <w:szCs w:val="18"/>
              </w:rPr>
            </w:pPr>
            <w:r w:rsidRPr="0035719F">
              <w:rPr>
                <w:sz w:val="18"/>
                <w:szCs w:val="18"/>
              </w:rPr>
              <w:t>lektoři</w:t>
            </w:r>
          </w:p>
        </w:tc>
      </w:tr>
      <w:tr w:rsidR="009246C7" w:rsidRPr="00F714D8" w14:paraId="13EB413F" w14:textId="77777777" w:rsidTr="0035719F">
        <w:trPr>
          <w:trHeight w:val="288"/>
        </w:trPr>
        <w:tc>
          <w:tcPr>
            <w:tcW w:w="993" w:type="dxa"/>
            <w:vMerge/>
            <w:tcBorders>
              <w:left w:val="single" w:sz="4" w:space="0" w:color="auto"/>
              <w:right w:val="single" w:sz="4" w:space="0" w:color="auto"/>
            </w:tcBorders>
            <w:shd w:val="clear" w:color="auto" w:fill="auto"/>
            <w:hideMark/>
          </w:tcPr>
          <w:p w14:paraId="1CC2C62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739C22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DD949A5" w14:textId="77777777" w:rsidR="009246C7" w:rsidRPr="0035719F" w:rsidRDefault="009246C7" w:rsidP="0035719F">
            <w:pPr>
              <w:pStyle w:val="Default"/>
              <w:rPr>
                <w:szCs w:val="18"/>
              </w:rPr>
            </w:pPr>
            <w:r w:rsidRPr="0035719F">
              <w:rPr>
                <w:sz w:val="18"/>
                <w:szCs w:val="18"/>
              </w:rPr>
              <w:t>katalog vzdělávacích akcí</w:t>
            </w:r>
          </w:p>
        </w:tc>
      </w:tr>
      <w:tr w:rsidR="009246C7" w:rsidRPr="00F714D8" w14:paraId="35CE9D71" w14:textId="77777777" w:rsidTr="0035719F">
        <w:trPr>
          <w:trHeight w:val="288"/>
        </w:trPr>
        <w:tc>
          <w:tcPr>
            <w:tcW w:w="993" w:type="dxa"/>
            <w:tcBorders>
              <w:left w:val="single" w:sz="4" w:space="0" w:color="auto"/>
              <w:right w:val="single" w:sz="4" w:space="0" w:color="auto"/>
            </w:tcBorders>
            <w:shd w:val="clear" w:color="auto" w:fill="auto"/>
            <w:hideMark/>
          </w:tcPr>
          <w:p w14:paraId="4332BC9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C78E6B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5388EE5" w14:textId="77777777" w:rsidR="009246C7" w:rsidRPr="0035719F" w:rsidRDefault="009246C7" w:rsidP="0035719F">
            <w:pPr>
              <w:pStyle w:val="Default"/>
              <w:rPr>
                <w:szCs w:val="18"/>
              </w:rPr>
            </w:pPr>
            <w:r w:rsidRPr="0035719F">
              <w:rPr>
                <w:sz w:val="18"/>
                <w:szCs w:val="18"/>
              </w:rPr>
              <w:t>e-</w:t>
            </w:r>
            <w:proofErr w:type="spellStart"/>
            <w:r w:rsidRPr="0035719F">
              <w:rPr>
                <w:sz w:val="18"/>
                <w:szCs w:val="18"/>
              </w:rPr>
              <w:t>lerning</w:t>
            </w:r>
            <w:proofErr w:type="spellEnd"/>
          </w:p>
        </w:tc>
      </w:tr>
      <w:tr w:rsidR="009246C7" w:rsidRPr="00F714D8" w14:paraId="565A81F5" w14:textId="77777777" w:rsidTr="0035719F">
        <w:trPr>
          <w:trHeight w:val="288"/>
        </w:trPr>
        <w:tc>
          <w:tcPr>
            <w:tcW w:w="993" w:type="dxa"/>
            <w:tcBorders>
              <w:left w:val="single" w:sz="4" w:space="0" w:color="auto"/>
              <w:right w:val="single" w:sz="4" w:space="0" w:color="auto"/>
            </w:tcBorders>
            <w:shd w:val="clear" w:color="auto" w:fill="auto"/>
            <w:hideMark/>
          </w:tcPr>
          <w:p w14:paraId="527ABF0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9FE8A1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5047071" w14:textId="77777777" w:rsidR="009246C7" w:rsidRPr="0035719F" w:rsidRDefault="009246C7" w:rsidP="0035719F">
            <w:pPr>
              <w:pStyle w:val="Default"/>
              <w:rPr>
                <w:szCs w:val="18"/>
              </w:rPr>
            </w:pPr>
            <w:r w:rsidRPr="0035719F">
              <w:rPr>
                <w:sz w:val="18"/>
                <w:szCs w:val="18"/>
              </w:rPr>
              <w:t>historie vzdělávání</w:t>
            </w:r>
          </w:p>
        </w:tc>
      </w:tr>
      <w:tr w:rsidR="009246C7" w:rsidRPr="00F714D8" w14:paraId="175A887D" w14:textId="77777777" w:rsidTr="0035719F">
        <w:trPr>
          <w:trHeight w:val="288"/>
        </w:trPr>
        <w:tc>
          <w:tcPr>
            <w:tcW w:w="993" w:type="dxa"/>
            <w:tcBorders>
              <w:left w:val="single" w:sz="4" w:space="0" w:color="auto"/>
              <w:right w:val="single" w:sz="4" w:space="0" w:color="auto"/>
            </w:tcBorders>
            <w:shd w:val="clear" w:color="auto" w:fill="auto"/>
            <w:hideMark/>
          </w:tcPr>
          <w:p w14:paraId="693864D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381D8A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761A097" w14:textId="77777777" w:rsidR="009246C7" w:rsidRPr="0035719F" w:rsidRDefault="009246C7" w:rsidP="0035719F">
            <w:pPr>
              <w:pStyle w:val="Default"/>
              <w:rPr>
                <w:szCs w:val="18"/>
              </w:rPr>
            </w:pPr>
            <w:r w:rsidRPr="0035719F">
              <w:rPr>
                <w:sz w:val="18"/>
                <w:szCs w:val="18"/>
              </w:rPr>
              <w:t>jazykové znalosti</w:t>
            </w:r>
          </w:p>
        </w:tc>
      </w:tr>
      <w:tr w:rsidR="009246C7" w:rsidRPr="00F714D8" w14:paraId="3A1DC95A" w14:textId="77777777" w:rsidTr="0035719F">
        <w:trPr>
          <w:trHeight w:val="288"/>
        </w:trPr>
        <w:tc>
          <w:tcPr>
            <w:tcW w:w="993" w:type="dxa"/>
            <w:tcBorders>
              <w:left w:val="single" w:sz="4" w:space="0" w:color="auto"/>
              <w:right w:val="single" w:sz="4" w:space="0" w:color="auto"/>
            </w:tcBorders>
            <w:shd w:val="clear" w:color="auto" w:fill="auto"/>
            <w:hideMark/>
          </w:tcPr>
          <w:p w14:paraId="0732EFC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824E93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B132FCE" w14:textId="77777777" w:rsidR="009246C7" w:rsidRPr="0035719F" w:rsidRDefault="009246C7" w:rsidP="0035719F">
            <w:pPr>
              <w:pStyle w:val="Default"/>
              <w:rPr>
                <w:szCs w:val="18"/>
              </w:rPr>
            </w:pPr>
            <w:r w:rsidRPr="0035719F">
              <w:rPr>
                <w:sz w:val="18"/>
                <w:szCs w:val="18"/>
              </w:rPr>
              <w:t>požadované odborné vzdělání</w:t>
            </w:r>
          </w:p>
        </w:tc>
      </w:tr>
      <w:tr w:rsidR="009246C7" w:rsidRPr="00F714D8" w14:paraId="46401D92"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23C2618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73245E1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53AA7B1" w14:textId="77777777" w:rsidR="009246C7" w:rsidRPr="0035719F" w:rsidRDefault="009246C7" w:rsidP="0035719F">
            <w:pPr>
              <w:pStyle w:val="Default"/>
              <w:rPr>
                <w:szCs w:val="18"/>
              </w:rPr>
            </w:pPr>
            <w:r w:rsidRPr="0035719F">
              <w:rPr>
                <w:sz w:val="18"/>
                <w:szCs w:val="18"/>
              </w:rPr>
              <w:t>závazky k organizaci</w:t>
            </w:r>
          </w:p>
        </w:tc>
      </w:tr>
      <w:tr w:rsidR="009246C7" w:rsidRPr="00F714D8" w14:paraId="7427D7DC" w14:textId="77777777" w:rsidTr="0035719F">
        <w:trPr>
          <w:trHeight w:val="288"/>
        </w:trPr>
        <w:tc>
          <w:tcPr>
            <w:tcW w:w="993" w:type="dxa"/>
            <w:tcBorders>
              <w:top w:val="nil"/>
              <w:left w:val="single" w:sz="4" w:space="0" w:color="auto"/>
              <w:bottom w:val="single" w:sz="4" w:space="0" w:color="auto"/>
              <w:right w:val="single" w:sz="4" w:space="0" w:color="auto"/>
            </w:tcBorders>
            <w:shd w:val="clear" w:color="auto" w:fill="auto"/>
            <w:noWrap/>
            <w:hideMark/>
          </w:tcPr>
          <w:p w14:paraId="24BB55F0"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1.9.</w:t>
            </w:r>
          </w:p>
        </w:tc>
        <w:tc>
          <w:tcPr>
            <w:tcW w:w="5008" w:type="dxa"/>
            <w:tcBorders>
              <w:top w:val="nil"/>
              <w:left w:val="nil"/>
              <w:bottom w:val="single" w:sz="4" w:space="0" w:color="auto"/>
              <w:right w:val="single" w:sz="4" w:space="0" w:color="auto"/>
            </w:tcBorders>
            <w:shd w:val="clear" w:color="auto" w:fill="auto"/>
            <w:noWrap/>
            <w:hideMark/>
          </w:tcPr>
          <w:p w14:paraId="41DCA13E"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úřednické zkoušky</w:t>
            </w:r>
          </w:p>
        </w:tc>
        <w:tc>
          <w:tcPr>
            <w:tcW w:w="3686" w:type="dxa"/>
            <w:tcBorders>
              <w:top w:val="nil"/>
              <w:left w:val="nil"/>
              <w:bottom w:val="single" w:sz="4" w:space="0" w:color="auto"/>
              <w:right w:val="single" w:sz="4" w:space="0" w:color="auto"/>
            </w:tcBorders>
            <w:shd w:val="clear" w:color="auto" w:fill="auto"/>
            <w:noWrap/>
            <w:vAlign w:val="bottom"/>
            <w:hideMark/>
          </w:tcPr>
          <w:p w14:paraId="4822A52F" w14:textId="77777777" w:rsidR="009246C7" w:rsidRPr="0035719F" w:rsidRDefault="009246C7" w:rsidP="0035719F">
            <w:pPr>
              <w:pStyle w:val="Default"/>
              <w:rPr>
                <w:szCs w:val="18"/>
              </w:rPr>
            </w:pPr>
            <w:r w:rsidRPr="0035719F">
              <w:rPr>
                <w:sz w:val="18"/>
                <w:szCs w:val="18"/>
              </w:rPr>
              <w:t> </w:t>
            </w:r>
          </w:p>
        </w:tc>
      </w:tr>
      <w:tr w:rsidR="009246C7" w:rsidRPr="00F714D8" w14:paraId="4A80F855" w14:textId="77777777" w:rsidTr="0035719F">
        <w:trPr>
          <w:trHeight w:val="288"/>
        </w:trPr>
        <w:tc>
          <w:tcPr>
            <w:tcW w:w="993" w:type="dxa"/>
            <w:tcBorders>
              <w:top w:val="nil"/>
              <w:left w:val="single" w:sz="4" w:space="0" w:color="auto"/>
              <w:bottom w:val="single" w:sz="4" w:space="0" w:color="auto"/>
              <w:right w:val="single" w:sz="4" w:space="0" w:color="auto"/>
            </w:tcBorders>
            <w:shd w:val="clear" w:color="auto" w:fill="auto"/>
            <w:noWrap/>
            <w:hideMark/>
          </w:tcPr>
          <w:p w14:paraId="37910051"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1.10.</w:t>
            </w:r>
          </w:p>
        </w:tc>
        <w:tc>
          <w:tcPr>
            <w:tcW w:w="5008" w:type="dxa"/>
            <w:tcBorders>
              <w:top w:val="nil"/>
              <w:left w:val="nil"/>
              <w:bottom w:val="single" w:sz="4" w:space="0" w:color="auto"/>
              <w:right w:val="single" w:sz="4" w:space="0" w:color="auto"/>
            </w:tcBorders>
            <w:shd w:val="clear" w:color="auto" w:fill="auto"/>
            <w:noWrap/>
            <w:hideMark/>
          </w:tcPr>
          <w:p w14:paraId="50C604C2"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xml:space="preserve">hodnocení </w:t>
            </w:r>
          </w:p>
        </w:tc>
        <w:tc>
          <w:tcPr>
            <w:tcW w:w="3686" w:type="dxa"/>
            <w:tcBorders>
              <w:top w:val="nil"/>
              <w:left w:val="nil"/>
              <w:bottom w:val="single" w:sz="4" w:space="0" w:color="auto"/>
              <w:right w:val="single" w:sz="4" w:space="0" w:color="auto"/>
            </w:tcBorders>
            <w:shd w:val="clear" w:color="auto" w:fill="auto"/>
            <w:noWrap/>
            <w:vAlign w:val="bottom"/>
            <w:hideMark/>
          </w:tcPr>
          <w:p w14:paraId="57B15E71" w14:textId="77777777" w:rsidR="009246C7" w:rsidRPr="0035719F" w:rsidRDefault="009246C7" w:rsidP="0035719F">
            <w:pPr>
              <w:pStyle w:val="Default"/>
              <w:rPr>
                <w:szCs w:val="18"/>
              </w:rPr>
            </w:pPr>
            <w:r w:rsidRPr="0035719F">
              <w:rPr>
                <w:sz w:val="18"/>
                <w:szCs w:val="18"/>
              </w:rPr>
              <w:t> </w:t>
            </w:r>
          </w:p>
        </w:tc>
      </w:tr>
      <w:tr w:rsidR="009246C7" w:rsidRPr="00F714D8" w14:paraId="6B7B3C09"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50C3A234"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1.11.</w:t>
            </w:r>
          </w:p>
          <w:p w14:paraId="7C32901C"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3ACF7F9A"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služební úrazy a nemoci z povolání, dávky NP</w:t>
            </w:r>
          </w:p>
        </w:tc>
        <w:tc>
          <w:tcPr>
            <w:tcW w:w="3686" w:type="dxa"/>
            <w:tcBorders>
              <w:top w:val="nil"/>
              <w:left w:val="nil"/>
              <w:bottom w:val="single" w:sz="4" w:space="0" w:color="auto"/>
              <w:right w:val="single" w:sz="4" w:space="0" w:color="auto"/>
            </w:tcBorders>
            <w:shd w:val="clear" w:color="auto" w:fill="auto"/>
            <w:noWrap/>
            <w:vAlign w:val="bottom"/>
            <w:hideMark/>
          </w:tcPr>
          <w:p w14:paraId="455F137B" w14:textId="77777777" w:rsidR="009246C7" w:rsidRPr="0035719F" w:rsidRDefault="009246C7" w:rsidP="0035719F">
            <w:pPr>
              <w:pStyle w:val="Default"/>
              <w:rPr>
                <w:szCs w:val="18"/>
              </w:rPr>
            </w:pPr>
            <w:r w:rsidRPr="0035719F">
              <w:rPr>
                <w:sz w:val="18"/>
                <w:szCs w:val="18"/>
              </w:rPr>
              <w:t xml:space="preserve">dávky </w:t>
            </w:r>
            <w:proofErr w:type="gramStart"/>
            <w:r w:rsidRPr="0035719F">
              <w:rPr>
                <w:sz w:val="18"/>
                <w:szCs w:val="18"/>
              </w:rPr>
              <w:t>NP - vyměřovací</w:t>
            </w:r>
            <w:proofErr w:type="gramEnd"/>
            <w:r w:rsidRPr="0035719F">
              <w:rPr>
                <w:sz w:val="18"/>
                <w:szCs w:val="18"/>
              </w:rPr>
              <w:t xml:space="preserve"> základ</w:t>
            </w:r>
          </w:p>
        </w:tc>
      </w:tr>
      <w:tr w:rsidR="009246C7" w:rsidRPr="00F714D8" w14:paraId="74FACD7A"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71BB03C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E8BDEE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6F30B06" w14:textId="77777777" w:rsidR="009246C7" w:rsidRPr="0035719F" w:rsidRDefault="009246C7" w:rsidP="0035719F">
            <w:pPr>
              <w:pStyle w:val="Default"/>
              <w:rPr>
                <w:szCs w:val="18"/>
              </w:rPr>
            </w:pPr>
            <w:r w:rsidRPr="0035719F">
              <w:rPr>
                <w:sz w:val="18"/>
                <w:szCs w:val="18"/>
              </w:rPr>
              <w:t>průběh dávek NP</w:t>
            </w:r>
          </w:p>
        </w:tc>
      </w:tr>
      <w:tr w:rsidR="009246C7" w:rsidRPr="00F714D8" w14:paraId="4C8E0CE3" w14:textId="77777777" w:rsidTr="0035719F">
        <w:trPr>
          <w:trHeight w:val="288"/>
        </w:trPr>
        <w:tc>
          <w:tcPr>
            <w:tcW w:w="993" w:type="dxa"/>
            <w:vMerge/>
            <w:tcBorders>
              <w:left w:val="single" w:sz="4" w:space="0" w:color="auto"/>
              <w:bottom w:val="single" w:sz="4" w:space="0" w:color="auto"/>
              <w:right w:val="single" w:sz="4" w:space="0" w:color="auto"/>
            </w:tcBorders>
            <w:shd w:val="clear" w:color="auto" w:fill="auto"/>
            <w:hideMark/>
          </w:tcPr>
          <w:p w14:paraId="54A9BB8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0E8C0DC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DF935B4" w14:textId="77777777" w:rsidR="009246C7" w:rsidRPr="0035719F" w:rsidRDefault="009246C7" w:rsidP="0035719F">
            <w:pPr>
              <w:pStyle w:val="Default"/>
              <w:rPr>
                <w:szCs w:val="18"/>
              </w:rPr>
            </w:pPr>
            <w:r w:rsidRPr="0035719F">
              <w:rPr>
                <w:sz w:val="18"/>
                <w:szCs w:val="18"/>
              </w:rPr>
              <w:t>podpůrčí doba</w:t>
            </w:r>
          </w:p>
        </w:tc>
      </w:tr>
      <w:tr w:rsidR="009246C7" w:rsidRPr="00F714D8" w14:paraId="196C3303"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009139C9"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1.12.</w:t>
            </w:r>
          </w:p>
          <w:p w14:paraId="5E6274E9"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022C04E3"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platy</w:t>
            </w:r>
          </w:p>
        </w:tc>
        <w:tc>
          <w:tcPr>
            <w:tcW w:w="3686" w:type="dxa"/>
            <w:tcBorders>
              <w:top w:val="nil"/>
              <w:left w:val="nil"/>
              <w:bottom w:val="single" w:sz="4" w:space="0" w:color="auto"/>
              <w:right w:val="single" w:sz="4" w:space="0" w:color="auto"/>
            </w:tcBorders>
            <w:shd w:val="clear" w:color="auto" w:fill="auto"/>
            <w:noWrap/>
            <w:vAlign w:val="bottom"/>
            <w:hideMark/>
          </w:tcPr>
          <w:p w14:paraId="6DC4292A" w14:textId="77777777" w:rsidR="009246C7" w:rsidRPr="0035719F" w:rsidRDefault="009246C7" w:rsidP="0035719F">
            <w:pPr>
              <w:pStyle w:val="Default"/>
              <w:rPr>
                <w:szCs w:val="18"/>
              </w:rPr>
            </w:pPr>
            <w:r w:rsidRPr="0035719F">
              <w:rPr>
                <w:sz w:val="18"/>
                <w:szCs w:val="18"/>
              </w:rPr>
              <w:t>strukturované platby</w:t>
            </w:r>
          </w:p>
        </w:tc>
      </w:tr>
      <w:tr w:rsidR="009246C7" w:rsidRPr="00F714D8" w14:paraId="18C821D5"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66EDC32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A64401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2FC013D" w14:textId="77777777" w:rsidR="009246C7" w:rsidRPr="0035719F" w:rsidRDefault="009246C7" w:rsidP="0035719F">
            <w:pPr>
              <w:pStyle w:val="Default"/>
              <w:rPr>
                <w:szCs w:val="18"/>
              </w:rPr>
            </w:pPr>
            <w:r w:rsidRPr="0035719F">
              <w:rPr>
                <w:sz w:val="18"/>
                <w:szCs w:val="18"/>
              </w:rPr>
              <w:t>ostatní platby</w:t>
            </w:r>
          </w:p>
        </w:tc>
      </w:tr>
      <w:tr w:rsidR="009246C7" w:rsidRPr="00F714D8" w14:paraId="5592AF96" w14:textId="77777777" w:rsidTr="0035719F">
        <w:trPr>
          <w:trHeight w:val="288"/>
        </w:trPr>
        <w:tc>
          <w:tcPr>
            <w:tcW w:w="993" w:type="dxa"/>
            <w:vMerge/>
            <w:tcBorders>
              <w:left w:val="single" w:sz="4" w:space="0" w:color="auto"/>
              <w:right w:val="single" w:sz="4" w:space="0" w:color="auto"/>
            </w:tcBorders>
            <w:shd w:val="clear" w:color="auto" w:fill="auto"/>
            <w:hideMark/>
          </w:tcPr>
          <w:p w14:paraId="50C6A35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F757C4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92E7031" w14:textId="77777777" w:rsidR="009246C7" w:rsidRPr="0035719F" w:rsidRDefault="009246C7" w:rsidP="0035719F">
            <w:pPr>
              <w:pStyle w:val="Default"/>
              <w:rPr>
                <w:szCs w:val="18"/>
              </w:rPr>
            </w:pPr>
            <w:r w:rsidRPr="0035719F">
              <w:rPr>
                <w:sz w:val="18"/>
                <w:szCs w:val="18"/>
              </w:rPr>
              <w:t>stupnice</w:t>
            </w:r>
          </w:p>
        </w:tc>
      </w:tr>
      <w:tr w:rsidR="009246C7" w:rsidRPr="00F714D8" w14:paraId="30D866F9" w14:textId="77777777" w:rsidTr="0035719F">
        <w:trPr>
          <w:trHeight w:val="288"/>
        </w:trPr>
        <w:tc>
          <w:tcPr>
            <w:tcW w:w="993" w:type="dxa"/>
            <w:vMerge/>
            <w:tcBorders>
              <w:left w:val="single" w:sz="4" w:space="0" w:color="auto"/>
              <w:right w:val="single" w:sz="4" w:space="0" w:color="auto"/>
            </w:tcBorders>
            <w:shd w:val="clear" w:color="auto" w:fill="auto"/>
            <w:hideMark/>
          </w:tcPr>
          <w:p w14:paraId="7766F8A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45D7BA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15E7C6E" w14:textId="77777777" w:rsidR="009246C7" w:rsidRPr="0035719F" w:rsidRDefault="009246C7" w:rsidP="0035719F">
            <w:pPr>
              <w:pStyle w:val="Default"/>
              <w:rPr>
                <w:szCs w:val="18"/>
              </w:rPr>
            </w:pPr>
            <w:r w:rsidRPr="0035719F">
              <w:rPr>
                <w:sz w:val="18"/>
                <w:szCs w:val="18"/>
              </w:rPr>
              <w:t>další platy</w:t>
            </w:r>
          </w:p>
        </w:tc>
      </w:tr>
      <w:tr w:rsidR="009246C7" w:rsidRPr="00F714D8" w14:paraId="31D56E44" w14:textId="77777777" w:rsidTr="0035719F">
        <w:trPr>
          <w:trHeight w:val="288"/>
        </w:trPr>
        <w:tc>
          <w:tcPr>
            <w:tcW w:w="993" w:type="dxa"/>
            <w:vMerge/>
            <w:tcBorders>
              <w:left w:val="single" w:sz="4" w:space="0" w:color="auto"/>
              <w:right w:val="single" w:sz="4" w:space="0" w:color="auto"/>
            </w:tcBorders>
            <w:shd w:val="clear" w:color="auto" w:fill="auto"/>
            <w:hideMark/>
          </w:tcPr>
          <w:p w14:paraId="78F31E3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1DB3A4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257EABE" w14:textId="77777777" w:rsidR="009246C7" w:rsidRPr="0035719F" w:rsidRDefault="009246C7" w:rsidP="0035719F">
            <w:pPr>
              <w:pStyle w:val="Default"/>
              <w:rPr>
                <w:szCs w:val="18"/>
              </w:rPr>
            </w:pPr>
            <w:r w:rsidRPr="0035719F">
              <w:rPr>
                <w:sz w:val="18"/>
                <w:szCs w:val="18"/>
              </w:rPr>
              <w:t>evidenční list důchodového pojištění</w:t>
            </w:r>
          </w:p>
        </w:tc>
      </w:tr>
      <w:tr w:rsidR="009246C7" w:rsidRPr="00F714D8" w14:paraId="3459549F" w14:textId="77777777" w:rsidTr="0035719F">
        <w:trPr>
          <w:trHeight w:val="288"/>
        </w:trPr>
        <w:tc>
          <w:tcPr>
            <w:tcW w:w="993" w:type="dxa"/>
            <w:tcBorders>
              <w:left w:val="single" w:sz="4" w:space="0" w:color="auto"/>
              <w:right w:val="single" w:sz="4" w:space="0" w:color="auto"/>
            </w:tcBorders>
            <w:shd w:val="clear" w:color="auto" w:fill="auto"/>
            <w:hideMark/>
          </w:tcPr>
          <w:p w14:paraId="63F3E84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F22501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02669471" w14:textId="77777777" w:rsidR="009246C7" w:rsidRPr="0035719F" w:rsidRDefault="009246C7" w:rsidP="0035719F">
            <w:pPr>
              <w:pStyle w:val="Default"/>
              <w:rPr>
                <w:szCs w:val="18"/>
              </w:rPr>
            </w:pPr>
            <w:r w:rsidRPr="0035719F">
              <w:rPr>
                <w:sz w:val="18"/>
                <w:szCs w:val="18"/>
              </w:rPr>
              <w:t>platové zařazení a příplatky</w:t>
            </w:r>
          </w:p>
        </w:tc>
      </w:tr>
      <w:tr w:rsidR="009246C7" w:rsidRPr="00F714D8" w14:paraId="20393F29" w14:textId="77777777" w:rsidTr="0035719F">
        <w:trPr>
          <w:trHeight w:val="288"/>
        </w:trPr>
        <w:tc>
          <w:tcPr>
            <w:tcW w:w="993" w:type="dxa"/>
            <w:tcBorders>
              <w:left w:val="single" w:sz="4" w:space="0" w:color="auto"/>
              <w:right w:val="single" w:sz="4" w:space="0" w:color="auto"/>
            </w:tcBorders>
            <w:shd w:val="clear" w:color="auto" w:fill="auto"/>
            <w:hideMark/>
          </w:tcPr>
          <w:p w14:paraId="621019A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EB3F30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87E4C12" w14:textId="77777777" w:rsidR="009246C7" w:rsidRPr="0035719F" w:rsidRDefault="009246C7" w:rsidP="0035719F">
            <w:pPr>
              <w:pStyle w:val="Default"/>
              <w:rPr>
                <w:szCs w:val="18"/>
              </w:rPr>
            </w:pPr>
            <w:r w:rsidRPr="0035719F">
              <w:rPr>
                <w:sz w:val="18"/>
                <w:szCs w:val="18"/>
              </w:rPr>
              <w:t>odměny a prémie</w:t>
            </w:r>
          </w:p>
        </w:tc>
      </w:tr>
      <w:tr w:rsidR="009246C7" w:rsidRPr="00F714D8" w14:paraId="25295D45" w14:textId="77777777" w:rsidTr="0035719F">
        <w:trPr>
          <w:trHeight w:val="288"/>
        </w:trPr>
        <w:tc>
          <w:tcPr>
            <w:tcW w:w="993" w:type="dxa"/>
            <w:tcBorders>
              <w:left w:val="single" w:sz="4" w:space="0" w:color="auto"/>
              <w:right w:val="single" w:sz="4" w:space="0" w:color="auto"/>
            </w:tcBorders>
            <w:shd w:val="clear" w:color="auto" w:fill="auto"/>
            <w:hideMark/>
          </w:tcPr>
          <w:p w14:paraId="4F38BBA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E847CAA"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BAF7507" w14:textId="77777777" w:rsidR="009246C7" w:rsidRPr="0035719F" w:rsidRDefault="009246C7" w:rsidP="0035719F">
            <w:pPr>
              <w:pStyle w:val="Default"/>
              <w:rPr>
                <w:szCs w:val="18"/>
              </w:rPr>
            </w:pPr>
            <w:r w:rsidRPr="0035719F">
              <w:rPr>
                <w:sz w:val="18"/>
                <w:szCs w:val="18"/>
              </w:rPr>
              <w:t>výplatní místo</w:t>
            </w:r>
          </w:p>
        </w:tc>
      </w:tr>
      <w:tr w:rsidR="009246C7" w:rsidRPr="00F714D8" w14:paraId="6E2890F7" w14:textId="77777777" w:rsidTr="0035719F">
        <w:trPr>
          <w:trHeight w:val="288"/>
        </w:trPr>
        <w:tc>
          <w:tcPr>
            <w:tcW w:w="993" w:type="dxa"/>
            <w:tcBorders>
              <w:left w:val="single" w:sz="4" w:space="0" w:color="auto"/>
              <w:right w:val="single" w:sz="4" w:space="0" w:color="auto"/>
            </w:tcBorders>
            <w:shd w:val="clear" w:color="auto" w:fill="auto"/>
            <w:hideMark/>
          </w:tcPr>
          <w:p w14:paraId="3EEBDDB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9A63B9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9488523" w14:textId="77777777" w:rsidR="009246C7" w:rsidRPr="0035719F" w:rsidRDefault="009246C7" w:rsidP="0035719F">
            <w:pPr>
              <w:pStyle w:val="Default"/>
              <w:rPr>
                <w:szCs w:val="18"/>
              </w:rPr>
            </w:pPr>
            <w:r w:rsidRPr="0035719F">
              <w:rPr>
                <w:sz w:val="18"/>
                <w:szCs w:val="18"/>
              </w:rPr>
              <w:t>řízení výpočtu</w:t>
            </w:r>
          </w:p>
        </w:tc>
      </w:tr>
      <w:tr w:rsidR="009246C7" w:rsidRPr="00F714D8" w14:paraId="2A97DBD0" w14:textId="77777777" w:rsidTr="0035719F">
        <w:trPr>
          <w:trHeight w:val="288"/>
        </w:trPr>
        <w:tc>
          <w:tcPr>
            <w:tcW w:w="993" w:type="dxa"/>
            <w:tcBorders>
              <w:left w:val="single" w:sz="4" w:space="0" w:color="auto"/>
              <w:right w:val="single" w:sz="4" w:space="0" w:color="auto"/>
            </w:tcBorders>
            <w:shd w:val="clear" w:color="auto" w:fill="auto"/>
            <w:hideMark/>
          </w:tcPr>
          <w:p w14:paraId="254E3A4F"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51FB5C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C8E4FCA" w14:textId="77777777" w:rsidR="009246C7" w:rsidRPr="0035719F" w:rsidRDefault="009246C7" w:rsidP="0035719F">
            <w:pPr>
              <w:pStyle w:val="Default"/>
              <w:rPr>
                <w:szCs w:val="18"/>
              </w:rPr>
            </w:pPr>
            <w:r w:rsidRPr="0035719F">
              <w:rPr>
                <w:sz w:val="18"/>
                <w:szCs w:val="18"/>
              </w:rPr>
              <w:t>srážky</w:t>
            </w:r>
          </w:p>
        </w:tc>
      </w:tr>
      <w:tr w:rsidR="009246C7" w:rsidRPr="00F714D8" w14:paraId="0B33DDBF" w14:textId="77777777" w:rsidTr="0035719F">
        <w:trPr>
          <w:trHeight w:val="288"/>
        </w:trPr>
        <w:tc>
          <w:tcPr>
            <w:tcW w:w="993" w:type="dxa"/>
            <w:tcBorders>
              <w:left w:val="single" w:sz="4" w:space="0" w:color="auto"/>
              <w:right w:val="single" w:sz="4" w:space="0" w:color="auto"/>
            </w:tcBorders>
            <w:shd w:val="clear" w:color="auto" w:fill="auto"/>
            <w:hideMark/>
          </w:tcPr>
          <w:p w14:paraId="1ED895E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75FB828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4CCA628F" w14:textId="77777777" w:rsidR="009246C7" w:rsidRPr="0035719F" w:rsidRDefault="009246C7" w:rsidP="0035719F">
            <w:pPr>
              <w:pStyle w:val="Default"/>
              <w:rPr>
                <w:szCs w:val="18"/>
              </w:rPr>
            </w:pPr>
            <w:r w:rsidRPr="0035719F">
              <w:rPr>
                <w:sz w:val="18"/>
                <w:szCs w:val="18"/>
              </w:rPr>
              <w:t>daň z příjmu</w:t>
            </w:r>
          </w:p>
        </w:tc>
      </w:tr>
      <w:tr w:rsidR="009246C7" w:rsidRPr="00F714D8" w14:paraId="4DDA7CB0" w14:textId="77777777" w:rsidTr="0035719F">
        <w:trPr>
          <w:trHeight w:val="288"/>
        </w:trPr>
        <w:tc>
          <w:tcPr>
            <w:tcW w:w="993" w:type="dxa"/>
            <w:tcBorders>
              <w:left w:val="single" w:sz="4" w:space="0" w:color="auto"/>
              <w:right w:val="single" w:sz="4" w:space="0" w:color="auto"/>
            </w:tcBorders>
            <w:shd w:val="clear" w:color="auto" w:fill="auto"/>
            <w:hideMark/>
          </w:tcPr>
          <w:p w14:paraId="5FCE9B0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141EA06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5FB8998" w14:textId="77777777" w:rsidR="009246C7" w:rsidRPr="0035719F" w:rsidRDefault="009246C7" w:rsidP="0035719F">
            <w:pPr>
              <w:pStyle w:val="Default"/>
              <w:rPr>
                <w:szCs w:val="18"/>
              </w:rPr>
            </w:pPr>
            <w:r w:rsidRPr="0035719F">
              <w:rPr>
                <w:sz w:val="18"/>
                <w:szCs w:val="18"/>
              </w:rPr>
              <w:t>roční zúčtování daně</w:t>
            </w:r>
          </w:p>
        </w:tc>
      </w:tr>
      <w:tr w:rsidR="009246C7" w:rsidRPr="00F714D8" w14:paraId="151C0B96" w14:textId="77777777" w:rsidTr="0035719F">
        <w:trPr>
          <w:trHeight w:val="288"/>
        </w:trPr>
        <w:tc>
          <w:tcPr>
            <w:tcW w:w="993" w:type="dxa"/>
            <w:tcBorders>
              <w:left w:val="single" w:sz="4" w:space="0" w:color="auto"/>
              <w:right w:val="single" w:sz="4" w:space="0" w:color="auto"/>
            </w:tcBorders>
            <w:shd w:val="clear" w:color="auto" w:fill="auto"/>
            <w:hideMark/>
          </w:tcPr>
          <w:p w14:paraId="51EE382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AEC8C8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FD6F906" w14:textId="77777777" w:rsidR="009246C7" w:rsidRPr="0035719F" w:rsidRDefault="009246C7" w:rsidP="0035719F">
            <w:pPr>
              <w:pStyle w:val="Default"/>
              <w:rPr>
                <w:szCs w:val="18"/>
              </w:rPr>
            </w:pPr>
            <w:proofErr w:type="gramStart"/>
            <w:r w:rsidRPr="0035719F">
              <w:rPr>
                <w:sz w:val="18"/>
                <w:szCs w:val="18"/>
              </w:rPr>
              <w:t>základny - výpočet</w:t>
            </w:r>
            <w:proofErr w:type="gramEnd"/>
          </w:p>
        </w:tc>
      </w:tr>
      <w:tr w:rsidR="009246C7" w:rsidRPr="00F714D8" w14:paraId="7F5F5FB9" w14:textId="77777777" w:rsidTr="0035719F">
        <w:trPr>
          <w:trHeight w:val="288"/>
        </w:trPr>
        <w:tc>
          <w:tcPr>
            <w:tcW w:w="993" w:type="dxa"/>
            <w:tcBorders>
              <w:left w:val="single" w:sz="4" w:space="0" w:color="auto"/>
              <w:right w:val="single" w:sz="4" w:space="0" w:color="auto"/>
            </w:tcBorders>
            <w:shd w:val="clear" w:color="auto" w:fill="auto"/>
            <w:hideMark/>
          </w:tcPr>
          <w:p w14:paraId="6FF53A01"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DBF2144"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86BEC92" w14:textId="77777777" w:rsidR="009246C7" w:rsidRPr="0035719F" w:rsidRDefault="009246C7" w:rsidP="0035719F">
            <w:pPr>
              <w:pStyle w:val="Default"/>
              <w:rPr>
                <w:szCs w:val="18"/>
              </w:rPr>
            </w:pPr>
            <w:proofErr w:type="gramStart"/>
            <w:r w:rsidRPr="0035719F">
              <w:rPr>
                <w:sz w:val="18"/>
                <w:szCs w:val="18"/>
              </w:rPr>
              <w:t>základny - SZ</w:t>
            </w:r>
            <w:proofErr w:type="gramEnd"/>
            <w:r w:rsidRPr="0035719F">
              <w:rPr>
                <w:sz w:val="18"/>
                <w:szCs w:val="18"/>
              </w:rPr>
              <w:t>, ZP</w:t>
            </w:r>
          </w:p>
        </w:tc>
      </w:tr>
      <w:tr w:rsidR="009246C7" w:rsidRPr="00F714D8" w14:paraId="58DB5842" w14:textId="77777777" w:rsidTr="0035719F">
        <w:trPr>
          <w:trHeight w:val="288"/>
        </w:trPr>
        <w:tc>
          <w:tcPr>
            <w:tcW w:w="993" w:type="dxa"/>
            <w:tcBorders>
              <w:left w:val="single" w:sz="4" w:space="0" w:color="auto"/>
              <w:right w:val="single" w:sz="4" w:space="0" w:color="auto"/>
            </w:tcBorders>
            <w:shd w:val="clear" w:color="auto" w:fill="auto"/>
            <w:hideMark/>
          </w:tcPr>
          <w:p w14:paraId="08E82F60"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4E6E306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4436735" w14:textId="77777777" w:rsidR="009246C7" w:rsidRPr="0035719F" w:rsidRDefault="009246C7" w:rsidP="0035719F">
            <w:pPr>
              <w:pStyle w:val="Default"/>
              <w:rPr>
                <w:szCs w:val="18"/>
              </w:rPr>
            </w:pPr>
            <w:proofErr w:type="gramStart"/>
            <w:r w:rsidRPr="0035719F">
              <w:rPr>
                <w:sz w:val="18"/>
                <w:szCs w:val="18"/>
              </w:rPr>
              <w:t>základny - srážky</w:t>
            </w:r>
            <w:proofErr w:type="gramEnd"/>
          </w:p>
        </w:tc>
      </w:tr>
      <w:tr w:rsidR="009246C7" w:rsidRPr="00F714D8" w14:paraId="3EE0D080" w14:textId="77777777" w:rsidTr="0035719F">
        <w:trPr>
          <w:trHeight w:val="288"/>
        </w:trPr>
        <w:tc>
          <w:tcPr>
            <w:tcW w:w="993" w:type="dxa"/>
            <w:tcBorders>
              <w:left w:val="single" w:sz="4" w:space="0" w:color="auto"/>
              <w:right w:val="single" w:sz="4" w:space="0" w:color="auto"/>
            </w:tcBorders>
            <w:shd w:val="clear" w:color="auto" w:fill="auto"/>
            <w:hideMark/>
          </w:tcPr>
          <w:p w14:paraId="71D5CD7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32393BB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8B55092" w14:textId="77777777" w:rsidR="009246C7" w:rsidRPr="0035719F" w:rsidRDefault="009246C7" w:rsidP="0035719F">
            <w:pPr>
              <w:pStyle w:val="Default"/>
              <w:rPr>
                <w:szCs w:val="18"/>
              </w:rPr>
            </w:pPr>
            <w:r w:rsidRPr="0035719F">
              <w:rPr>
                <w:sz w:val="18"/>
                <w:szCs w:val="18"/>
              </w:rPr>
              <w:t>oprava do min. období</w:t>
            </w:r>
          </w:p>
        </w:tc>
      </w:tr>
      <w:tr w:rsidR="009246C7" w:rsidRPr="00F714D8" w14:paraId="3D399010"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51AB81B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3B9BFA5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9DF7933" w14:textId="77777777" w:rsidR="009246C7" w:rsidRPr="0035719F" w:rsidRDefault="009246C7" w:rsidP="0035719F">
            <w:pPr>
              <w:pStyle w:val="Default"/>
              <w:rPr>
                <w:szCs w:val="18"/>
              </w:rPr>
            </w:pPr>
            <w:r w:rsidRPr="0035719F">
              <w:rPr>
                <w:sz w:val="18"/>
                <w:szCs w:val="18"/>
              </w:rPr>
              <w:t>výpočet mezd</w:t>
            </w:r>
          </w:p>
        </w:tc>
      </w:tr>
      <w:tr w:rsidR="009246C7" w:rsidRPr="00F714D8" w14:paraId="5526E432"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64589D49"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1.13.</w:t>
            </w:r>
          </w:p>
          <w:p w14:paraId="3696F3CE"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5813EA18"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benefity, sociální výpomoci</w:t>
            </w:r>
          </w:p>
        </w:tc>
        <w:tc>
          <w:tcPr>
            <w:tcW w:w="3686" w:type="dxa"/>
            <w:tcBorders>
              <w:top w:val="nil"/>
              <w:left w:val="nil"/>
              <w:bottom w:val="single" w:sz="4" w:space="0" w:color="auto"/>
              <w:right w:val="single" w:sz="4" w:space="0" w:color="auto"/>
            </w:tcBorders>
            <w:shd w:val="clear" w:color="auto" w:fill="auto"/>
            <w:noWrap/>
            <w:vAlign w:val="bottom"/>
            <w:hideMark/>
          </w:tcPr>
          <w:p w14:paraId="0F0886C5" w14:textId="77777777" w:rsidR="009246C7" w:rsidRPr="0035719F" w:rsidRDefault="009246C7" w:rsidP="0035719F">
            <w:pPr>
              <w:pStyle w:val="Default"/>
              <w:rPr>
                <w:szCs w:val="18"/>
              </w:rPr>
            </w:pPr>
            <w:r w:rsidRPr="0035719F">
              <w:rPr>
                <w:sz w:val="18"/>
                <w:szCs w:val="18"/>
              </w:rPr>
              <w:t>čerpání FSKP</w:t>
            </w:r>
          </w:p>
        </w:tc>
      </w:tr>
      <w:tr w:rsidR="009246C7" w:rsidRPr="00F714D8" w14:paraId="3F0C63A8" w14:textId="77777777" w:rsidTr="0035719F">
        <w:trPr>
          <w:trHeight w:val="288"/>
        </w:trPr>
        <w:tc>
          <w:tcPr>
            <w:tcW w:w="993" w:type="dxa"/>
            <w:vMerge/>
            <w:tcBorders>
              <w:left w:val="single" w:sz="4" w:space="0" w:color="auto"/>
              <w:bottom w:val="single" w:sz="4" w:space="0" w:color="auto"/>
              <w:right w:val="single" w:sz="4" w:space="0" w:color="auto"/>
            </w:tcBorders>
            <w:shd w:val="clear" w:color="auto" w:fill="auto"/>
            <w:noWrap/>
            <w:hideMark/>
          </w:tcPr>
          <w:p w14:paraId="500D279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23B45BAB"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92D6F1C" w14:textId="77777777" w:rsidR="009246C7" w:rsidRPr="0035719F" w:rsidRDefault="009246C7" w:rsidP="0035719F">
            <w:pPr>
              <w:pStyle w:val="Default"/>
              <w:rPr>
                <w:szCs w:val="18"/>
              </w:rPr>
            </w:pPr>
            <w:r w:rsidRPr="0035719F">
              <w:rPr>
                <w:sz w:val="18"/>
                <w:szCs w:val="18"/>
              </w:rPr>
              <w:t>penzijní připojištění</w:t>
            </w:r>
          </w:p>
        </w:tc>
      </w:tr>
      <w:tr w:rsidR="009246C7" w:rsidRPr="00F714D8" w14:paraId="3164530F"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5957FFBE"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1.14.</w:t>
            </w:r>
          </w:p>
          <w:p w14:paraId="1FFB0274"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7B99DB3A"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systemizace služebních míst</w:t>
            </w:r>
          </w:p>
        </w:tc>
        <w:tc>
          <w:tcPr>
            <w:tcW w:w="3686" w:type="dxa"/>
            <w:tcBorders>
              <w:top w:val="nil"/>
              <w:left w:val="nil"/>
              <w:bottom w:val="single" w:sz="4" w:space="0" w:color="auto"/>
              <w:right w:val="single" w:sz="4" w:space="0" w:color="auto"/>
            </w:tcBorders>
            <w:shd w:val="clear" w:color="auto" w:fill="auto"/>
            <w:noWrap/>
            <w:vAlign w:val="bottom"/>
            <w:hideMark/>
          </w:tcPr>
          <w:p w14:paraId="587C3E06" w14:textId="77777777" w:rsidR="009246C7" w:rsidRPr="0035719F" w:rsidRDefault="009246C7" w:rsidP="0035719F">
            <w:pPr>
              <w:pStyle w:val="Default"/>
              <w:rPr>
                <w:szCs w:val="18"/>
              </w:rPr>
            </w:pPr>
            <w:r w:rsidRPr="0035719F">
              <w:rPr>
                <w:sz w:val="18"/>
                <w:szCs w:val="18"/>
              </w:rPr>
              <w:t>přehled systemizovaných míst</w:t>
            </w:r>
          </w:p>
        </w:tc>
      </w:tr>
      <w:tr w:rsidR="009246C7" w:rsidRPr="00F714D8" w14:paraId="07D2BDEF" w14:textId="77777777" w:rsidTr="0035719F">
        <w:trPr>
          <w:trHeight w:val="288"/>
        </w:trPr>
        <w:tc>
          <w:tcPr>
            <w:tcW w:w="993" w:type="dxa"/>
            <w:vMerge/>
            <w:tcBorders>
              <w:left w:val="single" w:sz="4" w:space="0" w:color="auto"/>
              <w:right w:val="single" w:sz="4" w:space="0" w:color="auto"/>
            </w:tcBorders>
            <w:shd w:val="clear" w:color="auto" w:fill="auto"/>
            <w:noWrap/>
            <w:hideMark/>
          </w:tcPr>
          <w:p w14:paraId="70D328F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FD830C6"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3D4050E" w14:textId="77777777" w:rsidR="009246C7" w:rsidRPr="0035719F" w:rsidRDefault="009246C7" w:rsidP="0035719F">
            <w:pPr>
              <w:pStyle w:val="Default"/>
              <w:rPr>
                <w:szCs w:val="18"/>
              </w:rPr>
            </w:pPr>
            <w:r w:rsidRPr="0035719F">
              <w:rPr>
                <w:sz w:val="18"/>
                <w:szCs w:val="18"/>
              </w:rPr>
              <w:t>popis systemizovaného místa</w:t>
            </w:r>
          </w:p>
        </w:tc>
      </w:tr>
      <w:tr w:rsidR="009246C7" w:rsidRPr="00F714D8" w14:paraId="6A1750AA" w14:textId="77777777" w:rsidTr="0035719F">
        <w:trPr>
          <w:trHeight w:val="288"/>
        </w:trPr>
        <w:tc>
          <w:tcPr>
            <w:tcW w:w="993" w:type="dxa"/>
            <w:vMerge/>
            <w:tcBorders>
              <w:left w:val="single" w:sz="4" w:space="0" w:color="auto"/>
              <w:right w:val="single" w:sz="4" w:space="0" w:color="auto"/>
            </w:tcBorders>
            <w:shd w:val="clear" w:color="auto" w:fill="auto"/>
            <w:hideMark/>
          </w:tcPr>
          <w:p w14:paraId="3ACD371E"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6DC843B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36DA2702" w14:textId="77777777" w:rsidR="009246C7" w:rsidRPr="0035719F" w:rsidRDefault="009246C7" w:rsidP="0035719F">
            <w:pPr>
              <w:pStyle w:val="Default"/>
              <w:rPr>
                <w:szCs w:val="18"/>
              </w:rPr>
            </w:pPr>
            <w:r w:rsidRPr="0035719F">
              <w:rPr>
                <w:sz w:val="18"/>
                <w:szCs w:val="18"/>
              </w:rPr>
              <w:t>osoby na místech</w:t>
            </w:r>
          </w:p>
        </w:tc>
      </w:tr>
      <w:tr w:rsidR="009246C7" w:rsidRPr="00F714D8" w14:paraId="624524A6" w14:textId="77777777" w:rsidTr="0035719F">
        <w:trPr>
          <w:trHeight w:val="288"/>
        </w:trPr>
        <w:tc>
          <w:tcPr>
            <w:tcW w:w="993" w:type="dxa"/>
            <w:tcBorders>
              <w:left w:val="single" w:sz="4" w:space="0" w:color="auto"/>
              <w:right w:val="single" w:sz="4" w:space="0" w:color="auto"/>
            </w:tcBorders>
            <w:shd w:val="clear" w:color="auto" w:fill="auto"/>
            <w:hideMark/>
          </w:tcPr>
          <w:p w14:paraId="1B7E7AE7"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5E3DAE08"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7F4A58FF" w14:textId="77777777" w:rsidR="009246C7" w:rsidRPr="0035719F" w:rsidRDefault="009246C7" w:rsidP="0035719F">
            <w:pPr>
              <w:pStyle w:val="Default"/>
              <w:rPr>
                <w:szCs w:val="18"/>
              </w:rPr>
            </w:pPr>
            <w:r w:rsidRPr="0035719F">
              <w:rPr>
                <w:sz w:val="18"/>
                <w:szCs w:val="18"/>
              </w:rPr>
              <w:t>charakteristiky místa</w:t>
            </w:r>
          </w:p>
        </w:tc>
      </w:tr>
      <w:tr w:rsidR="009246C7" w:rsidRPr="00F714D8" w14:paraId="1CE1F33F" w14:textId="77777777" w:rsidTr="0035719F">
        <w:trPr>
          <w:trHeight w:val="288"/>
        </w:trPr>
        <w:tc>
          <w:tcPr>
            <w:tcW w:w="993" w:type="dxa"/>
            <w:tcBorders>
              <w:left w:val="single" w:sz="4" w:space="0" w:color="auto"/>
              <w:right w:val="single" w:sz="4" w:space="0" w:color="auto"/>
            </w:tcBorders>
            <w:shd w:val="clear" w:color="auto" w:fill="auto"/>
            <w:hideMark/>
          </w:tcPr>
          <w:p w14:paraId="119BD172"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1BEAD6D"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2B0FEC1E" w14:textId="77777777" w:rsidR="009246C7" w:rsidRPr="0035719F" w:rsidRDefault="009246C7" w:rsidP="0035719F">
            <w:pPr>
              <w:pStyle w:val="Default"/>
              <w:rPr>
                <w:szCs w:val="18"/>
              </w:rPr>
            </w:pPr>
            <w:r w:rsidRPr="0035719F">
              <w:rPr>
                <w:sz w:val="18"/>
                <w:szCs w:val="18"/>
              </w:rPr>
              <w:t>číselník útvarů</w:t>
            </w:r>
          </w:p>
        </w:tc>
      </w:tr>
      <w:tr w:rsidR="009246C7" w:rsidRPr="00F714D8" w14:paraId="46873A0F" w14:textId="77777777" w:rsidTr="0035719F">
        <w:trPr>
          <w:trHeight w:val="288"/>
        </w:trPr>
        <w:tc>
          <w:tcPr>
            <w:tcW w:w="993" w:type="dxa"/>
            <w:tcBorders>
              <w:left w:val="single" w:sz="4" w:space="0" w:color="auto"/>
              <w:right w:val="single" w:sz="4" w:space="0" w:color="auto"/>
            </w:tcBorders>
            <w:shd w:val="clear" w:color="auto" w:fill="auto"/>
            <w:hideMark/>
          </w:tcPr>
          <w:p w14:paraId="233D822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09B67925"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385240A8" w14:textId="77777777" w:rsidR="009246C7" w:rsidRPr="0035719F" w:rsidRDefault="009246C7" w:rsidP="0035719F">
            <w:pPr>
              <w:pStyle w:val="Default"/>
              <w:rPr>
                <w:szCs w:val="18"/>
              </w:rPr>
            </w:pPr>
            <w:r w:rsidRPr="0035719F">
              <w:rPr>
                <w:sz w:val="18"/>
                <w:szCs w:val="18"/>
              </w:rPr>
              <w:t>organizační struktura</w:t>
            </w:r>
          </w:p>
        </w:tc>
      </w:tr>
      <w:tr w:rsidR="009246C7" w:rsidRPr="00F714D8" w14:paraId="683907A8" w14:textId="77777777" w:rsidTr="0035719F">
        <w:trPr>
          <w:trHeight w:val="288"/>
        </w:trPr>
        <w:tc>
          <w:tcPr>
            <w:tcW w:w="993" w:type="dxa"/>
            <w:tcBorders>
              <w:left w:val="single" w:sz="4" w:space="0" w:color="auto"/>
              <w:right w:val="single" w:sz="4" w:space="0" w:color="auto"/>
            </w:tcBorders>
            <w:shd w:val="clear" w:color="auto" w:fill="auto"/>
            <w:hideMark/>
          </w:tcPr>
          <w:p w14:paraId="4CCB20C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right w:val="single" w:sz="4" w:space="0" w:color="auto"/>
            </w:tcBorders>
            <w:shd w:val="clear" w:color="auto" w:fill="auto"/>
          </w:tcPr>
          <w:p w14:paraId="27B619A9"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10034349" w14:textId="77777777" w:rsidR="009246C7" w:rsidRPr="0035719F" w:rsidRDefault="009246C7" w:rsidP="0035719F">
            <w:pPr>
              <w:pStyle w:val="Default"/>
              <w:rPr>
                <w:szCs w:val="18"/>
              </w:rPr>
            </w:pPr>
            <w:r w:rsidRPr="0035719F">
              <w:rPr>
                <w:sz w:val="18"/>
                <w:szCs w:val="18"/>
              </w:rPr>
              <w:t>požadavky na místa</w:t>
            </w:r>
          </w:p>
        </w:tc>
      </w:tr>
      <w:tr w:rsidR="009246C7" w:rsidRPr="00F714D8" w14:paraId="4B69BEFC" w14:textId="77777777" w:rsidTr="0035719F">
        <w:trPr>
          <w:trHeight w:val="288"/>
        </w:trPr>
        <w:tc>
          <w:tcPr>
            <w:tcW w:w="993" w:type="dxa"/>
            <w:tcBorders>
              <w:left w:val="single" w:sz="4" w:space="0" w:color="auto"/>
              <w:bottom w:val="single" w:sz="4" w:space="0" w:color="auto"/>
              <w:right w:val="single" w:sz="4" w:space="0" w:color="auto"/>
            </w:tcBorders>
            <w:shd w:val="clear" w:color="auto" w:fill="auto"/>
            <w:hideMark/>
          </w:tcPr>
          <w:p w14:paraId="6EE7A473"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5008" w:type="dxa"/>
            <w:vMerge/>
            <w:tcBorders>
              <w:left w:val="single" w:sz="4" w:space="0" w:color="auto"/>
              <w:bottom w:val="single" w:sz="4" w:space="0" w:color="auto"/>
              <w:right w:val="single" w:sz="4" w:space="0" w:color="auto"/>
            </w:tcBorders>
            <w:shd w:val="clear" w:color="auto" w:fill="auto"/>
          </w:tcPr>
          <w:p w14:paraId="479CC99C" w14:textId="77777777" w:rsidR="009246C7" w:rsidRPr="0035719F" w:rsidRDefault="009246C7" w:rsidP="0035719F">
            <w:pPr>
              <w:spacing w:before="0" w:after="0" w:line="240" w:lineRule="auto"/>
              <w:jc w:val="left"/>
              <w:rPr>
                <w:rFonts w:eastAsia="Times New Roman" w:cs="Calibri"/>
                <w:color w:val="000000"/>
                <w:szCs w:val="18"/>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4EF4CFF" w14:textId="77777777" w:rsidR="009246C7" w:rsidRPr="0035719F" w:rsidRDefault="009246C7" w:rsidP="0035719F">
            <w:pPr>
              <w:pStyle w:val="Default"/>
              <w:rPr>
                <w:szCs w:val="18"/>
              </w:rPr>
            </w:pPr>
            <w:r w:rsidRPr="0035719F">
              <w:rPr>
                <w:sz w:val="18"/>
                <w:szCs w:val="18"/>
              </w:rPr>
              <w:t>katalog správních činností</w:t>
            </w:r>
          </w:p>
        </w:tc>
      </w:tr>
      <w:tr w:rsidR="009246C7" w:rsidRPr="00F714D8" w14:paraId="576F0071" w14:textId="77777777" w:rsidTr="0035719F">
        <w:trPr>
          <w:trHeight w:val="288"/>
        </w:trPr>
        <w:tc>
          <w:tcPr>
            <w:tcW w:w="993" w:type="dxa"/>
            <w:tcBorders>
              <w:top w:val="nil"/>
              <w:left w:val="single" w:sz="4" w:space="0" w:color="auto"/>
              <w:bottom w:val="single" w:sz="4" w:space="0" w:color="auto"/>
              <w:right w:val="single" w:sz="4" w:space="0" w:color="auto"/>
            </w:tcBorders>
            <w:shd w:val="clear" w:color="auto" w:fill="auto"/>
            <w:noWrap/>
            <w:hideMark/>
          </w:tcPr>
          <w:p w14:paraId="32D0960D"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1.15.</w:t>
            </w:r>
          </w:p>
        </w:tc>
        <w:tc>
          <w:tcPr>
            <w:tcW w:w="5008" w:type="dxa"/>
            <w:tcBorders>
              <w:top w:val="nil"/>
              <w:left w:val="nil"/>
              <w:bottom w:val="single" w:sz="4" w:space="0" w:color="auto"/>
              <w:right w:val="single" w:sz="4" w:space="0" w:color="auto"/>
            </w:tcBorders>
            <w:shd w:val="clear" w:color="auto" w:fill="auto"/>
            <w:noWrap/>
            <w:hideMark/>
          </w:tcPr>
          <w:p w14:paraId="071935A9"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výsledkové soubory</w:t>
            </w:r>
          </w:p>
        </w:tc>
        <w:tc>
          <w:tcPr>
            <w:tcW w:w="3686" w:type="dxa"/>
            <w:tcBorders>
              <w:top w:val="nil"/>
              <w:left w:val="nil"/>
              <w:bottom w:val="single" w:sz="4" w:space="0" w:color="auto"/>
              <w:right w:val="single" w:sz="4" w:space="0" w:color="auto"/>
            </w:tcBorders>
            <w:shd w:val="clear" w:color="auto" w:fill="auto"/>
            <w:noWrap/>
            <w:vAlign w:val="bottom"/>
            <w:hideMark/>
          </w:tcPr>
          <w:p w14:paraId="6D2C4C10" w14:textId="77777777" w:rsidR="009246C7" w:rsidRPr="0035719F" w:rsidRDefault="009246C7" w:rsidP="0035719F">
            <w:pPr>
              <w:pStyle w:val="Default"/>
              <w:rPr>
                <w:szCs w:val="18"/>
              </w:rPr>
            </w:pPr>
            <w:r w:rsidRPr="0035719F">
              <w:rPr>
                <w:sz w:val="18"/>
                <w:szCs w:val="18"/>
              </w:rPr>
              <w:t>rozpad vypočtených platů</w:t>
            </w:r>
          </w:p>
        </w:tc>
      </w:tr>
      <w:tr w:rsidR="009246C7" w:rsidRPr="00F714D8" w14:paraId="5434D448" w14:textId="77777777" w:rsidTr="0035719F">
        <w:trPr>
          <w:trHeight w:val="288"/>
        </w:trPr>
        <w:tc>
          <w:tcPr>
            <w:tcW w:w="993" w:type="dxa"/>
            <w:vMerge w:val="restart"/>
            <w:tcBorders>
              <w:top w:val="nil"/>
              <w:left w:val="single" w:sz="4" w:space="0" w:color="auto"/>
              <w:right w:val="single" w:sz="4" w:space="0" w:color="auto"/>
            </w:tcBorders>
            <w:shd w:val="clear" w:color="auto" w:fill="auto"/>
            <w:noWrap/>
            <w:hideMark/>
          </w:tcPr>
          <w:p w14:paraId="5870C7FD"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1.16.</w:t>
            </w:r>
          </w:p>
          <w:p w14:paraId="79B5260C" w14:textId="77777777" w:rsidR="009246C7" w:rsidRPr="0035719F" w:rsidRDefault="009246C7">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 </w:t>
            </w:r>
          </w:p>
        </w:tc>
        <w:tc>
          <w:tcPr>
            <w:tcW w:w="5008" w:type="dxa"/>
            <w:vMerge w:val="restart"/>
            <w:tcBorders>
              <w:top w:val="nil"/>
              <w:left w:val="nil"/>
              <w:right w:val="single" w:sz="4" w:space="0" w:color="auto"/>
            </w:tcBorders>
            <w:shd w:val="clear" w:color="auto" w:fill="auto"/>
            <w:noWrap/>
            <w:hideMark/>
          </w:tcPr>
          <w:p w14:paraId="3581A534" w14:textId="77777777" w:rsidR="009246C7" w:rsidRPr="0035719F" w:rsidRDefault="009246C7" w:rsidP="0035719F">
            <w:pPr>
              <w:spacing w:before="0" w:after="0" w:line="240" w:lineRule="auto"/>
              <w:jc w:val="left"/>
              <w:rPr>
                <w:rFonts w:eastAsia="Times New Roman" w:cs="Calibri"/>
                <w:color w:val="000000"/>
                <w:szCs w:val="18"/>
                <w:lang w:eastAsia="cs-CZ"/>
              </w:rPr>
            </w:pPr>
            <w:r w:rsidRPr="0035719F">
              <w:rPr>
                <w:rFonts w:eastAsia="Times New Roman" w:cs="Calibri"/>
                <w:color w:val="000000"/>
                <w:szCs w:val="18"/>
                <w:lang w:eastAsia="cs-CZ"/>
              </w:rPr>
              <w:t>ostatní</w:t>
            </w:r>
          </w:p>
        </w:tc>
        <w:tc>
          <w:tcPr>
            <w:tcW w:w="3686" w:type="dxa"/>
            <w:tcBorders>
              <w:top w:val="nil"/>
              <w:left w:val="nil"/>
              <w:bottom w:val="single" w:sz="4" w:space="0" w:color="auto"/>
              <w:right w:val="single" w:sz="4" w:space="0" w:color="auto"/>
            </w:tcBorders>
            <w:shd w:val="clear" w:color="auto" w:fill="auto"/>
            <w:noWrap/>
            <w:vAlign w:val="bottom"/>
            <w:hideMark/>
          </w:tcPr>
          <w:p w14:paraId="49AB85B2" w14:textId="77777777" w:rsidR="009246C7" w:rsidRPr="0035719F" w:rsidRDefault="009246C7" w:rsidP="0035719F">
            <w:pPr>
              <w:pStyle w:val="Default"/>
              <w:rPr>
                <w:szCs w:val="18"/>
              </w:rPr>
            </w:pPr>
            <w:r w:rsidRPr="0035719F">
              <w:rPr>
                <w:sz w:val="18"/>
                <w:szCs w:val="18"/>
              </w:rPr>
              <w:t>mzdové listy</w:t>
            </w:r>
          </w:p>
        </w:tc>
      </w:tr>
      <w:tr w:rsidR="009246C7" w:rsidRPr="00F714D8" w14:paraId="4DC8F926" w14:textId="77777777" w:rsidTr="0035719F">
        <w:trPr>
          <w:trHeight w:val="288"/>
        </w:trPr>
        <w:tc>
          <w:tcPr>
            <w:tcW w:w="993" w:type="dxa"/>
            <w:vMerge/>
            <w:tcBorders>
              <w:left w:val="single" w:sz="4" w:space="0" w:color="auto"/>
              <w:right w:val="single" w:sz="4" w:space="0" w:color="auto"/>
            </w:tcBorders>
            <w:shd w:val="clear" w:color="auto" w:fill="auto"/>
            <w:noWrap/>
            <w:vAlign w:val="bottom"/>
            <w:hideMark/>
          </w:tcPr>
          <w:p w14:paraId="09C0A71A" w14:textId="77777777" w:rsidR="009246C7" w:rsidRPr="00F714D8" w:rsidRDefault="009246C7" w:rsidP="0035719F">
            <w:pPr>
              <w:spacing w:before="0" w:after="0" w:line="240" w:lineRule="auto"/>
              <w:jc w:val="center"/>
              <w:rPr>
                <w:rFonts w:ascii="Calibri" w:eastAsia="Times New Roman" w:hAnsi="Calibri" w:cs="Calibri"/>
                <w:color w:val="000000"/>
                <w:lang w:eastAsia="cs-CZ"/>
              </w:rPr>
            </w:pPr>
          </w:p>
        </w:tc>
        <w:tc>
          <w:tcPr>
            <w:tcW w:w="5008" w:type="dxa"/>
            <w:vMerge/>
            <w:tcBorders>
              <w:left w:val="single" w:sz="4" w:space="0" w:color="auto"/>
              <w:right w:val="single" w:sz="4" w:space="0" w:color="auto"/>
            </w:tcBorders>
            <w:shd w:val="clear" w:color="auto" w:fill="auto"/>
            <w:vAlign w:val="bottom"/>
          </w:tcPr>
          <w:p w14:paraId="3ED734DC" w14:textId="77777777" w:rsidR="009246C7" w:rsidRPr="00F714D8" w:rsidRDefault="009246C7" w:rsidP="0035719F">
            <w:pPr>
              <w:spacing w:before="0" w:after="0" w:line="240" w:lineRule="auto"/>
              <w:jc w:val="center"/>
              <w:rPr>
                <w:rFonts w:ascii="Calibri" w:eastAsia="Times New Roman" w:hAnsi="Calibri" w:cs="Calibri"/>
                <w:color w:val="000000"/>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6113C066" w14:textId="77777777" w:rsidR="009246C7" w:rsidRPr="0035719F" w:rsidRDefault="009246C7" w:rsidP="0035719F">
            <w:pPr>
              <w:pStyle w:val="Default"/>
              <w:rPr>
                <w:szCs w:val="18"/>
              </w:rPr>
            </w:pPr>
            <w:r w:rsidRPr="0035719F">
              <w:rPr>
                <w:sz w:val="18"/>
                <w:szCs w:val="18"/>
              </w:rPr>
              <w:t>evidenční list důchodového pojištění</w:t>
            </w:r>
          </w:p>
        </w:tc>
      </w:tr>
      <w:tr w:rsidR="009246C7" w:rsidRPr="00F714D8" w14:paraId="6C598B3F" w14:textId="77777777" w:rsidTr="0035719F">
        <w:trPr>
          <w:trHeight w:val="288"/>
        </w:trPr>
        <w:tc>
          <w:tcPr>
            <w:tcW w:w="993" w:type="dxa"/>
            <w:vMerge/>
            <w:tcBorders>
              <w:left w:val="single" w:sz="4" w:space="0" w:color="auto"/>
              <w:bottom w:val="single" w:sz="4" w:space="0" w:color="auto"/>
              <w:right w:val="single" w:sz="4" w:space="0" w:color="auto"/>
            </w:tcBorders>
            <w:shd w:val="clear" w:color="auto" w:fill="auto"/>
            <w:vAlign w:val="center"/>
            <w:hideMark/>
          </w:tcPr>
          <w:p w14:paraId="320AF674" w14:textId="77777777" w:rsidR="009246C7" w:rsidRPr="00F714D8" w:rsidRDefault="009246C7" w:rsidP="0035719F">
            <w:pPr>
              <w:spacing w:before="0" w:after="0" w:line="240" w:lineRule="auto"/>
              <w:jc w:val="left"/>
              <w:rPr>
                <w:rFonts w:ascii="Calibri" w:eastAsia="Times New Roman" w:hAnsi="Calibri" w:cs="Calibri"/>
                <w:color w:val="000000"/>
                <w:lang w:eastAsia="cs-CZ"/>
              </w:rPr>
            </w:pPr>
          </w:p>
        </w:tc>
        <w:tc>
          <w:tcPr>
            <w:tcW w:w="5008" w:type="dxa"/>
            <w:vMerge/>
            <w:tcBorders>
              <w:left w:val="single" w:sz="4" w:space="0" w:color="auto"/>
              <w:bottom w:val="single" w:sz="4" w:space="0" w:color="auto"/>
              <w:right w:val="single" w:sz="4" w:space="0" w:color="auto"/>
            </w:tcBorders>
            <w:shd w:val="clear" w:color="auto" w:fill="auto"/>
            <w:vAlign w:val="center"/>
          </w:tcPr>
          <w:p w14:paraId="699D9D33" w14:textId="77777777" w:rsidR="009246C7" w:rsidRPr="00F714D8" w:rsidRDefault="009246C7" w:rsidP="0035719F">
            <w:pPr>
              <w:spacing w:before="0" w:after="0" w:line="240" w:lineRule="auto"/>
              <w:jc w:val="left"/>
              <w:rPr>
                <w:rFonts w:ascii="Calibri" w:eastAsia="Times New Roman" w:hAnsi="Calibri" w:cs="Calibri"/>
                <w:color w:val="000000"/>
                <w:lang w:eastAsia="cs-CZ"/>
              </w:rPr>
            </w:pPr>
          </w:p>
        </w:tc>
        <w:tc>
          <w:tcPr>
            <w:tcW w:w="3686" w:type="dxa"/>
            <w:tcBorders>
              <w:top w:val="nil"/>
              <w:left w:val="nil"/>
              <w:bottom w:val="single" w:sz="4" w:space="0" w:color="auto"/>
              <w:right w:val="single" w:sz="4" w:space="0" w:color="auto"/>
            </w:tcBorders>
            <w:shd w:val="clear" w:color="auto" w:fill="auto"/>
            <w:noWrap/>
            <w:vAlign w:val="bottom"/>
            <w:hideMark/>
          </w:tcPr>
          <w:p w14:paraId="5EA49E4B" w14:textId="77777777" w:rsidR="009246C7" w:rsidRPr="0035719F" w:rsidRDefault="009246C7" w:rsidP="0035719F">
            <w:pPr>
              <w:pStyle w:val="Default"/>
              <w:rPr>
                <w:szCs w:val="18"/>
              </w:rPr>
            </w:pPr>
            <w:r w:rsidRPr="0035719F">
              <w:rPr>
                <w:sz w:val="18"/>
                <w:szCs w:val="18"/>
              </w:rPr>
              <w:t xml:space="preserve">registr </w:t>
            </w:r>
            <w:proofErr w:type="gramStart"/>
            <w:r w:rsidRPr="0035719F">
              <w:rPr>
                <w:sz w:val="18"/>
                <w:szCs w:val="18"/>
              </w:rPr>
              <w:t>pojištěnců - hlášení</w:t>
            </w:r>
            <w:proofErr w:type="gramEnd"/>
            <w:r w:rsidRPr="0035719F">
              <w:rPr>
                <w:sz w:val="18"/>
                <w:szCs w:val="18"/>
              </w:rPr>
              <w:t>, změny</w:t>
            </w:r>
          </w:p>
        </w:tc>
      </w:tr>
    </w:tbl>
    <w:p w14:paraId="423FCE39" w14:textId="30451D66" w:rsidR="009246C7" w:rsidRDefault="009246C7" w:rsidP="009246C7"/>
    <w:p w14:paraId="6685AE84" w14:textId="0F1D0B0C" w:rsidR="009246C7" w:rsidRDefault="009246C7" w:rsidP="009246C7">
      <w:r>
        <w:rPr>
          <w:b/>
          <w:bCs/>
          <w:szCs w:val="18"/>
        </w:rPr>
        <w:t>O</w:t>
      </w:r>
      <w:r w:rsidRPr="00491208">
        <w:rPr>
          <w:b/>
          <w:bCs/>
          <w:szCs w:val="18"/>
        </w:rPr>
        <w:t>blast služebního vztahu</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
        <w:gridCol w:w="1389"/>
        <w:gridCol w:w="4961"/>
        <w:gridCol w:w="3828"/>
      </w:tblGrid>
      <w:tr w:rsidR="009246C7" w:rsidRPr="00491208" w14:paraId="685A2703" w14:textId="77777777" w:rsidTr="0035719F">
        <w:trPr>
          <w:trHeight w:val="308"/>
        </w:trPr>
        <w:tc>
          <w:tcPr>
            <w:tcW w:w="1418" w:type="dxa"/>
            <w:gridSpan w:val="2"/>
          </w:tcPr>
          <w:p w14:paraId="2242762C" w14:textId="77777777" w:rsidR="009246C7" w:rsidRPr="00491208" w:rsidRDefault="009246C7" w:rsidP="0035719F">
            <w:pPr>
              <w:pStyle w:val="Default"/>
              <w:ind w:left="291" w:hanging="291"/>
              <w:rPr>
                <w:sz w:val="18"/>
                <w:szCs w:val="18"/>
              </w:rPr>
            </w:pPr>
          </w:p>
        </w:tc>
        <w:tc>
          <w:tcPr>
            <w:tcW w:w="4961" w:type="dxa"/>
          </w:tcPr>
          <w:p w14:paraId="6ABC3991" w14:textId="1CC056F3" w:rsidR="009246C7" w:rsidRPr="00491208" w:rsidRDefault="009246C7" w:rsidP="009246C7">
            <w:pPr>
              <w:pStyle w:val="Default"/>
              <w:rPr>
                <w:sz w:val="18"/>
                <w:szCs w:val="18"/>
              </w:rPr>
            </w:pPr>
            <w:r w:rsidRPr="00491208">
              <w:rPr>
                <w:sz w:val="18"/>
                <w:szCs w:val="18"/>
              </w:rPr>
              <w:t xml:space="preserve"> </w:t>
            </w:r>
          </w:p>
        </w:tc>
        <w:tc>
          <w:tcPr>
            <w:tcW w:w="3828" w:type="dxa"/>
          </w:tcPr>
          <w:p w14:paraId="51F969BC" w14:textId="77777777" w:rsidR="009246C7" w:rsidRPr="00491208" w:rsidRDefault="009246C7" w:rsidP="009246C7">
            <w:pPr>
              <w:pStyle w:val="Default"/>
              <w:rPr>
                <w:sz w:val="18"/>
                <w:szCs w:val="18"/>
              </w:rPr>
            </w:pPr>
            <w:r w:rsidRPr="00491208">
              <w:rPr>
                <w:b/>
                <w:bCs/>
                <w:sz w:val="18"/>
                <w:szCs w:val="18"/>
              </w:rPr>
              <w:t>datová věta pro uložení údajů nezbytných pro řádný výkon práv a povinností v dané oblasti služebního vztahu v personálním informačním systému</w:t>
            </w:r>
          </w:p>
        </w:tc>
      </w:tr>
      <w:tr w:rsidR="00FB23AD" w:rsidRPr="00491208" w14:paraId="4E173022" w14:textId="77777777" w:rsidTr="0035719F">
        <w:trPr>
          <w:gridBefore w:val="1"/>
          <w:wBefore w:w="29" w:type="dxa"/>
          <w:trHeight w:val="85"/>
        </w:trPr>
        <w:tc>
          <w:tcPr>
            <w:tcW w:w="1389" w:type="dxa"/>
          </w:tcPr>
          <w:p w14:paraId="6597967F" w14:textId="77777777" w:rsidR="00FB23AD" w:rsidRPr="00491208" w:rsidRDefault="00FB23AD" w:rsidP="009246C7">
            <w:pPr>
              <w:pStyle w:val="Default"/>
              <w:rPr>
                <w:sz w:val="18"/>
                <w:szCs w:val="18"/>
              </w:rPr>
            </w:pPr>
            <w:r w:rsidRPr="00491208">
              <w:rPr>
                <w:sz w:val="18"/>
                <w:szCs w:val="18"/>
              </w:rPr>
              <w:t>1.1.</w:t>
            </w:r>
          </w:p>
        </w:tc>
        <w:tc>
          <w:tcPr>
            <w:tcW w:w="4961" w:type="dxa"/>
          </w:tcPr>
          <w:p w14:paraId="58291CD4" w14:textId="77777777" w:rsidR="00FB23AD" w:rsidRPr="00491208" w:rsidRDefault="00FB23AD" w:rsidP="009246C7">
            <w:pPr>
              <w:pStyle w:val="Default"/>
              <w:rPr>
                <w:sz w:val="18"/>
                <w:szCs w:val="18"/>
              </w:rPr>
            </w:pPr>
            <w:r w:rsidRPr="00491208">
              <w:rPr>
                <w:sz w:val="18"/>
                <w:szCs w:val="18"/>
              </w:rPr>
              <w:t>přijímací řízení</w:t>
            </w:r>
          </w:p>
        </w:tc>
        <w:tc>
          <w:tcPr>
            <w:tcW w:w="3828" w:type="dxa"/>
          </w:tcPr>
          <w:p w14:paraId="0375825F" w14:textId="6CFD9AD0" w:rsidR="00FB23AD" w:rsidRPr="00491208" w:rsidRDefault="00FB23AD" w:rsidP="009246C7">
            <w:pPr>
              <w:pStyle w:val="Default"/>
              <w:rPr>
                <w:sz w:val="18"/>
                <w:szCs w:val="18"/>
              </w:rPr>
            </w:pPr>
          </w:p>
        </w:tc>
      </w:tr>
      <w:tr w:rsidR="009246C7" w:rsidRPr="00491208" w14:paraId="48C75D82" w14:textId="77777777" w:rsidTr="0035719F">
        <w:trPr>
          <w:gridBefore w:val="1"/>
          <w:wBefore w:w="29" w:type="dxa"/>
          <w:trHeight w:val="85"/>
        </w:trPr>
        <w:tc>
          <w:tcPr>
            <w:tcW w:w="1389" w:type="dxa"/>
            <w:vMerge w:val="restart"/>
          </w:tcPr>
          <w:p w14:paraId="6A9E55FA" w14:textId="77777777" w:rsidR="009246C7" w:rsidRPr="00491208" w:rsidRDefault="009246C7" w:rsidP="009246C7">
            <w:pPr>
              <w:pStyle w:val="Default"/>
              <w:rPr>
                <w:sz w:val="18"/>
                <w:szCs w:val="18"/>
              </w:rPr>
            </w:pPr>
            <w:r w:rsidRPr="00491208">
              <w:rPr>
                <w:sz w:val="18"/>
                <w:szCs w:val="18"/>
              </w:rPr>
              <w:t>1.2.</w:t>
            </w:r>
          </w:p>
        </w:tc>
        <w:tc>
          <w:tcPr>
            <w:tcW w:w="4961" w:type="dxa"/>
            <w:vMerge w:val="restart"/>
          </w:tcPr>
          <w:p w14:paraId="5755388D" w14:textId="77777777" w:rsidR="009246C7" w:rsidRPr="00491208" w:rsidRDefault="009246C7" w:rsidP="009246C7">
            <w:pPr>
              <w:pStyle w:val="Default"/>
              <w:rPr>
                <w:sz w:val="18"/>
                <w:szCs w:val="18"/>
              </w:rPr>
            </w:pPr>
            <w:r w:rsidRPr="00491208">
              <w:rPr>
                <w:sz w:val="18"/>
                <w:szCs w:val="18"/>
              </w:rPr>
              <w:t>vznik služebního poměru</w:t>
            </w:r>
          </w:p>
        </w:tc>
        <w:tc>
          <w:tcPr>
            <w:tcW w:w="3828" w:type="dxa"/>
          </w:tcPr>
          <w:p w14:paraId="7B67662A" w14:textId="77777777" w:rsidR="009246C7" w:rsidRPr="00491208" w:rsidRDefault="009246C7" w:rsidP="009246C7">
            <w:pPr>
              <w:pStyle w:val="Default"/>
              <w:rPr>
                <w:sz w:val="18"/>
                <w:szCs w:val="18"/>
              </w:rPr>
            </w:pPr>
            <w:r w:rsidRPr="00491208">
              <w:rPr>
                <w:sz w:val="18"/>
                <w:szCs w:val="18"/>
              </w:rPr>
              <w:t>základní údaje o osobě</w:t>
            </w:r>
          </w:p>
        </w:tc>
      </w:tr>
      <w:tr w:rsidR="009246C7" w:rsidRPr="00491208" w14:paraId="230C903D" w14:textId="77777777" w:rsidTr="0035719F">
        <w:trPr>
          <w:gridBefore w:val="1"/>
          <w:wBefore w:w="29" w:type="dxa"/>
          <w:trHeight w:val="85"/>
        </w:trPr>
        <w:tc>
          <w:tcPr>
            <w:tcW w:w="1389" w:type="dxa"/>
            <w:vMerge/>
          </w:tcPr>
          <w:p w14:paraId="235B0EA2" w14:textId="77777777" w:rsidR="009246C7" w:rsidRPr="00491208" w:rsidRDefault="009246C7" w:rsidP="009246C7">
            <w:pPr>
              <w:pStyle w:val="Default"/>
              <w:rPr>
                <w:sz w:val="18"/>
                <w:szCs w:val="18"/>
              </w:rPr>
            </w:pPr>
          </w:p>
        </w:tc>
        <w:tc>
          <w:tcPr>
            <w:tcW w:w="4961" w:type="dxa"/>
            <w:vMerge/>
          </w:tcPr>
          <w:p w14:paraId="774D1E7C" w14:textId="77777777" w:rsidR="009246C7" w:rsidRPr="00491208" w:rsidRDefault="009246C7" w:rsidP="009246C7">
            <w:pPr>
              <w:pStyle w:val="Default"/>
              <w:rPr>
                <w:sz w:val="18"/>
                <w:szCs w:val="18"/>
              </w:rPr>
            </w:pPr>
          </w:p>
        </w:tc>
        <w:tc>
          <w:tcPr>
            <w:tcW w:w="3828" w:type="dxa"/>
          </w:tcPr>
          <w:p w14:paraId="64977FBE" w14:textId="77777777" w:rsidR="009246C7" w:rsidRPr="00491208" w:rsidRDefault="009246C7" w:rsidP="009246C7">
            <w:pPr>
              <w:pStyle w:val="Default"/>
              <w:rPr>
                <w:sz w:val="18"/>
                <w:szCs w:val="18"/>
              </w:rPr>
            </w:pPr>
            <w:r w:rsidRPr="00491208">
              <w:rPr>
                <w:sz w:val="18"/>
                <w:szCs w:val="18"/>
              </w:rPr>
              <w:t>další osobní údaje</w:t>
            </w:r>
          </w:p>
        </w:tc>
      </w:tr>
      <w:tr w:rsidR="009246C7" w:rsidRPr="00491208" w14:paraId="40349503" w14:textId="77777777" w:rsidTr="0035719F">
        <w:trPr>
          <w:gridBefore w:val="1"/>
          <w:wBefore w:w="29" w:type="dxa"/>
          <w:trHeight w:val="85"/>
        </w:trPr>
        <w:tc>
          <w:tcPr>
            <w:tcW w:w="1389" w:type="dxa"/>
            <w:vMerge/>
          </w:tcPr>
          <w:p w14:paraId="3406436F" w14:textId="77777777" w:rsidR="009246C7" w:rsidRPr="00491208" w:rsidRDefault="009246C7" w:rsidP="009246C7">
            <w:pPr>
              <w:pStyle w:val="Default"/>
              <w:rPr>
                <w:sz w:val="18"/>
                <w:szCs w:val="18"/>
              </w:rPr>
            </w:pPr>
          </w:p>
        </w:tc>
        <w:tc>
          <w:tcPr>
            <w:tcW w:w="4961" w:type="dxa"/>
            <w:vMerge/>
          </w:tcPr>
          <w:p w14:paraId="6F55D9E7" w14:textId="77777777" w:rsidR="009246C7" w:rsidRPr="00491208" w:rsidRDefault="009246C7" w:rsidP="009246C7">
            <w:pPr>
              <w:pStyle w:val="Default"/>
              <w:rPr>
                <w:sz w:val="18"/>
                <w:szCs w:val="18"/>
              </w:rPr>
            </w:pPr>
          </w:p>
        </w:tc>
        <w:tc>
          <w:tcPr>
            <w:tcW w:w="3828" w:type="dxa"/>
          </w:tcPr>
          <w:p w14:paraId="4B95784A" w14:textId="77777777" w:rsidR="009246C7" w:rsidRPr="00491208" w:rsidRDefault="009246C7" w:rsidP="009246C7">
            <w:pPr>
              <w:pStyle w:val="Default"/>
              <w:rPr>
                <w:sz w:val="18"/>
                <w:szCs w:val="18"/>
              </w:rPr>
            </w:pPr>
            <w:r w:rsidRPr="00491208">
              <w:rPr>
                <w:sz w:val="18"/>
                <w:szCs w:val="18"/>
              </w:rPr>
              <w:t>adresy</w:t>
            </w:r>
          </w:p>
        </w:tc>
      </w:tr>
      <w:tr w:rsidR="009246C7" w:rsidRPr="00491208" w14:paraId="38E45540" w14:textId="77777777" w:rsidTr="0035719F">
        <w:trPr>
          <w:gridBefore w:val="1"/>
          <w:wBefore w:w="29" w:type="dxa"/>
          <w:trHeight w:val="85"/>
        </w:trPr>
        <w:tc>
          <w:tcPr>
            <w:tcW w:w="1389" w:type="dxa"/>
            <w:vMerge/>
          </w:tcPr>
          <w:p w14:paraId="3C455DAC" w14:textId="77777777" w:rsidR="009246C7" w:rsidRPr="00491208" w:rsidRDefault="009246C7" w:rsidP="009246C7">
            <w:pPr>
              <w:pStyle w:val="Default"/>
              <w:rPr>
                <w:sz w:val="18"/>
                <w:szCs w:val="18"/>
              </w:rPr>
            </w:pPr>
          </w:p>
        </w:tc>
        <w:tc>
          <w:tcPr>
            <w:tcW w:w="4961" w:type="dxa"/>
            <w:vMerge/>
          </w:tcPr>
          <w:p w14:paraId="4C275132" w14:textId="77777777" w:rsidR="009246C7" w:rsidRPr="00491208" w:rsidRDefault="009246C7" w:rsidP="009246C7">
            <w:pPr>
              <w:pStyle w:val="Default"/>
              <w:rPr>
                <w:sz w:val="18"/>
                <w:szCs w:val="18"/>
              </w:rPr>
            </w:pPr>
          </w:p>
        </w:tc>
        <w:tc>
          <w:tcPr>
            <w:tcW w:w="3828" w:type="dxa"/>
          </w:tcPr>
          <w:p w14:paraId="1B62D078" w14:textId="77777777" w:rsidR="009246C7" w:rsidRPr="00491208" w:rsidRDefault="009246C7" w:rsidP="009246C7">
            <w:pPr>
              <w:pStyle w:val="Default"/>
              <w:rPr>
                <w:sz w:val="18"/>
                <w:szCs w:val="18"/>
              </w:rPr>
            </w:pPr>
            <w:r w:rsidRPr="00491208">
              <w:rPr>
                <w:sz w:val="18"/>
                <w:szCs w:val="18"/>
              </w:rPr>
              <w:t>doklady totožnosti</w:t>
            </w:r>
          </w:p>
        </w:tc>
      </w:tr>
      <w:tr w:rsidR="009246C7" w:rsidRPr="00491208" w14:paraId="2D450F9E" w14:textId="77777777" w:rsidTr="0035719F">
        <w:trPr>
          <w:gridBefore w:val="1"/>
          <w:wBefore w:w="29" w:type="dxa"/>
          <w:trHeight w:val="85"/>
        </w:trPr>
        <w:tc>
          <w:tcPr>
            <w:tcW w:w="1389" w:type="dxa"/>
            <w:vMerge/>
          </w:tcPr>
          <w:p w14:paraId="2AA740EF" w14:textId="77777777" w:rsidR="009246C7" w:rsidRPr="00491208" w:rsidRDefault="009246C7" w:rsidP="009246C7">
            <w:pPr>
              <w:pStyle w:val="Default"/>
              <w:rPr>
                <w:sz w:val="18"/>
                <w:szCs w:val="18"/>
              </w:rPr>
            </w:pPr>
          </w:p>
        </w:tc>
        <w:tc>
          <w:tcPr>
            <w:tcW w:w="4961" w:type="dxa"/>
            <w:vMerge/>
          </w:tcPr>
          <w:p w14:paraId="6D72CBA4" w14:textId="77777777" w:rsidR="009246C7" w:rsidRPr="00491208" w:rsidRDefault="009246C7" w:rsidP="009246C7">
            <w:pPr>
              <w:pStyle w:val="Default"/>
              <w:rPr>
                <w:sz w:val="18"/>
                <w:szCs w:val="18"/>
              </w:rPr>
            </w:pPr>
          </w:p>
        </w:tc>
        <w:tc>
          <w:tcPr>
            <w:tcW w:w="3828" w:type="dxa"/>
          </w:tcPr>
          <w:p w14:paraId="67FB42F8" w14:textId="77777777" w:rsidR="009246C7" w:rsidRPr="00491208" w:rsidRDefault="009246C7" w:rsidP="009246C7">
            <w:pPr>
              <w:pStyle w:val="Default"/>
              <w:rPr>
                <w:sz w:val="18"/>
                <w:szCs w:val="18"/>
              </w:rPr>
            </w:pPr>
            <w:r w:rsidRPr="00491208">
              <w:rPr>
                <w:sz w:val="18"/>
                <w:szCs w:val="18"/>
              </w:rPr>
              <w:t>rodinní příslušníci</w:t>
            </w:r>
          </w:p>
        </w:tc>
      </w:tr>
      <w:tr w:rsidR="009246C7" w:rsidRPr="00491208" w14:paraId="117952E8" w14:textId="77777777" w:rsidTr="0035719F">
        <w:trPr>
          <w:gridBefore w:val="1"/>
          <w:wBefore w:w="29" w:type="dxa"/>
          <w:trHeight w:val="85"/>
        </w:trPr>
        <w:tc>
          <w:tcPr>
            <w:tcW w:w="1389" w:type="dxa"/>
            <w:vMerge/>
          </w:tcPr>
          <w:p w14:paraId="4D74ECFA" w14:textId="77777777" w:rsidR="009246C7" w:rsidRPr="00491208" w:rsidRDefault="009246C7" w:rsidP="009246C7">
            <w:pPr>
              <w:pStyle w:val="Default"/>
              <w:rPr>
                <w:sz w:val="18"/>
                <w:szCs w:val="18"/>
              </w:rPr>
            </w:pPr>
          </w:p>
        </w:tc>
        <w:tc>
          <w:tcPr>
            <w:tcW w:w="4961" w:type="dxa"/>
            <w:vMerge/>
          </w:tcPr>
          <w:p w14:paraId="19B3FEBA" w14:textId="77777777" w:rsidR="009246C7" w:rsidRPr="00491208" w:rsidRDefault="009246C7" w:rsidP="009246C7">
            <w:pPr>
              <w:pStyle w:val="Default"/>
              <w:rPr>
                <w:sz w:val="18"/>
                <w:szCs w:val="18"/>
              </w:rPr>
            </w:pPr>
          </w:p>
        </w:tc>
        <w:tc>
          <w:tcPr>
            <w:tcW w:w="3828" w:type="dxa"/>
          </w:tcPr>
          <w:p w14:paraId="293FD91F" w14:textId="77777777" w:rsidR="009246C7" w:rsidRPr="00491208" w:rsidRDefault="009246C7" w:rsidP="009246C7">
            <w:pPr>
              <w:pStyle w:val="Default"/>
              <w:rPr>
                <w:sz w:val="18"/>
                <w:szCs w:val="18"/>
              </w:rPr>
            </w:pPr>
            <w:r w:rsidRPr="00491208">
              <w:rPr>
                <w:sz w:val="18"/>
                <w:szCs w:val="18"/>
              </w:rPr>
              <w:t>zdravotní pojišťovna</w:t>
            </w:r>
          </w:p>
        </w:tc>
      </w:tr>
      <w:tr w:rsidR="009246C7" w:rsidRPr="00491208" w14:paraId="4B6DD7F7" w14:textId="77777777" w:rsidTr="0035719F">
        <w:trPr>
          <w:gridBefore w:val="1"/>
          <w:wBefore w:w="29" w:type="dxa"/>
          <w:trHeight w:val="85"/>
        </w:trPr>
        <w:tc>
          <w:tcPr>
            <w:tcW w:w="1389" w:type="dxa"/>
            <w:vMerge/>
          </w:tcPr>
          <w:p w14:paraId="766E3D2F" w14:textId="77777777" w:rsidR="009246C7" w:rsidRPr="00491208" w:rsidRDefault="009246C7" w:rsidP="009246C7">
            <w:pPr>
              <w:pStyle w:val="Default"/>
              <w:rPr>
                <w:sz w:val="18"/>
                <w:szCs w:val="18"/>
              </w:rPr>
            </w:pPr>
          </w:p>
        </w:tc>
        <w:tc>
          <w:tcPr>
            <w:tcW w:w="4961" w:type="dxa"/>
            <w:vMerge/>
          </w:tcPr>
          <w:p w14:paraId="7E2E2909" w14:textId="77777777" w:rsidR="009246C7" w:rsidRPr="00491208" w:rsidRDefault="009246C7" w:rsidP="009246C7">
            <w:pPr>
              <w:pStyle w:val="Default"/>
              <w:rPr>
                <w:sz w:val="18"/>
                <w:szCs w:val="18"/>
              </w:rPr>
            </w:pPr>
          </w:p>
        </w:tc>
        <w:tc>
          <w:tcPr>
            <w:tcW w:w="3828" w:type="dxa"/>
          </w:tcPr>
          <w:p w14:paraId="4BE92CF0" w14:textId="77777777" w:rsidR="009246C7" w:rsidRPr="00491208" w:rsidRDefault="009246C7" w:rsidP="009246C7">
            <w:pPr>
              <w:pStyle w:val="Default"/>
              <w:rPr>
                <w:sz w:val="18"/>
                <w:szCs w:val="18"/>
              </w:rPr>
            </w:pPr>
            <w:r w:rsidRPr="00491208">
              <w:rPr>
                <w:sz w:val="18"/>
                <w:szCs w:val="18"/>
              </w:rPr>
              <w:t>důchody</w:t>
            </w:r>
          </w:p>
        </w:tc>
      </w:tr>
      <w:tr w:rsidR="009246C7" w:rsidRPr="00491208" w14:paraId="76915648" w14:textId="77777777" w:rsidTr="0035719F">
        <w:trPr>
          <w:gridBefore w:val="1"/>
          <w:wBefore w:w="29" w:type="dxa"/>
          <w:trHeight w:val="85"/>
        </w:trPr>
        <w:tc>
          <w:tcPr>
            <w:tcW w:w="1389" w:type="dxa"/>
            <w:vMerge/>
          </w:tcPr>
          <w:p w14:paraId="50030455" w14:textId="77777777" w:rsidR="009246C7" w:rsidRPr="00491208" w:rsidRDefault="009246C7" w:rsidP="009246C7">
            <w:pPr>
              <w:pStyle w:val="Default"/>
              <w:rPr>
                <w:sz w:val="18"/>
                <w:szCs w:val="18"/>
              </w:rPr>
            </w:pPr>
          </w:p>
        </w:tc>
        <w:tc>
          <w:tcPr>
            <w:tcW w:w="4961" w:type="dxa"/>
            <w:vMerge/>
          </w:tcPr>
          <w:p w14:paraId="1ECA1669" w14:textId="77777777" w:rsidR="009246C7" w:rsidRPr="00491208" w:rsidRDefault="009246C7" w:rsidP="009246C7">
            <w:pPr>
              <w:pStyle w:val="Default"/>
              <w:rPr>
                <w:sz w:val="18"/>
                <w:szCs w:val="18"/>
              </w:rPr>
            </w:pPr>
          </w:p>
        </w:tc>
        <w:tc>
          <w:tcPr>
            <w:tcW w:w="3828" w:type="dxa"/>
          </w:tcPr>
          <w:p w14:paraId="49CA7257" w14:textId="77777777" w:rsidR="009246C7" w:rsidRPr="00491208" w:rsidRDefault="009246C7" w:rsidP="009246C7">
            <w:pPr>
              <w:pStyle w:val="Default"/>
              <w:rPr>
                <w:sz w:val="18"/>
                <w:szCs w:val="18"/>
              </w:rPr>
            </w:pPr>
            <w:r w:rsidRPr="00491208">
              <w:rPr>
                <w:sz w:val="18"/>
                <w:szCs w:val="18"/>
              </w:rPr>
              <w:t>školní vzdělání</w:t>
            </w:r>
          </w:p>
        </w:tc>
      </w:tr>
      <w:tr w:rsidR="009246C7" w:rsidRPr="00491208" w14:paraId="0880AC50" w14:textId="77777777" w:rsidTr="0035719F">
        <w:trPr>
          <w:gridBefore w:val="1"/>
          <w:wBefore w:w="29" w:type="dxa"/>
          <w:trHeight w:val="85"/>
        </w:trPr>
        <w:tc>
          <w:tcPr>
            <w:tcW w:w="1389" w:type="dxa"/>
            <w:vMerge/>
          </w:tcPr>
          <w:p w14:paraId="40A810D3" w14:textId="77777777" w:rsidR="009246C7" w:rsidRPr="00491208" w:rsidRDefault="009246C7" w:rsidP="009246C7">
            <w:pPr>
              <w:pStyle w:val="Default"/>
              <w:rPr>
                <w:sz w:val="18"/>
                <w:szCs w:val="18"/>
              </w:rPr>
            </w:pPr>
          </w:p>
        </w:tc>
        <w:tc>
          <w:tcPr>
            <w:tcW w:w="4961" w:type="dxa"/>
            <w:vMerge/>
          </w:tcPr>
          <w:p w14:paraId="0A9A547C" w14:textId="77777777" w:rsidR="009246C7" w:rsidRPr="00491208" w:rsidRDefault="009246C7" w:rsidP="009246C7">
            <w:pPr>
              <w:pStyle w:val="Default"/>
              <w:rPr>
                <w:sz w:val="18"/>
                <w:szCs w:val="18"/>
              </w:rPr>
            </w:pPr>
          </w:p>
        </w:tc>
        <w:tc>
          <w:tcPr>
            <w:tcW w:w="3828" w:type="dxa"/>
          </w:tcPr>
          <w:p w14:paraId="5DA7C6C0" w14:textId="77777777" w:rsidR="009246C7" w:rsidRPr="00491208" w:rsidRDefault="009246C7" w:rsidP="009246C7">
            <w:pPr>
              <w:pStyle w:val="Default"/>
              <w:rPr>
                <w:sz w:val="18"/>
                <w:szCs w:val="18"/>
              </w:rPr>
            </w:pPr>
            <w:r w:rsidRPr="00491208">
              <w:rPr>
                <w:sz w:val="18"/>
                <w:szCs w:val="18"/>
              </w:rPr>
              <w:t>telefonní a ostatní spojení</w:t>
            </w:r>
          </w:p>
        </w:tc>
      </w:tr>
      <w:tr w:rsidR="009246C7" w:rsidRPr="00491208" w14:paraId="0E389544" w14:textId="77777777" w:rsidTr="0035719F">
        <w:trPr>
          <w:gridBefore w:val="1"/>
          <w:wBefore w:w="29" w:type="dxa"/>
          <w:trHeight w:val="85"/>
        </w:trPr>
        <w:tc>
          <w:tcPr>
            <w:tcW w:w="1389" w:type="dxa"/>
            <w:vMerge/>
          </w:tcPr>
          <w:p w14:paraId="4B5F3681" w14:textId="77777777" w:rsidR="009246C7" w:rsidRPr="00491208" w:rsidRDefault="009246C7" w:rsidP="009246C7">
            <w:pPr>
              <w:pStyle w:val="Default"/>
              <w:rPr>
                <w:sz w:val="18"/>
                <w:szCs w:val="18"/>
              </w:rPr>
            </w:pPr>
          </w:p>
        </w:tc>
        <w:tc>
          <w:tcPr>
            <w:tcW w:w="4961" w:type="dxa"/>
            <w:vMerge/>
          </w:tcPr>
          <w:p w14:paraId="1EBACA9B" w14:textId="77777777" w:rsidR="009246C7" w:rsidRPr="00491208" w:rsidRDefault="009246C7" w:rsidP="009246C7">
            <w:pPr>
              <w:pStyle w:val="Default"/>
              <w:rPr>
                <w:sz w:val="18"/>
                <w:szCs w:val="18"/>
              </w:rPr>
            </w:pPr>
          </w:p>
        </w:tc>
        <w:tc>
          <w:tcPr>
            <w:tcW w:w="3828" w:type="dxa"/>
          </w:tcPr>
          <w:p w14:paraId="7EFB6AAE" w14:textId="77777777" w:rsidR="009246C7" w:rsidRPr="00491208" w:rsidRDefault="009246C7" w:rsidP="009246C7">
            <w:pPr>
              <w:pStyle w:val="Default"/>
              <w:rPr>
                <w:sz w:val="18"/>
                <w:szCs w:val="18"/>
              </w:rPr>
            </w:pPr>
            <w:r w:rsidRPr="00491208">
              <w:rPr>
                <w:sz w:val="18"/>
                <w:szCs w:val="18"/>
              </w:rPr>
              <w:t>funkce</w:t>
            </w:r>
          </w:p>
        </w:tc>
      </w:tr>
      <w:tr w:rsidR="009246C7" w:rsidRPr="00491208" w14:paraId="48EE91C7" w14:textId="77777777" w:rsidTr="0035719F">
        <w:trPr>
          <w:gridBefore w:val="1"/>
          <w:wBefore w:w="29" w:type="dxa"/>
          <w:trHeight w:val="85"/>
        </w:trPr>
        <w:tc>
          <w:tcPr>
            <w:tcW w:w="1389" w:type="dxa"/>
            <w:vMerge/>
          </w:tcPr>
          <w:p w14:paraId="2BC31584" w14:textId="77777777" w:rsidR="009246C7" w:rsidRPr="00491208" w:rsidRDefault="009246C7" w:rsidP="009246C7">
            <w:pPr>
              <w:pStyle w:val="Default"/>
              <w:rPr>
                <w:sz w:val="18"/>
                <w:szCs w:val="18"/>
              </w:rPr>
            </w:pPr>
          </w:p>
        </w:tc>
        <w:tc>
          <w:tcPr>
            <w:tcW w:w="4961" w:type="dxa"/>
            <w:vMerge/>
          </w:tcPr>
          <w:p w14:paraId="761D2B30" w14:textId="77777777" w:rsidR="009246C7" w:rsidRPr="00491208" w:rsidRDefault="009246C7" w:rsidP="009246C7">
            <w:pPr>
              <w:pStyle w:val="Default"/>
              <w:rPr>
                <w:sz w:val="18"/>
                <w:szCs w:val="18"/>
              </w:rPr>
            </w:pPr>
          </w:p>
        </w:tc>
        <w:tc>
          <w:tcPr>
            <w:tcW w:w="3828" w:type="dxa"/>
          </w:tcPr>
          <w:p w14:paraId="580EC028" w14:textId="77777777" w:rsidR="009246C7" w:rsidRPr="00491208" w:rsidRDefault="009246C7" w:rsidP="009246C7">
            <w:pPr>
              <w:pStyle w:val="Default"/>
              <w:rPr>
                <w:sz w:val="18"/>
                <w:szCs w:val="18"/>
              </w:rPr>
            </w:pPr>
            <w:r w:rsidRPr="00491208">
              <w:rPr>
                <w:sz w:val="18"/>
                <w:szCs w:val="18"/>
              </w:rPr>
              <w:t>organizační začlenění</w:t>
            </w:r>
          </w:p>
        </w:tc>
      </w:tr>
      <w:tr w:rsidR="009246C7" w:rsidRPr="00491208" w14:paraId="0682E4CA" w14:textId="77777777" w:rsidTr="0035719F">
        <w:trPr>
          <w:gridBefore w:val="1"/>
          <w:wBefore w:w="29" w:type="dxa"/>
          <w:trHeight w:val="85"/>
        </w:trPr>
        <w:tc>
          <w:tcPr>
            <w:tcW w:w="1389" w:type="dxa"/>
            <w:vMerge/>
          </w:tcPr>
          <w:p w14:paraId="035B5191" w14:textId="77777777" w:rsidR="009246C7" w:rsidRPr="00491208" w:rsidRDefault="009246C7" w:rsidP="009246C7">
            <w:pPr>
              <w:pStyle w:val="Default"/>
              <w:rPr>
                <w:sz w:val="18"/>
                <w:szCs w:val="18"/>
              </w:rPr>
            </w:pPr>
          </w:p>
        </w:tc>
        <w:tc>
          <w:tcPr>
            <w:tcW w:w="4961" w:type="dxa"/>
            <w:vMerge/>
          </w:tcPr>
          <w:p w14:paraId="6154EC15" w14:textId="77777777" w:rsidR="009246C7" w:rsidRPr="00491208" w:rsidRDefault="009246C7" w:rsidP="009246C7">
            <w:pPr>
              <w:pStyle w:val="Default"/>
              <w:rPr>
                <w:sz w:val="18"/>
                <w:szCs w:val="18"/>
              </w:rPr>
            </w:pPr>
          </w:p>
        </w:tc>
        <w:tc>
          <w:tcPr>
            <w:tcW w:w="3828" w:type="dxa"/>
          </w:tcPr>
          <w:p w14:paraId="11F1DB9E" w14:textId="77777777" w:rsidR="009246C7" w:rsidRPr="00491208" w:rsidRDefault="009246C7" w:rsidP="009246C7">
            <w:pPr>
              <w:pStyle w:val="Default"/>
              <w:rPr>
                <w:sz w:val="18"/>
                <w:szCs w:val="18"/>
              </w:rPr>
            </w:pPr>
            <w:r w:rsidRPr="00491208">
              <w:rPr>
                <w:sz w:val="18"/>
                <w:szCs w:val="18"/>
              </w:rPr>
              <w:t>pracovní vztah a pracovní doba</w:t>
            </w:r>
          </w:p>
        </w:tc>
      </w:tr>
      <w:tr w:rsidR="009246C7" w:rsidRPr="00491208" w14:paraId="36C0C1F6" w14:textId="77777777" w:rsidTr="0035719F">
        <w:trPr>
          <w:gridBefore w:val="1"/>
          <w:wBefore w:w="29" w:type="dxa"/>
          <w:trHeight w:val="85"/>
        </w:trPr>
        <w:tc>
          <w:tcPr>
            <w:tcW w:w="1389" w:type="dxa"/>
            <w:vMerge/>
          </w:tcPr>
          <w:p w14:paraId="668FC92F" w14:textId="77777777" w:rsidR="009246C7" w:rsidRPr="00491208" w:rsidRDefault="009246C7" w:rsidP="009246C7">
            <w:pPr>
              <w:pStyle w:val="Default"/>
              <w:rPr>
                <w:sz w:val="18"/>
                <w:szCs w:val="18"/>
              </w:rPr>
            </w:pPr>
          </w:p>
        </w:tc>
        <w:tc>
          <w:tcPr>
            <w:tcW w:w="4961" w:type="dxa"/>
            <w:vMerge/>
          </w:tcPr>
          <w:p w14:paraId="35260BEF" w14:textId="77777777" w:rsidR="009246C7" w:rsidRPr="00491208" w:rsidRDefault="009246C7" w:rsidP="009246C7">
            <w:pPr>
              <w:pStyle w:val="Default"/>
              <w:rPr>
                <w:sz w:val="18"/>
                <w:szCs w:val="18"/>
              </w:rPr>
            </w:pPr>
          </w:p>
        </w:tc>
        <w:tc>
          <w:tcPr>
            <w:tcW w:w="3828" w:type="dxa"/>
          </w:tcPr>
          <w:p w14:paraId="0FA48CF8" w14:textId="77777777" w:rsidR="009246C7" w:rsidRPr="00491208" w:rsidRDefault="009246C7" w:rsidP="009246C7">
            <w:pPr>
              <w:pStyle w:val="Default"/>
              <w:rPr>
                <w:sz w:val="18"/>
                <w:szCs w:val="18"/>
              </w:rPr>
            </w:pPr>
            <w:r w:rsidRPr="00491208">
              <w:rPr>
                <w:sz w:val="18"/>
                <w:szCs w:val="18"/>
              </w:rPr>
              <w:t>sociální pojištění</w:t>
            </w:r>
          </w:p>
        </w:tc>
      </w:tr>
      <w:tr w:rsidR="009246C7" w:rsidRPr="00491208" w14:paraId="6FF3C638" w14:textId="77777777" w:rsidTr="0035719F">
        <w:trPr>
          <w:gridBefore w:val="1"/>
          <w:wBefore w:w="29" w:type="dxa"/>
          <w:trHeight w:val="85"/>
        </w:trPr>
        <w:tc>
          <w:tcPr>
            <w:tcW w:w="1389" w:type="dxa"/>
            <w:vMerge/>
          </w:tcPr>
          <w:p w14:paraId="1BDDD93B" w14:textId="77777777" w:rsidR="009246C7" w:rsidRPr="00491208" w:rsidRDefault="009246C7" w:rsidP="009246C7">
            <w:pPr>
              <w:pStyle w:val="Default"/>
              <w:rPr>
                <w:sz w:val="18"/>
                <w:szCs w:val="18"/>
              </w:rPr>
            </w:pPr>
          </w:p>
        </w:tc>
        <w:tc>
          <w:tcPr>
            <w:tcW w:w="4961" w:type="dxa"/>
            <w:vMerge/>
          </w:tcPr>
          <w:p w14:paraId="28E35E43" w14:textId="77777777" w:rsidR="009246C7" w:rsidRPr="00491208" w:rsidRDefault="009246C7" w:rsidP="009246C7">
            <w:pPr>
              <w:pStyle w:val="Default"/>
              <w:rPr>
                <w:sz w:val="18"/>
                <w:szCs w:val="18"/>
              </w:rPr>
            </w:pPr>
          </w:p>
        </w:tc>
        <w:tc>
          <w:tcPr>
            <w:tcW w:w="3828" w:type="dxa"/>
          </w:tcPr>
          <w:p w14:paraId="35A4022A" w14:textId="77777777" w:rsidR="009246C7" w:rsidRPr="00491208" w:rsidRDefault="009246C7" w:rsidP="009246C7">
            <w:pPr>
              <w:pStyle w:val="Default"/>
              <w:rPr>
                <w:sz w:val="18"/>
                <w:szCs w:val="18"/>
              </w:rPr>
            </w:pPr>
            <w:r w:rsidRPr="00491208">
              <w:rPr>
                <w:sz w:val="18"/>
                <w:szCs w:val="18"/>
              </w:rPr>
              <w:t>nástupy a výstupy</w:t>
            </w:r>
          </w:p>
        </w:tc>
      </w:tr>
      <w:tr w:rsidR="009246C7" w:rsidRPr="00491208" w14:paraId="30C8E641" w14:textId="77777777" w:rsidTr="0035719F">
        <w:trPr>
          <w:gridBefore w:val="1"/>
          <w:wBefore w:w="29" w:type="dxa"/>
          <w:trHeight w:val="85"/>
        </w:trPr>
        <w:tc>
          <w:tcPr>
            <w:tcW w:w="1389" w:type="dxa"/>
            <w:vMerge/>
          </w:tcPr>
          <w:p w14:paraId="76083EB0" w14:textId="77777777" w:rsidR="009246C7" w:rsidRPr="00491208" w:rsidRDefault="009246C7" w:rsidP="009246C7">
            <w:pPr>
              <w:pStyle w:val="Default"/>
              <w:rPr>
                <w:sz w:val="18"/>
                <w:szCs w:val="18"/>
              </w:rPr>
            </w:pPr>
          </w:p>
        </w:tc>
        <w:tc>
          <w:tcPr>
            <w:tcW w:w="4961" w:type="dxa"/>
            <w:vMerge/>
          </w:tcPr>
          <w:p w14:paraId="3559D8F4" w14:textId="77777777" w:rsidR="009246C7" w:rsidRPr="00491208" w:rsidRDefault="009246C7" w:rsidP="009246C7">
            <w:pPr>
              <w:pStyle w:val="Default"/>
              <w:rPr>
                <w:sz w:val="18"/>
                <w:szCs w:val="18"/>
              </w:rPr>
            </w:pPr>
          </w:p>
        </w:tc>
        <w:tc>
          <w:tcPr>
            <w:tcW w:w="3828" w:type="dxa"/>
          </w:tcPr>
          <w:p w14:paraId="52E4DB96" w14:textId="77777777" w:rsidR="009246C7" w:rsidRPr="00491208" w:rsidRDefault="009246C7" w:rsidP="009246C7">
            <w:pPr>
              <w:pStyle w:val="Default"/>
              <w:rPr>
                <w:sz w:val="18"/>
                <w:szCs w:val="18"/>
              </w:rPr>
            </w:pPr>
            <w:r w:rsidRPr="00491208">
              <w:rPr>
                <w:sz w:val="18"/>
                <w:szCs w:val="18"/>
              </w:rPr>
              <w:t>průběh zaměstnání</w:t>
            </w:r>
          </w:p>
        </w:tc>
      </w:tr>
      <w:tr w:rsidR="009246C7" w:rsidRPr="00491208" w14:paraId="576DE97B" w14:textId="77777777" w:rsidTr="0035719F">
        <w:trPr>
          <w:gridBefore w:val="1"/>
          <w:wBefore w:w="29" w:type="dxa"/>
          <w:trHeight w:val="85"/>
        </w:trPr>
        <w:tc>
          <w:tcPr>
            <w:tcW w:w="1389" w:type="dxa"/>
            <w:vMerge/>
          </w:tcPr>
          <w:p w14:paraId="26362082" w14:textId="77777777" w:rsidR="009246C7" w:rsidRPr="00491208" w:rsidRDefault="009246C7" w:rsidP="009246C7">
            <w:pPr>
              <w:pStyle w:val="Default"/>
              <w:rPr>
                <w:sz w:val="18"/>
                <w:szCs w:val="18"/>
              </w:rPr>
            </w:pPr>
          </w:p>
        </w:tc>
        <w:tc>
          <w:tcPr>
            <w:tcW w:w="4961" w:type="dxa"/>
            <w:vMerge/>
          </w:tcPr>
          <w:p w14:paraId="0589ED5A" w14:textId="77777777" w:rsidR="009246C7" w:rsidRPr="00491208" w:rsidRDefault="009246C7" w:rsidP="009246C7">
            <w:pPr>
              <w:pStyle w:val="Default"/>
              <w:rPr>
                <w:sz w:val="18"/>
                <w:szCs w:val="18"/>
              </w:rPr>
            </w:pPr>
          </w:p>
        </w:tc>
        <w:tc>
          <w:tcPr>
            <w:tcW w:w="3828" w:type="dxa"/>
          </w:tcPr>
          <w:p w14:paraId="17634C2C" w14:textId="77777777" w:rsidR="009246C7" w:rsidRPr="00491208" w:rsidRDefault="009246C7" w:rsidP="009246C7">
            <w:pPr>
              <w:pStyle w:val="Default"/>
              <w:rPr>
                <w:sz w:val="18"/>
                <w:szCs w:val="18"/>
              </w:rPr>
            </w:pPr>
            <w:r w:rsidRPr="00491208">
              <w:rPr>
                <w:sz w:val="18"/>
                <w:szCs w:val="18"/>
              </w:rPr>
              <w:t>podnikatelská činnost</w:t>
            </w:r>
          </w:p>
        </w:tc>
      </w:tr>
      <w:tr w:rsidR="009246C7" w:rsidRPr="00491208" w14:paraId="25E57700" w14:textId="77777777" w:rsidTr="0035719F">
        <w:trPr>
          <w:gridBefore w:val="1"/>
          <w:wBefore w:w="29" w:type="dxa"/>
          <w:trHeight w:val="85"/>
        </w:trPr>
        <w:tc>
          <w:tcPr>
            <w:tcW w:w="1389" w:type="dxa"/>
            <w:vMerge/>
          </w:tcPr>
          <w:p w14:paraId="2EA3080C" w14:textId="77777777" w:rsidR="009246C7" w:rsidRPr="00491208" w:rsidRDefault="009246C7" w:rsidP="009246C7">
            <w:pPr>
              <w:pStyle w:val="Default"/>
              <w:rPr>
                <w:sz w:val="18"/>
                <w:szCs w:val="18"/>
              </w:rPr>
            </w:pPr>
          </w:p>
        </w:tc>
        <w:tc>
          <w:tcPr>
            <w:tcW w:w="4961" w:type="dxa"/>
            <w:vMerge/>
          </w:tcPr>
          <w:p w14:paraId="3F789192" w14:textId="77777777" w:rsidR="009246C7" w:rsidRPr="00491208" w:rsidRDefault="009246C7" w:rsidP="009246C7">
            <w:pPr>
              <w:pStyle w:val="Default"/>
              <w:rPr>
                <w:sz w:val="18"/>
                <w:szCs w:val="18"/>
              </w:rPr>
            </w:pPr>
          </w:p>
        </w:tc>
        <w:tc>
          <w:tcPr>
            <w:tcW w:w="3828" w:type="dxa"/>
          </w:tcPr>
          <w:p w14:paraId="0F756662" w14:textId="77777777" w:rsidR="009246C7" w:rsidRPr="00491208" w:rsidRDefault="009246C7" w:rsidP="009246C7">
            <w:pPr>
              <w:pStyle w:val="Default"/>
              <w:rPr>
                <w:sz w:val="18"/>
                <w:szCs w:val="18"/>
              </w:rPr>
            </w:pPr>
            <w:r w:rsidRPr="00491208">
              <w:rPr>
                <w:sz w:val="18"/>
                <w:szCs w:val="18"/>
              </w:rPr>
              <w:t>průkazy</w:t>
            </w:r>
          </w:p>
        </w:tc>
      </w:tr>
      <w:tr w:rsidR="009246C7" w:rsidRPr="00491208" w14:paraId="7947222C" w14:textId="77777777" w:rsidTr="0035719F">
        <w:trPr>
          <w:gridBefore w:val="1"/>
          <w:wBefore w:w="29" w:type="dxa"/>
          <w:trHeight w:val="85"/>
        </w:trPr>
        <w:tc>
          <w:tcPr>
            <w:tcW w:w="1389" w:type="dxa"/>
            <w:vMerge/>
          </w:tcPr>
          <w:p w14:paraId="6F12F3B8" w14:textId="77777777" w:rsidR="009246C7" w:rsidRPr="00491208" w:rsidRDefault="009246C7" w:rsidP="009246C7">
            <w:pPr>
              <w:pStyle w:val="Default"/>
              <w:rPr>
                <w:sz w:val="18"/>
                <w:szCs w:val="18"/>
              </w:rPr>
            </w:pPr>
          </w:p>
        </w:tc>
        <w:tc>
          <w:tcPr>
            <w:tcW w:w="4961" w:type="dxa"/>
            <w:vMerge/>
          </w:tcPr>
          <w:p w14:paraId="451CC6F0" w14:textId="77777777" w:rsidR="009246C7" w:rsidRPr="00491208" w:rsidRDefault="009246C7" w:rsidP="009246C7">
            <w:pPr>
              <w:pStyle w:val="Default"/>
              <w:rPr>
                <w:sz w:val="18"/>
                <w:szCs w:val="18"/>
              </w:rPr>
            </w:pPr>
          </w:p>
        </w:tc>
        <w:tc>
          <w:tcPr>
            <w:tcW w:w="3828" w:type="dxa"/>
          </w:tcPr>
          <w:p w14:paraId="7C08D102" w14:textId="77777777" w:rsidR="009246C7" w:rsidRPr="00491208" w:rsidRDefault="009246C7" w:rsidP="009246C7">
            <w:pPr>
              <w:pStyle w:val="Default"/>
              <w:rPr>
                <w:sz w:val="18"/>
                <w:szCs w:val="18"/>
              </w:rPr>
            </w:pPr>
            <w:r w:rsidRPr="00491208">
              <w:rPr>
                <w:sz w:val="18"/>
                <w:szCs w:val="18"/>
              </w:rPr>
              <w:t>sídlo pracoviště</w:t>
            </w:r>
          </w:p>
        </w:tc>
      </w:tr>
      <w:tr w:rsidR="009246C7" w:rsidRPr="00491208" w14:paraId="103DB67B" w14:textId="77777777" w:rsidTr="0035719F">
        <w:trPr>
          <w:gridBefore w:val="1"/>
          <w:wBefore w:w="29" w:type="dxa"/>
          <w:trHeight w:val="85"/>
        </w:trPr>
        <w:tc>
          <w:tcPr>
            <w:tcW w:w="1389" w:type="dxa"/>
            <w:vMerge/>
          </w:tcPr>
          <w:p w14:paraId="38F6FA48" w14:textId="77777777" w:rsidR="009246C7" w:rsidRPr="00491208" w:rsidRDefault="009246C7" w:rsidP="009246C7">
            <w:pPr>
              <w:pStyle w:val="Default"/>
              <w:rPr>
                <w:sz w:val="18"/>
                <w:szCs w:val="18"/>
              </w:rPr>
            </w:pPr>
          </w:p>
        </w:tc>
        <w:tc>
          <w:tcPr>
            <w:tcW w:w="4961" w:type="dxa"/>
            <w:vMerge/>
          </w:tcPr>
          <w:p w14:paraId="75EC5F37" w14:textId="77777777" w:rsidR="009246C7" w:rsidRPr="00491208" w:rsidRDefault="009246C7" w:rsidP="009246C7">
            <w:pPr>
              <w:pStyle w:val="Default"/>
              <w:rPr>
                <w:sz w:val="18"/>
                <w:szCs w:val="18"/>
              </w:rPr>
            </w:pPr>
          </w:p>
        </w:tc>
        <w:tc>
          <w:tcPr>
            <w:tcW w:w="3828" w:type="dxa"/>
          </w:tcPr>
          <w:p w14:paraId="080DB0A1" w14:textId="77777777" w:rsidR="009246C7" w:rsidRPr="00491208" w:rsidRDefault="009246C7" w:rsidP="009246C7">
            <w:pPr>
              <w:pStyle w:val="Default"/>
              <w:rPr>
                <w:sz w:val="18"/>
                <w:szCs w:val="18"/>
              </w:rPr>
            </w:pPr>
            <w:r w:rsidRPr="00491208">
              <w:rPr>
                <w:sz w:val="18"/>
                <w:szCs w:val="18"/>
              </w:rPr>
              <w:t>hmotná zodpovědnost</w:t>
            </w:r>
          </w:p>
        </w:tc>
      </w:tr>
      <w:tr w:rsidR="009246C7" w:rsidRPr="00491208" w14:paraId="35E23DEF" w14:textId="77777777" w:rsidTr="0035719F">
        <w:trPr>
          <w:gridBefore w:val="1"/>
          <w:wBefore w:w="29" w:type="dxa"/>
          <w:trHeight w:val="85"/>
        </w:trPr>
        <w:tc>
          <w:tcPr>
            <w:tcW w:w="1389" w:type="dxa"/>
            <w:vMerge w:val="restart"/>
          </w:tcPr>
          <w:p w14:paraId="2A8E43AF" w14:textId="77777777" w:rsidR="009246C7" w:rsidRPr="00491208" w:rsidRDefault="009246C7" w:rsidP="009246C7">
            <w:pPr>
              <w:pStyle w:val="Default"/>
              <w:rPr>
                <w:sz w:val="18"/>
                <w:szCs w:val="18"/>
              </w:rPr>
            </w:pPr>
            <w:r w:rsidRPr="00491208">
              <w:rPr>
                <w:sz w:val="18"/>
                <w:szCs w:val="18"/>
              </w:rPr>
              <w:t>1.3.</w:t>
            </w:r>
          </w:p>
        </w:tc>
        <w:tc>
          <w:tcPr>
            <w:tcW w:w="4961" w:type="dxa"/>
            <w:vMerge w:val="restart"/>
          </w:tcPr>
          <w:p w14:paraId="2EC7507D" w14:textId="77777777" w:rsidR="009246C7" w:rsidRPr="00491208" w:rsidRDefault="009246C7" w:rsidP="009246C7">
            <w:pPr>
              <w:pStyle w:val="Default"/>
              <w:rPr>
                <w:sz w:val="18"/>
                <w:szCs w:val="18"/>
              </w:rPr>
            </w:pPr>
            <w:r w:rsidRPr="00491208">
              <w:rPr>
                <w:sz w:val="18"/>
                <w:szCs w:val="18"/>
              </w:rPr>
              <w:t>zdravotní, osobnostní a fyzická způsobilost</w:t>
            </w:r>
          </w:p>
        </w:tc>
        <w:tc>
          <w:tcPr>
            <w:tcW w:w="3828" w:type="dxa"/>
          </w:tcPr>
          <w:p w14:paraId="2F67A2EE" w14:textId="77777777" w:rsidR="009246C7" w:rsidRPr="00491208" w:rsidRDefault="009246C7" w:rsidP="009246C7">
            <w:pPr>
              <w:pStyle w:val="Default"/>
              <w:rPr>
                <w:sz w:val="18"/>
                <w:szCs w:val="18"/>
              </w:rPr>
            </w:pPr>
            <w:r w:rsidRPr="00491208">
              <w:rPr>
                <w:sz w:val="18"/>
                <w:szCs w:val="18"/>
              </w:rPr>
              <w:t>lékařské prohlídky</w:t>
            </w:r>
          </w:p>
        </w:tc>
      </w:tr>
      <w:tr w:rsidR="009246C7" w:rsidRPr="00491208" w14:paraId="2AC8D728" w14:textId="77777777" w:rsidTr="0035719F">
        <w:trPr>
          <w:gridBefore w:val="1"/>
          <w:wBefore w:w="29" w:type="dxa"/>
          <w:trHeight w:val="85"/>
        </w:trPr>
        <w:tc>
          <w:tcPr>
            <w:tcW w:w="1389" w:type="dxa"/>
            <w:vMerge/>
          </w:tcPr>
          <w:p w14:paraId="436EB983" w14:textId="77777777" w:rsidR="009246C7" w:rsidRPr="00491208" w:rsidRDefault="009246C7" w:rsidP="009246C7">
            <w:pPr>
              <w:pStyle w:val="Default"/>
              <w:rPr>
                <w:sz w:val="18"/>
                <w:szCs w:val="18"/>
              </w:rPr>
            </w:pPr>
          </w:p>
        </w:tc>
        <w:tc>
          <w:tcPr>
            <w:tcW w:w="4961" w:type="dxa"/>
            <w:vMerge/>
          </w:tcPr>
          <w:p w14:paraId="09CFBF91" w14:textId="77777777" w:rsidR="009246C7" w:rsidRPr="00491208" w:rsidRDefault="009246C7" w:rsidP="009246C7">
            <w:pPr>
              <w:pStyle w:val="Default"/>
              <w:rPr>
                <w:sz w:val="18"/>
                <w:szCs w:val="18"/>
              </w:rPr>
            </w:pPr>
          </w:p>
        </w:tc>
        <w:tc>
          <w:tcPr>
            <w:tcW w:w="3828" w:type="dxa"/>
          </w:tcPr>
          <w:p w14:paraId="01F4E383" w14:textId="77777777" w:rsidR="009246C7" w:rsidRPr="00491208" w:rsidRDefault="009246C7" w:rsidP="009246C7">
            <w:pPr>
              <w:pStyle w:val="Default"/>
              <w:rPr>
                <w:sz w:val="18"/>
                <w:szCs w:val="18"/>
              </w:rPr>
            </w:pPr>
            <w:r w:rsidRPr="00491208">
              <w:rPr>
                <w:sz w:val="18"/>
                <w:szCs w:val="18"/>
              </w:rPr>
              <w:t>psychologické vyšetření</w:t>
            </w:r>
          </w:p>
        </w:tc>
      </w:tr>
      <w:tr w:rsidR="009246C7" w:rsidRPr="00491208" w14:paraId="0E6B3EA1" w14:textId="77777777" w:rsidTr="0035719F">
        <w:trPr>
          <w:gridBefore w:val="1"/>
          <w:wBefore w:w="29" w:type="dxa"/>
          <w:trHeight w:val="85"/>
        </w:trPr>
        <w:tc>
          <w:tcPr>
            <w:tcW w:w="1389" w:type="dxa"/>
            <w:vMerge w:val="restart"/>
          </w:tcPr>
          <w:p w14:paraId="75F2E6B5" w14:textId="77777777" w:rsidR="009246C7" w:rsidRPr="00491208" w:rsidRDefault="009246C7" w:rsidP="009246C7">
            <w:pPr>
              <w:pStyle w:val="Default"/>
              <w:rPr>
                <w:sz w:val="18"/>
                <w:szCs w:val="18"/>
              </w:rPr>
            </w:pPr>
            <w:r w:rsidRPr="00491208">
              <w:rPr>
                <w:sz w:val="18"/>
                <w:szCs w:val="18"/>
              </w:rPr>
              <w:t>1.4.</w:t>
            </w:r>
          </w:p>
        </w:tc>
        <w:tc>
          <w:tcPr>
            <w:tcW w:w="4961" w:type="dxa"/>
            <w:vMerge w:val="restart"/>
          </w:tcPr>
          <w:p w14:paraId="0289A20C" w14:textId="77777777" w:rsidR="009246C7" w:rsidRPr="00491208" w:rsidRDefault="009246C7" w:rsidP="009246C7">
            <w:pPr>
              <w:pStyle w:val="Default"/>
              <w:rPr>
                <w:sz w:val="18"/>
                <w:szCs w:val="18"/>
              </w:rPr>
            </w:pPr>
            <w:r w:rsidRPr="00491208">
              <w:rPr>
                <w:sz w:val="18"/>
                <w:szCs w:val="18"/>
              </w:rPr>
              <w:t>změny služebního poměru</w:t>
            </w:r>
          </w:p>
        </w:tc>
        <w:tc>
          <w:tcPr>
            <w:tcW w:w="3828" w:type="dxa"/>
          </w:tcPr>
          <w:p w14:paraId="751A563C" w14:textId="77777777" w:rsidR="009246C7" w:rsidRPr="00491208" w:rsidRDefault="009246C7" w:rsidP="009246C7">
            <w:pPr>
              <w:pStyle w:val="Default"/>
              <w:rPr>
                <w:sz w:val="18"/>
                <w:szCs w:val="18"/>
              </w:rPr>
            </w:pPr>
            <w:r w:rsidRPr="00491208">
              <w:rPr>
                <w:sz w:val="18"/>
                <w:szCs w:val="18"/>
              </w:rPr>
              <w:t>předchozí příjmení, jméno a rodinný stav</w:t>
            </w:r>
          </w:p>
        </w:tc>
      </w:tr>
      <w:tr w:rsidR="009246C7" w:rsidRPr="00491208" w14:paraId="6AD23B10" w14:textId="77777777" w:rsidTr="0035719F">
        <w:trPr>
          <w:gridBefore w:val="1"/>
          <w:wBefore w:w="29" w:type="dxa"/>
          <w:trHeight w:val="85"/>
        </w:trPr>
        <w:tc>
          <w:tcPr>
            <w:tcW w:w="1389" w:type="dxa"/>
            <w:vMerge/>
          </w:tcPr>
          <w:p w14:paraId="434E5039" w14:textId="77777777" w:rsidR="009246C7" w:rsidRPr="00491208" w:rsidRDefault="009246C7" w:rsidP="009246C7">
            <w:pPr>
              <w:pStyle w:val="Default"/>
              <w:rPr>
                <w:sz w:val="18"/>
                <w:szCs w:val="18"/>
              </w:rPr>
            </w:pPr>
          </w:p>
        </w:tc>
        <w:tc>
          <w:tcPr>
            <w:tcW w:w="4961" w:type="dxa"/>
            <w:vMerge/>
          </w:tcPr>
          <w:p w14:paraId="2E687B37" w14:textId="77777777" w:rsidR="009246C7" w:rsidRPr="00491208" w:rsidRDefault="009246C7" w:rsidP="009246C7">
            <w:pPr>
              <w:pStyle w:val="Default"/>
              <w:rPr>
                <w:sz w:val="18"/>
                <w:szCs w:val="18"/>
              </w:rPr>
            </w:pPr>
          </w:p>
        </w:tc>
        <w:tc>
          <w:tcPr>
            <w:tcW w:w="3828" w:type="dxa"/>
          </w:tcPr>
          <w:p w14:paraId="794BC505" w14:textId="77777777" w:rsidR="009246C7" w:rsidRPr="00491208" w:rsidRDefault="009246C7" w:rsidP="009246C7">
            <w:pPr>
              <w:pStyle w:val="Default"/>
              <w:rPr>
                <w:sz w:val="18"/>
                <w:szCs w:val="18"/>
              </w:rPr>
            </w:pPr>
            <w:proofErr w:type="spellStart"/>
            <w:r w:rsidRPr="00491208">
              <w:rPr>
                <w:sz w:val="18"/>
                <w:szCs w:val="18"/>
              </w:rPr>
              <w:t>mimoevidenční</w:t>
            </w:r>
            <w:proofErr w:type="spellEnd"/>
            <w:r w:rsidRPr="00491208">
              <w:rPr>
                <w:sz w:val="18"/>
                <w:szCs w:val="18"/>
              </w:rPr>
              <w:t xml:space="preserve"> stav</w:t>
            </w:r>
          </w:p>
        </w:tc>
      </w:tr>
      <w:tr w:rsidR="009246C7" w:rsidRPr="00491208" w14:paraId="6E8A01F5" w14:textId="77777777" w:rsidTr="0035719F">
        <w:trPr>
          <w:gridBefore w:val="1"/>
          <w:wBefore w:w="29" w:type="dxa"/>
          <w:trHeight w:val="85"/>
        </w:trPr>
        <w:tc>
          <w:tcPr>
            <w:tcW w:w="1389" w:type="dxa"/>
            <w:vMerge/>
          </w:tcPr>
          <w:p w14:paraId="1E30C488" w14:textId="77777777" w:rsidR="009246C7" w:rsidRPr="00491208" w:rsidRDefault="009246C7" w:rsidP="009246C7">
            <w:pPr>
              <w:pStyle w:val="Default"/>
              <w:rPr>
                <w:sz w:val="18"/>
                <w:szCs w:val="18"/>
              </w:rPr>
            </w:pPr>
          </w:p>
        </w:tc>
        <w:tc>
          <w:tcPr>
            <w:tcW w:w="4961" w:type="dxa"/>
            <w:vMerge/>
          </w:tcPr>
          <w:p w14:paraId="4FF068A7" w14:textId="77777777" w:rsidR="009246C7" w:rsidRPr="00491208" w:rsidRDefault="009246C7" w:rsidP="009246C7">
            <w:pPr>
              <w:pStyle w:val="Default"/>
              <w:rPr>
                <w:sz w:val="18"/>
                <w:szCs w:val="18"/>
              </w:rPr>
            </w:pPr>
          </w:p>
        </w:tc>
        <w:tc>
          <w:tcPr>
            <w:tcW w:w="3828" w:type="dxa"/>
          </w:tcPr>
          <w:p w14:paraId="54EBA0F0" w14:textId="77777777" w:rsidR="009246C7" w:rsidRPr="00491208" w:rsidRDefault="009246C7" w:rsidP="009246C7">
            <w:pPr>
              <w:pStyle w:val="Default"/>
              <w:rPr>
                <w:sz w:val="18"/>
                <w:szCs w:val="18"/>
              </w:rPr>
            </w:pPr>
            <w:r w:rsidRPr="00491208">
              <w:rPr>
                <w:sz w:val="18"/>
                <w:szCs w:val="18"/>
              </w:rPr>
              <w:t>sídlo pracoviště</w:t>
            </w:r>
          </w:p>
        </w:tc>
      </w:tr>
      <w:tr w:rsidR="009246C7" w:rsidRPr="00491208" w14:paraId="054A07CF" w14:textId="77777777" w:rsidTr="0035719F">
        <w:trPr>
          <w:gridBefore w:val="1"/>
          <w:wBefore w:w="29" w:type="dxa"/>
          <w:trHeight w:val="85"/>
        </w:trPr>
        <w:tc>
          <w:tcPr>
            <w:tcW w:w="1389" w:type="dxa"/>
            <w:vMerge/>
          </w:tcPr>
          <w:p w14:paraId="3F7A0DFD" w14:textId="77777777" w:rsidR="009246C7" w:rsidRPr="00491208" w:rsidRDefault="009246C7" w:rsidP="009246C7">
            <w:pPr>
              <w:pStyle w:val="Default"/>
              <w:rPr>
                <w:sz w:val="18"/>
                <w:szCs w:val="18"/>
              </w:rPr>
            </w:pPr>
          </w:p>
        </w:tc>
        <w:tc>
          <w:tcPr>
            <w:tcW w:w="4961" w:type="dxa"/>
            <w:vMerge/>
          </w:tcPr>
          <w:p w14:paraId="487771A9" w14:textId="77777777" w:rsidR="009246C7" w:rsidRPr="00491208" w:rsidRDefault="009246C7" w:rsidP="009246C7">
            <w:pPr>
              <w:pStyle w:val="Default"/>
              <w:rPr>
                <w:sz w:val="18"/>
                <w:szCs w:val="18"/>
              </w:rPr>
            </w:pPr>
          </w:p>
        </w:tc>
        <w:tc>
          <w:tcPr>
            <w:tcW w:w="3828" w:type="dxa"/>
          </w:tcPr>
          <w:p w14:paraId="29503690" w14:textId="77777777" w:rsidR="009246C7" w:rsidRPr="00491208" w:rsidRDefault="009246C7" w:rsidP="009246C7">
            <w:pPr>
              <w:pStyle w:val="Default"/>
              <w:rPr>
                <w:sz w:val="18"/>
                <w:szCs w:val="18"/>
              </w:rPr>
            </w:pPr>
            <w:r w:rsidRPr="00491208">
              <w:rPr>
                <w:sz w:val="18"/>
                <w:szCs w:val="18"/>
              </w:rPr>
              <w:t>hmotná zodpovědnost</w:t>
            </w:r>
          </w:p>
        </w:tc>
      </w:tr>
      <w:tr w:rsidR="009246C7" w:rsidRPr="00491208" w14:paraId="7C9B2022" w14:textId="77777777" w:rsidTr="0035719F">
        <w:trPr>
          <w:gridBefore w:val="1"/>
          <w:wBefore w:w="29" w:type="dxa"/>
          <w:trHeight w:val="85"/>
        </w:trPr>
        <w:tc>
          <w:tcPr>
            <w:tcW w:w="1389" w:type="dxa"/>
            <w:vMerge/>
          </w:tcPr>
          <w:p w14:paraId="041A4D58" w14:textId="77777777" w:rsidR="009246C7" w:rsidRPr="00491208" w:rsidRDefault="009246C7" w:rsidP="009246C7">
            <w:pPr>
              <w:pStyle w:val="Default"/>
              <w:rPr>
                <w:sz w:val="18"/>
                <w:szCs w:val="18"/>
              </w:rPr>
            </w:pPr>
          </w:p>
        </w:tc>
        <w:tc>
          <w:tcPr>
            <w:tcW w:w="4961" w:type="dxa"/>
            <w:vMerge/>
          </w:tcPr>
          <w:p w14:paraId="0015E4D7" w14:textId="77777777" w:rsidR="009246C7" w:rsidRPr="00491208" w:rsidRDefault="009246C7" w:rsidP="009246C7">
            <w:pPr>
              <w:pStyle w:val="Default"/>
              <w:rPr>
                <w:sz w:val="18"/>
                <w:szCs w:val="18"/>
              </w:rPr>
            </w:pPr>
          </w:p>
        </w:tc>
        <w:tc>
          <w:tcPr>
            <w:tcW w:w="3828" w:type="dxa"/>
          </w:tcPr>
          <w:p w14:paraId="62F8C499" w14:textId="77777777" w:rsidR="009246C7" w:rsidRPr="00491208" w:rsidRDefault="009246C7" w:rsidP="009246C7">
            <w:pPr>
              <w:pStyle w:val="Default"/>
              <w:rPr>
                <w:sz w:val="18"/>
                <w:szCs w:val="18"/>
              </w:rPr>
            </w:pPr>
            <w:r w:rsidRPr="00491208">
              <w:rPr>
                <w:sz w:val="18"/>
                <w:szCs w:val="18"/>
              </w:rPr>
              <w:t>závazky k organizaci</w:t>
            </w:r>
          </w:p>
        </w:tc>
      </w:tr>
      <w:tr w:rsidR="009246C7" w:rsidRPr="00491208" w14:paraId="5E2E195C" w14:textId="77777777" w:rsidTr="0035719F">
        <w:trPr>
          <w:gridBefore w:val="1"/>
          <w:wBefore w:w="29" w:type="dxa"/>
          <w:trHeight w:val="85"/>
        </w:trPr>
        <w:tc>
          <w:tcPr>
            <w:tcW w:w="1389" w:type="dxa"/>
            <w:vMerge/>
          </w:tcPr>
          <w:p w14:paraId="662CBE2C" w14:textId="77777777" w:rsidR="009246C7" w:rsidRPr="00491208" w:rsidRDefault="009246C7" w:rsidP="009246C7">
            <w:pPr>
              <w:pStyle w:val="Default"/>
              <w:rPr>
                <w:sz w:val="18"/>
                <w:szCs w:val="18"/>
              </w:rPr>
            </w:pPr>
          </w:p>
        </w:tc>
        <w:tc>
          <w:tcPr>
            <w:tcW w:w="4961" w:type="dxa"/>
            <w:vMerge/>
          </w:tcPr>
          <w:p w14:paraId="5D8887B5" w14:textId="77777777" w:rsidR="009246C7" w:rsidRPr="00491208" w:rsidRDefault="009246C7" w:rsidP="009246C7">
            <w:pPr>
              <w:pStyle w:val="Default"/>
              <w:rPr>
                <w:sz w:val="18"/>
                <w:szCs w:val="18"/>
              </w:rPr>
            </w:pPr>
          </w:p>
        </w:tc>
        <w:tc>
          <w:tcPr>
            <w:tcW w:w="3828" w:type="dxa"/>
          </w:tcPr>
          <w:p w14:paraId="59CB0FE8" w14:textId="77777777" w:rsidR="009246C7" w:rsidRPr="00491208" w:rsidRDefault="009246C7" w:rsidP="009246C7">
            <w:pPr>
              <w:pStyle w:val="Default"/>
              <w:rPr>
                <w:sz w:val="18"/>
                <w:szCs w:val="18"/>
              </w:rPr>
            </w:pPr>
            <w:r w:rsidRPr="00491208">
              <w:rPr>
                <w:sz w:val="18"/>
                <w:szCs w:val="18"/>
              </w:rPr>
              <w:t>průkazy</w:t>
            </w:r>
          </w:p>
        </w:tc>
      </w:tr>
      <w:tr w:rsidR="009246C7" w:rsidRPr="00491208" w14:paraId="01504C9A" w14:textId="77777777" w:rsidTr="0035719F">
        <w:trPr>
          <w:gridBefore w:val="1"/>
          <w:wBefore w:w="29" w:type="dxa"/>
          <w:trHeight w:val="85"/>
        </w:trPr>
        <w:tc>
          <w:tcPr>
            <w:tcW w:w="1389" w:type="dxa"/>
            <w:vMerge/>
          </w:tcPr>
          <w:p w14:paraId="298FD5B6" w14:textId="77777777" w:rsidR="009246C7" w:rsidRPr="00491208" w:rsidRDefault="009246C7" w:rsidP="009246C7">
            <w:pPr>
              <w:pStyle w:val="Default"/>
              <w:rPr>
                <w:sz w:val="18"/>
                <w:szCs w:val="18"/>
              </w:rPr>
            </w:pPr>
          </w:p>
        </w:tc>
        <w:tc>
          <w:tcPr>
            <w:tcW w:w="4961" w:type="dxa"/>
            <w:vMerge/>
          </w:tcPr>
          <w:p w14:paraId="0E066131" w14:textId="77777777" w:rsidR="009246C7" w:rsidRPr="00491208" w:rsidRDefault="009246C7" w:rsidP="009246C7">
            <w:pPr>
              <w:pStyle w:val="Default"/>
              <w:rPr>
                <w:sz w:val="18"/>
                <w:szCs w:val="18"/>
              </w:rPr>
            </w:pPr>
          </w:p>
        </w:tc>
        <w:tc>
          <w:tcPr>
            <w:tcW w:w="3828" w:type="dxa"/>
          </w:tcPr>
          <w:p w14:paraId="25CB3F83" w14:textId="77777777" w:rsidR="009246C7" w:rsidRPr="00491208" w:rsidRDefault="009246C7" w:rsidP="009246C7">
            <w:pPr>
              <w:pStyle w:val="Default"/>
              <w:rPr>
                <w:sz w:val="18"/>
                <w:szCs w:val="18"/>
              </w:rPr>
            </w:pPr>
            <w:r w:rsidRPr="00491208">
              <w:rPr>
                <w:sz w:val="18"/>
                <w:szCs w:val="18"/>
              </w:rPr>
              <w:t>udělování výjimek</w:t>
            </w:r>
          </w:p>
        </w:tc>
      </w:tr>
      <w:tr w:rsidR="009246C7" w:rsidRPr="00491208" w14:paraId="35E093DE" w14:textId="77777777" w:rsidTr="0035719F">
        <w:trPr>
          <w:gridBefore w:val="1"/>
          <w:wBefore w:w="29" w:type="dxa"/>
          <w:trHeight w:val="85"/>
        </w:trPr>
        <w:tc>
          <w:tcPr>
            <w:tcW w:w="1389" w:type="dxa"/>
            <w:vMerge/>
          </w:tcPr>
          <w:p w14:paraId="0097526B" w14:textId="77777777" w:rsidR="009246C7" w:rsidRPr="00491208" w:rsidRDefault="009246C7" w:rsidP="009246C7">
            <w:pPr>
              <w:pStyle w:val="Default"/>
              <w:rPr>
                <w:sz w:val="18"/>
                <w:szCs w:val="18"/>
              </w:rPr>
            </w:pPr>
          </w:p>
        </w:tc>
        <w:tc>
          <w:tcPr>
            <w:tcW w:w="4961" w:type="dxa"/>
            <w:vMerge/>
          </w:tcPr>
          <w:p w14:paraId="48417544" w14:textId="77777777" w:rsidR="009246C7" w:rsidRPr="00491208" w:rsidRDefault="009246C7" w:rsidP="009246C7">
            <w:pPr>
              <w:pStyle w:val="Default"/>
              <w:rPr>
                <w:sz w:val="18"/>
                <w:szCs w:val="18"/>
              </w:rPr>
            </w:pPr>
          </w:p>
        </w:tc>
        <w:tc>
          <w:tcPr>
            <w:tcW w:w="3828" w:type="dxa"/>
          </w:tcPr>
          <w:p w14:paraId="123C7EFE" w14:textId="77777777" w:rsidR="009246C7" w:rsidRPr="00491208" w:rsidRDefault="009246C7" w:rsidP="009246C7">
            <w:pPr>
              <w:pStyle w:val="Default"/>
              <w:rPr>
                <w:sz w:val="18"/>
                <w:szCs w:val="18"/>
              </w:rPr>
            </w:pPr>
            <w:r w:rsidRPr="00491208">
              <w:rPr>
                <w:sz w:val="18"/>
                <w:szCs w:val="18"/>
              </w:rPr>
              <w:t>hodnostní postup</w:t>
            </w:r>
          </w:p>
        </w:tc>
      </w:tr>
      <w:tr w:rsidR="009246C7" w:rsidRPr="00491208" w14:paraId="0AE29744" w14:textId="77777777" w:rsidTr="0035719F">
        <w:trPr>
          <w:gridBefore w:val="1"/>
          <w:wBefore w:w="29" w:type="dxa"/>
          <w:trHeight w:val="85"/>
        </w:trPr>
        <w:tc>
          <w:tcPr>
            <w:tcW w:w="1389" w:type="dxa"/>
            <w:vMerge/>
          </w:tcPr>
          <w:p w14:paraId="03956AF8" w14:textId="77777777" w:rsidR="009246C7" w:rsidRPr="00491208" w:rsidRDefault="009246C7" w:rsidP="009246C7">
            <w:pPr>
              <w:pStyle w:val="Default"/>
              <w:rPr>
                <w:sz w:val="18"/>
                <w:szCs w:val="18"/>
              </w:rPr>
            </w:pPr>
          </w:p>
        </w:tc>
        <w:tc>
          <w:tcPr>
            <w:tcW w:w="4961" w:type="dxa"/>
            <w:vMerge/>
          </w:tcPr>
          <w:p w14:paraId="16354BDE" w14:textId="77777777" w:rsidR="009246C7" w:rsidRPr="00491208" w:rsidRDefault="009246C7" w:rsidP="009246C7">
            <w:pPr>
              <w:pStyle w:val="Default"/>
              <w:rPr>
                <w:sz w:val="18"/>
                <w:szCs w:val="18"/>
              </w:rPr>
            </w:pPr>
          </w:p>
        </w:tc>
        <w:tc>
          <w:tcPr>
            <w:tcW w:w="3828" w:type="dxa"/>
          </w:tcPr>
          <w:p w14:paraId="15AC37BA" w14:textId="77777777" w:rsidR="009246C7" w:rsidRPr="00491208" w:rsidRDefault="009246C7" w:rsidP="009246C7">
            <w:pPr>
              <w:pStyle w:val="Default"/>
              <w:rPr>
                <w:sz w:val="18"/>
                <w:szCs w:val="18"/>
              </w:rPr>
            </w:pPr>
            <w:r w:rsidRPr="00491208">
              <w:rPr>
                <w:sz w:val="18"/>
                <w:szCs w:val="18"/>
              </w:rPr>
              <w:t>základní údaje o osobě</w:t>
            </w:r>
          </w:p>
        </w:tc>
      </w:tr>
      <w:tr w:rsidR="009246C7" w:rsidRPr="00491208" w14:paraId="413894E2" w14:textId="77777777" w:rsidTr="0035719F">
        <w:trPr>
          <w:gridBefore w:val="1"/>
          <w:wBefore w:w="29" w:type="dxa"/>
          <w:trHeight w:val="85"/>
        </w:trPr>
        <w:tc>
          <w:tcPr>
            <w:tcW w:w="1389" w:type="dxa"/>
            <w:vMerge/>
          </w:tcPr>
          <w:p w14:paraId="31D1C420" w14:textId="77777777" w:rsidR="009246C7" w:rsidRPr="00491208" w:rsidRDefault="009246C7" w:rsidP="009246C7">
            <w:pPr>
              <w:pStyle w:val="Default"/>
              <w:rPr>
                <w:sz w:val="18"/>
                <w:szCs w:val="18"/>
              </w:rPr>
            </w:pPr>
          </w:p>
        </w:tc>
        <w:tc>
          <w:tcPr>
            <w:tcW w:w="4961" w:type="dxa"/>
            <w:vMerge/>
          </w:tcPr>
          <w:p w14:paraId="575DD0D9" w14:textId="77777777" w:rsidR="009246C7" w:rsidRPr="00491208" w:rsidRDefault="009246C7" w:rsidP="009246C7">
            <w:pPr>
              <w:pStyle w:val="Default"/>
              <w:rPr>
                <w:sz w:val="18"/>
                <w:szCs w:val="18"/>
              </w:rPr>
            </w:pPr>
          </w:p>
        </w:tc>
        <w:tc>
          <w:tcPr>
            <w:tcW w:w="3828" w:type="dxa"/>
          </w:tcPr>
          <w:p w14:paraId="4521EAC6" w14:textId="77777777" w:rsidR="009246C7" w:rsidRPr="00491208" w:rsidRDefault="009246C7" w:rsidP="009246C7">
            <w:pPr>
              <w:pStyle w:val="Default"/>
              <w:rPr>
                <w:sz w:val="18"/>
                <w:szCs w:val="18"/>
              </w:rPr>
            </w:pPr>
            <w:r w:rsidRPr="00491208">
              <w:rPr>
                <w:sz w:val="18"/>
                <w:szCs w:val="18"/>
              </w:rPr>
              <w:t>další osobní údaje</w:t>
            </w:r>
          </w:p>
        </w:tc>
      </w:tr>
      <w:tr w:rsidR="009246C7" w:rsidRPr="00491208" w14:paraId="792EA31A" w14:textId="77777777" w:rsidTr="0035719F">
        <w:trPr>
          <w:gridBefore w:val="1"/>
          <w:wBefore w:w="29" w:type="dxa"/>
          <w:trHeight w:val="85"/>
        </w:trPr>
        <w:tc>
          <w:tcPr>
            <w:tcW w:w="1389" w:type="dxa"/>
            <w:vMerge/>
          </w:tcPr>
          <w:p w14:paraId="32B46B9B" w14:textId="77777777" w:rsidR="009246C7" w:rsidRPr="00491208" w:rsidRDefault="009246C7" w:rsidP="009246C7">
            <w:pPr>
              <w:pStyle w:val="Default"/>
              <w:rPr>
                <w:sz w:val="18"/>
                <w:szCs w:val="18"/>
              </w:rPr>
            </w:pPr>
          </w:p>
        </w:tc>
        <w:tc>
          <w:tcPr>
            <w:tcW w:w="4961" w:type="dxa"/>
            <w:vMerge/>
          </w:tcPr>
          <w:p w14:paraId="4E90FA6A" w14:textId="77777777" w:rsidR="009246C7" w:rsidRPr="00491208" w:rsidRDefault="009246C7" w:rsidP="009246C7">
            <w:pPr>
              <w:pStyle w:val="Default"/>
              <w:rPr>
                <w:sz w:val="18"/>
                <w:szCs w:val="18"/>
              </w:rPr>
            </w:pPr>
          </w:p>
        </w:tc>
        <w:tc>
          <w:tcPr>
            <w:tcW w:w="3828" w:type="dxa"/>
          </w:tcPr>
          <w:p w14:paraId="2AE39DEF" w14:textId="77777777" w:rsidR="009246C7" w:rsidRPr="00491208" w:rsidRDefault="009246C7" w:rsidP="009246C7">
            <w:pPr>
              <w:pStyle w:val="Default"/>
              <w:rPr>
                <w:sz w:val="18"/>
                <w:szCs w:val="18"/>
              </w:rPr>
            </w:pPr>
            <w:r w:rsidRPr="00491208">
              <w:rPr>
                <w:sz w:val="18"/>
                <w:szCs w:val="18"/>
              </w:rPr>
              <w:t>adresy</w:t>
            </w:r>
          </w:p>
        </w:tc>
      </w:tr>
      <w:tr w:rsidR="009246C7" w:rsidRPr="00491208" w14:paraId="496ADFD4" w14:textId="77777777" w:rsidTr="0035719F">
        <w:trPr>
          <w:gridBefore w:val="1"/>
          <w:wBefore w:w="29" w:type="dxa"/>
          <w:trHeight w:val="85"/>
        </w:trPr>
        <w:tc>
          <w:tcPr>
            <w:tcW w:w="1389" w:type="dxa"/>
            <w:vMerge/>
          </w:tcPr>
          <w:p w14:paraId="0D340F04" w14:textId="77777777" w:rsidR="009246C7" w:rsidRPr="00491208" w:rsidRDefault="009246C7" w:rsidP="009246C7">
            <w:pPr>
              <w:pStyle w:val="Default"/>
              <w:rPr>
                <w:sz w:val="18"/>
                <w:szCs w:val="18"/>
              </w:rPr>
            </w:pPr>
          </w:p>
        </w:tc>
        <w:tc>
          <w:tcPr>
            <w:tcW w:w="4961" w:type="dxa"/>
            <w:vMerge/>
          </w:tcPr>
          <w:p w14:paraId="2130B597" w14:textId="77777777" w:rsidR="009246C7" w:rsidRPr="00491208" w:rsidRDefault="009246C7" w:rsidP="009246C7">
            <w:pPr>
              <w:pStyle w:val="Default"/>
              <w:rPr>
                <w:sz w:val="18"/>
                <w:szCs w:val="18"/>
              </w:rPr>
            </w:pPr>
          </w:p>
        </w:tc>
        <w:tc>
          <w:tcPr>
            <w:tcW w:w="3828" w:type="dxa"/>
          </w:tcPr>
          <w:p w14:paraId="64B330FA" w14:textId="77777777" w:rsidR="009246C7" w:rsidRPr="00491208" w:rsidRDefault="009246C7" w:rsidP="009246C7">
            <w:pPr>
              <w:pStyle w:val="Default"/>
              <w:rPr>
                <w:sz w:val="18"/>
                <w:szCs w:val="18"/>
              </w:rPr>
            </w:pPr>
            <w:r w:rsidRPr="00491208">
              <w:rPr>
                <w:sz w:val="18"/>
                <w:szCs w:val="18"/>
              </w:rPr>
              <w:t>doklady totožnosti</w:t>
            </w:r>
          </w:p>
        </w:tc>
      </w:tr>
      <w:tr w:rsidR="009246C7" w:rsidRPr="00491208" w14:paraId="0AFD912D" w14:textId="77777777" w:rsidTr="0035719F">
        <w:trPr>
          <w:gridBefore w:val="1"/>
          <w:wBefore w:w="29" w:type="dxa"/>
          <w:trHeight w:val="85"/>
        </w:trPr>
        <w:tc>
          <w:tcPr>
            <w:tcW w:w="1389" w:type="dxa"/>
            <w:vMerge/>
          </w:tcPr>
          <w:p w14:paraId="2419AF45" w14:textId="77777777" w:rsidR="009246C7" w:rsidRPr="00491208" w:rsidRDefault="009246C7" w:rsidP="009246C7">
            <w:pPr>
              <w:pStyle w:val="Default"/>
              <w:rPr>
                <w:sz w:val="18"/>
                <w:szCs w:val="18"/>
              </w:rPr>
            </w:pPr>
          </w:p>
        </w:tc>
        <w:tc>
          <w:tcPr>
            <w:tcW w:w="4961" w:type="dxa"/>
            <w:vMerge/>
          </w:tcPr>
          <w:p w14:paraId="0865A916" w14:textId="77777777" w:rsidR="009246C7" w:rsidRPr="00491208" w:rsidRDefault="009246C7" w:rsidP="009246C7">
            <w:pPr>
              <w:pStyle w:val="Default"/>
              <w:rPr>
                <w:sz w:val="18"/>
                <w:szCs w:val="18"/>
              </w:rPr>
            </w:pPr>
          </w:p>
        </w:tc>
        <w:tc>
          <w:tcPr>
            <w:tcW w:w="3828" w:type="dxa"/>
          </w:tcPr>
          <w:p w14:paraId="3F145B41" w14:textId="77777777" w:rsidR="009246C7" w:rsidRPr="00491208" w:rsidRDefault="009246C7" w:rsidP="009246C7">
            <w:pPr>
              <w:pStyle w:val="Default"/>
              <w:rPr>
                <w:sz w:val="18"/>
                <w:szCs w:val="18"/>
              </w:rPr>
            </w:pPr>
            <w:r w:rsidRPr="00491208">
              <w:rPr>
                <w:sz w:val="18"/>
                <w:szCs w:val="18"/>
              </w:rPr>
              <w:t>rodinní příslušníci</w:t>
            </w:r>
          </w:p>
        </w:tc>
      </w:tr>
      <w:tr w:rsidR="009246C7" w:rsidRPr="00491208" w14:paraId="3572F29B" w14:textId="77777777" w:rsidTr="0035719F">
        <w:trPr>
          <w:gridBefore w:val="1"/>
          <w:wBefore w:w="29" w:type="dxa"/>
          <w:trHeight w:val="85"/>
        </w:trPr>
        <w:tc>
          <w:tcPr>
            <w:tcW w:w="1389" w:type="dxa"/>
            <w:vMerge/>
          </w:tcPr>
          <w:p w14:paraId="3CB7268B" w14:textId="77777777" w:rsidR="009246C7" w:rsidRPr="00491208" w:rsidRDefault="009246C7" w:rsidP="009246C7">
            <w:pPr>
              <w:pStyle w:val="Default"/>
              <w:rPr>
                <w:sz w:val="18"/>
                <w:szCs w:val="18"/>
              </w:rPr>
            </w:pPr>
          </w:p>
        </w:tc>
        <w:tc>
          <w:tcPr>
            <w:tcW w:w="4961" w:type="dxa"/>
            <w:vMerge/>
          </w:tcPr>
          <w:p w14:paraId="594E6901" w14:textId="77777777" w:rsidR="009246C7" w:rsidRPr="00491208" w:rsidRDefault="009246C7" w:rsidP="009246C7">
            <w:pPr>
              <w:pStyle w:val="Default"/>
              <w:rPr>
                <w:sz w:val="18"/>
                <w:szCs w:val="18"/>
              </w:rPr>
            </w:pPr>
          </w:p>
        </w:tc>
        <w:tc>
          <w:tcPr>
            <w:tcW w:w="3828" w:type="dxa"/>
          </w:tcPr>
          <w:p w14:paraId="301F2248" w14:textId="77777777" w:rsidR="009246C7" w:rsidRPr="00491208" w:rsidRDefault="009246C7" w:rsidP="009246C7">
            <w:pPr>
              <w:pStyle w:val="Default"/>
              <w:rPr>
                <w:sz w:val="18"/>
                <w:szCs w:val="18"/>
              </w:rPr>
            </w:pPr>
            <w:r w:rsidRPr="00491208">
              <w:rPr>
                <w:sz w:val="18"/>
                <w:szCs w:val="18"/>
              </w:rPr>
              <w:t>zdravotní pojišťovna</w:t>
            </w:r>
          </w:p>
        </w:tc>
      </w:tr>
      <w:tr w:rsidR="009246C7" w:rsidRPr="00491208" w14:paraId="3F4764CB" w14:textId="77777777" w:rsidTr="0035719F">
        <w:trPr>
          <w:gridBefore w:val="1"/>
          <w:wBefore w:w="29" w:type="dxa"/>
          <w:trHeight w:val="85"/>
        </w:trPr>
        <w:tc>
          <w:tcPr>
            <w:tcW w:w="1389" w:type="dxa"/>
            <w:vMerge/>
          </w:tcPr>
          <w:p w14:paraId="15D204F8" w14:textId="77777777" w:rsidR="009246C7" w:rsidRPr="00491208" w:rsidRDefault="009246C7" w:rsidP="009246C7">
            <w:pPr>
              <w:pStyle w:val="Default"/>
              <w:rPr>
                <w:sz w:val="18"/>
                <w:szCs w:val="18"/>
              </w:rPr>
            </w:pPr>
          </w:p>
        </w:tc>
        <w:tc>
          <w:tcPr>
            <w:tcW w:w="4961" w:type="dxa"/>
            <w:vMerge/>
          </w:tcPr>
          <w:p w14:paraId="35155DB5" w14:textId="77777777" w:rsidR="009246C7" w:rsidRPr="00491208" w:rsidRDefault="009246C7" w:rsidP="009246C7">
            <w:pPr>
              <w:pStyle w:val="Default"/>
              <w:rPr>
                <w:sz w:val="18"/>
                <w:szCs w:val="18"/>
              </w:rPr>
            </w:pPr>
          </w:p>
        </w:tc>
        <w:tc>
          <w:tcPr>
            <w:tcW w:w="3828" w:type="dxa"/>
          </w:tcPr>
          <w:p w14:paraId="0FB8CAC3" w14:textId="77777777" w:rsidR="009246C7" w:rsidRPr="00491208" w:rsidRDefault="009246C7" w:rsidP="009246C7">
            <w:pPr>
              <w:pStyle w:val="Default"/>
              <w:rPr>
                <w:sz w:val="18"/>
                <w:szCs w:val="18"/>
              </w:rPr>
            </w:pPr>
            <w:r w:rsidRPr="00491208">
              <w:rPr>
                <w:sz w:val="18"/>
                <w:szCs w:val="18"/>
              </w:rPr>
              <w:t>školní vzdělání</w:t>
            </w:r>
          </w:p>
        </w:tc>
      </w:tr>
      <w:tr w:rsidR="009246C7" w:rsidRPr="00491208" w14:paraId="492A3886" w14:textId="77777777" w:rsidTr="0035719F">
        <w:trPr>
          <w:gridBefore w:val="1"/>
          <w:wBefore w:w="29" w:type="dxa"/>
          <w:trHeight w:val="85"/>
        </w:trPr>
        <w:tc>
          <w:tcPr>
            <w:tcW w:w="1389" w:type="dxa"/>
            <w:vMerge/>
          </w:tcPr>
          <w:p w14:paraId="30F2A44D" w14:textId="77777777" w:rsidR="009246C7" w:rsidRPr="00491208" w:rsidRDefault="009246C7" w:rsidP="009246C7">
            <w:pPr>
              <w:pStyle w:val="Default"/>
              <w:rPr>
                <w:sz w:val="18"/>
                <w:szCs w:val="18"/>
              </w:rPr>
            </w:pPr>
          </w:p>
        </w:tc>
        <w:tc>
          <w:tcPr>
            <w:tcW w:w="4961" w:type="dxa"/>
            <w:vMerge/>
          </w:tcPr>
          <w:p w14:paraId="6795EEAB" w14:textId="77777777" w:rsidR="009246C7" w:rsidRPr="00491208" w:rsidRDefault="009246C7" w:rsidP="009246C7">
            <w:pPr>
              <w:pStyle w:val="Default"/>
              <w:rPr>
                <w:sz w:val="18"/>
                <w:szCs w:val="18"/>
              </w:rPr>
            </w:pPr>
          </w:p>
        </w:tc>
        <w:tc>
          <w:tcPr>
            <w:tcW w:w="3828" w:type="dxa"/>
          </w:tcPr>
          <w:p w14:paraId="7DF20802" w14:textId="77777777" w:rsidR="009246C7" w:rsidRPr="00491208" w:rsidRDefault="009246C7" w:rsidP="009246C7">
            <w:pPr>
              <w:pStyle w:val="Default"/>
              <w:rPr>
                <w:sz w:val="18"/>
                <w:szCs w:val="18"/>
              </w:rPr>
            </w:pPr>
            <w:r w:rsidRPr="00491208">
              <w:rPr>
                <w:sz w:val="18"/>
                <w:szCs w:val="18"/>
              </w:rPr>
              <w:t>telefonní a ostatní spojení</w:t>
            </w:r>
          </w:p>
        </w:tc>
      </w:tr>
      <w:tr w:rsidR="009246C7" w:rsidRPr="00491208" w14:paraId="7D4FB8A8" w14:textId="77777777" w:rsidTr="0035719F">
        <w:trPr>
          <w:gridBefore w:val="1"/>
          <w:wBefore w:w="29" w:type="dxa"/>
          <w:trHeight w:val="85"/>
        </w:trPr>
        <w:tc>
          <w:tcPr>
            <w:tcW w:w="1389" w:type="dxa"/>
            <w:vMerge/>
          </w:tcPr>
          <w:p w14:paraId="73C759FF" w14:textId="77777777" w:rsidR="009246C7" w:rsidRPr="00491208" w:rsidRDefault="009246C7" w:rsidP="009246C7">
            <w:pPr>
              <w:pStyle w:val="Default"/>
              <w:rPr>
                <w:sz w:val="18"/>
                <w:szCs w:val="18"/>
              </w:rPr>
            </w:pPr>
          </w:p>
        </w:tc>
        <w:tc>
          <w:tcPr>
            <w:tcW w:w="4961" w:type="dxa"/>
            <w:vMerge/>
          </w:tcPr>
          <w:p w14:paraId="41D48C5D" w14:textId="77777777" w:rsidR="009246C7" w:rsidRPr="00491208" w:rsidRDefault="009246C7" w:rsidP="009246C7">
            <w:pPr>
              <w:pStyle w:val="Default"/>
              <w:rPr>
                <w:sz w:val="18"/>
                <w:szCs w:val="18"/>
              </w:rPr>
            </w:pPr>
          </w:p>
        </w:tc>
        <w:tc>
          <w:tcPr>
            <w:tcW w:w="3828" w:type="dxa"/>
          </w:tcPr>
          <w:p w14:paraId="1219A806" w14:textId="77777777" w:rsidR="009246C7" w:rsidRPr="00491208" w:rsidRDefault="009246C7" w:rsidP="009246C7">
            <w:pPr>
              <w:pStyle w:val="Default"/>
              <w:rPr>
                <w:sz w:val="18"/>
                <w:szCs w:val="18"/>
              </w:rPr>
            </w:pPr>
            <w:r w:rsidRPr="00491208">
              <w:rPr>
                <w:sz w:val="18"/>
                <w:szCs w:val="18"/>
              </w:rPr>
              <w:t>funkce</w:t>
            </w:r>
          </w:p>
        </w:tc>
      </w:tr>
      <w:tr w:rsidR="009246C7" w:rsidRPr="00491208" w14:paraId="228D70E6" w14:textId="77777777" w:rsidTr="0035719F">
        <w:trPr>
          <w:gridBefore w:val="1"/>
          <w:wBefore w:w="29" w:type="dxa"/>
          <w:trHeight w:val="85"/>
        </w:trPr>
        <w:tc>
          <w:tcPr>
            <w:tcW w:w="1389" w:type="dxa"/>
            <w:vMerge/>
          </w:tcPr>
          <w:p w14:paraId="766BF3FF" w14:textId="77777777" w:rsidR="009246C7" w:rsidRPr="00491208" w:rsidRDefault="009246C7" w:rsidP="009246C7">
            <w:pPr>
              <w:pStyle w:val="Default"/>
              <w:rPr>
                <w:sz w:val="18"/>
                <w:szCs w:val="18"/>
              </w:rPr>
            </w:pPr>
          </w:p>
        </w:tc>
        <w:tc>
          <w:tcPr>
            <w:tcW w:w="4961" w:type="dxa"/>
            <w:vMerge/>
          </w:tcPr>
          <w:p w14:paraId="267C7E4A" w14:textId="77777777" w:rsidR="009246C7" w:rsidRPr="00491208" w:rsidRDefault="009246C7" w:rsidP="009246C7">
            <w:pPr>
              <w:pStyle w:val="Default"/>
              <w:rPr>
                <w:sz w:val="18"/>
                <w:szCs w:val="18"/>
              </w:rPr>
            </w:pPr>
          </w:p>
        </w:tc>
        <w:tc>
          <w:tcPr>
            <w:tcW w:w="3828" w:type="dxa"/>
          </w:tcPr>
          <w:p w14:paraId="1105B214" w14:textId="77777777" w:rsidR="009246C7" w:rsidRPr="00491208" w:rsidRDefault="009246C7" w:rsidP="009246C7">
            <w:pPr>
              <w:pStyle w:val="Default"/>
              <w:rPr>
                <w:sz w:val="18"/>
                <w:szCs w:val="18"/>
              </w:rPr>
            </w:pPr>
            <w:r w:rsidRPr="00491208">
              <w:rPr>
                <w:sz w:val="18"/>
                <w:szCs w:val="18"/>
              </w:rPr>
              <w:t>organizační začlenění</w:t>
            </w:r>
          </w:p>
        </w:tc>
      </w:tr>
      <w:tr w:rsidR="009246C7" w:rsidRPr="00491208" w14:paraId="73CFC612" w14:textId="77777777" w:rsidTr="0035719F">
        <w:trPr>
          <w:gridBefore w:val="1"/>
          <w:wBefore w:w="29" w:type="dxa"/>
          <w:trHeight w:val="85"/>
        </w:trPr>
        <w:tc>
          <w:tcPr>
            <w:tcW w:w="1389" w:type="dxa"/>
            <w:vMerge/>
          </w:tcPr>
          <w:p w14:paraId="2730F3E9" w14:textId="77777777" w:rsidR="009246C7" w:rsidRPr="00491208" w:rsidRDefault="009246C7" w:rsidP="009246C7">
            <w:pPr>
              <w:pStyle w:val="Default"/>
              <w:rPr>
                <w:sz w:val="18"/>
                <w:szCs w:val="18"/>
              </w:rPr>
            </w:pPr>
          </w:p>
        </w:tc>
        <w:tc>
          <w:tcPr>
            <w:tcW w:w="4961" w:type="dxa"/>
            <w:vMerge/>
          </w:tcPr>
          <w:p w14:paraId="1C09E8A5" w14:textId="77777777" w:rsidR="009246C7" w:rsidRPr="00491208" w:rsidRDefault="009246C7" w:rsidP="009246C7">
            <w:pPr>
              <w:pStyle w:val="Default"/>
              <w:rPr>
                <w:sz w:val="18"/>
                <w:szCs w:val="18"/>
              </w:rPr>
            </w:pPr>
          </w:p>
        </w:tc>
        <w:tc>
          <w:tcPr>
            <w:tcW w:w="3828" w:type="dxa"/>
          </w:tcPr>
          <w:p w14:paraId="432EC1DB" w14:textId="77777777" w:rsidR="009246C7" w:rsidRPr="00491208" w:rsidRDefault="009246C7" w:rsidP="009246C7">
            <w:pPr>
              <w:pStyle w:val="Default"/>
              <w:rPr>
                <w:sz w:val="18"/>
                <w:szCs w:val="18"/>
              </w:rPr>
            </w:pPr>
            <w:r w:rsidRPr="00491208">
              <w:rPr>
                <w:sz w:val="18"/>
                <w:szCs w:val="18"/>
              </w:rPr>
              <w:t>pracovní vztah a pracovní doba</w:t>
            </w:r>
          </w:p>
        </w:tc>
      </w:tr>
      <w:tr w:rsidR="009246C7" w:rsidRPr="00491208" w14:paraId="3724496D" w14:textId="77777777" w:rsidTr="0035719F">
        <w:trPr>
          <w:gridBefore w:val="1"/>
          <w:wBefore w:w="29" w:type="dxa"/>
          <w:trHeight w:val="85"/>
        </w:trPr>
        <w:tc>
          <w:tcPr>
            <w:tcW w:w="1389" w:type="dxa"/>
            <w:vMerge/>
          </w:tcPr>
          <w:p w14:paraId="04EEA6BD" w14:textId="77777777" w:rsidR="009246C7" w:rsidRPr="00491208" w:rsidRDefault="009246C7" w:rsidP="009246C7">
            <w:pPr>
              <w:pStyle w:val="Default"/>
              <w:rPr>
                <w:sz w:val="18"/>
                <w:szCs w:val="18"/>
              </w:rPr>
            </w:pPr>
          </w:p>
        </w:tc>
        <w:tc>
          <w:tcPr>
            <w:tcW w:w="4961" w:type="dxa"/>
            <w:vMerge/>
          </w:tcPr>
          <w:p w14:paraId="527F606C" w14:textId="77777777" w:rsidR="009246C7" w:rsidRPr="00491208" w:rsidRDefault="009246C7" w:rsidP="009246C7">
            <w:pPr>
              <w:pStyle w:val="Default"/>
              <w:rPr>
                <w:sz w:val="18"/>
                <w:szCs w:val="18"/>
              </w:rPr>
            </w:pPr>
          </w:p>
        </w:tc>
        <w:tc>
          <w:tcPr>
            <w:tcW w:w="3828" w:type="dxa"/>
          </w:tcPr>
          <w:p w14:paraId="7BA2FF2D" w14:textId="77777777" w:rsidR="009246C7" w:rsidRPr="00491208" w:rsidRDefault="009246C7" w:rsidP="009246C7">
            <w:pPr>
              <w:pStyle w:val="Default"/>
              <w:rPr>
                <w:sz w:val="18"/>
                <w:szCs w:val="18"/>
              </w:rPr>
            </w:pPr>
            <w:r w:rsidRPr="00491208">
              <w:rPr>
                <w:sz w:val="18"/>
                <w:szCs w:val="18"/>
              </w:rPr>
              <w:t>sociální pojištění</w:t>
            </w:r>
          </w:p>
        </w:tc>
      </w:tr>
      <w:tr w:rsidR="009246C7" w:rsidRPr="00491208" w14:paraId="25651933" w14:textId="77777777" w:rsidTr="0035719F">
        <w:trPr>
          <w:gridBefore w:val="1"/>
          <w:wBefore w:w="29" w:type="dxa"/>
          <w:trHeight w:val="85"/>
        </w:trPr>
        <w:tc>
          <w:tcPr>
            <w:tcW w:w="1389" w:type="dxa"/>
          </w:tcPr>
          <w:p w14:paraId="0621999E" w14:textId="77777777" w:rsidR="009246C7" w:rsidRPr="00491208" w:rsidRDefault="009246C7" w:rsidP="009246C7">
            <w:pPr>
              <w:pStyle w:val="Default"/>
              <w:rPr>
                <w:sz w:val="18"/>
                <w:szCs w:val="18"/>
              </w:rPr>
            </w:pPr>
            <w:r w:rsidRPr="00491208">
              <w:rPr>
                <w:sz w:val="18"/>
                <w:szCs w:val="18"/>
              </w:rPr>
              <w:t>1.5.</w:t>
            </w:r>
          </w:p>
        </w:tc>
        <w:tc>
          <w:tcPr>
            <w:tcW w:w="4961" w:type="dxa"/>
          </w:tcPr>
          <w:p w14:paraId="520EECA8" w14:textId="77777777" w:rsidR="009246C7" w:rsidRPr="00491208" w:rsidRDefault="009246C7" w:rsidP="009246C7">
            <w:pPr>
              <w:pStyle w:val="Default"/>
              <w:rPr>
                <w:sz w:val="18"/>
                <w:szCs w:val="18"/>
              </w:rPr>
            </w:pPr>
            <w:r w:rsidRPr="00491208">
              <w:rPr>
                <w:sz w:val="18"/>
                <w:szCs w:val="18"/>
              </w:rPr>
              <w:t>skončení služebního poměru</w:t>
            </w:r>
          </w:p>
        </w:tc>
        <w:tc>
          <w:tcPr>
            <w:tcW w:w="3828" w:type="dxa"/>
          </w:tcPr>
          <w:p w14:paraId="2199D3F5" w14:textId="77777777" w:rsidR="009246C7" w:rsidRPr="00491208" w:rsidRDefault="009246C7" w:rsidP="009246C7">
            <w:pPr>
              <w:pStyle w:val="Default"/>
              <w:rPr>
                <w:sz w:val="18"/>
                <w:szCs w:val="18"/>
              </w:rPr>
            </w:pPr>
            <w:r w:rsidRPr="00491208">
              <w:rPr>
                <w:sz w:val="18"/>
                <w:szCs w:val="18"/>
              </w:rPr>
              <w:t>nástupy a výstupy</w:t>
            </w:r>
          </w:p>
        </w:tc>
      </w:tr>
      <w:tr w:rsidR="009246C7" w:rsidRPr="00491208" w14:paraId="7176B81F" w14:textId="77777777" w:rsidTr="0035719F">
        <w:trPr>
          <w:gridBefore w:val="1"/>
          <w:wBefore w:w="29" w:type="dxa"/>
          <w:trHeight w:val="85"/>
        </w:trPr>
        <w:tc>
          <w:tcPr>
            <w:tcW w:w="1389" w:type="dxa"/>
          </w:tcPr>
          <w:p w14:paraId="32848009" w14:textId="77777777" w:rsidR="009246C7" w:rsidRPr="00491208" w:rsidRDefault="009246C7" w:rsidP="009246C7">
            <w:pPr>
              <w:pStyle w:val="Default"/>
              <w:rPr>
                <w:sz w:val="18"/>
                <w:szCs w:val="18"/>
              </w:rPr>
            </w:pPr>
          </w:p>
        </w:tc>
        <w:tc>
          <w:tcPr>
            <w:tcW w:w="4961" w:type="dxa"/>
          </w:tcPr>
          <w:p w14:paraId="2030B030" w14:textId="77777777" w:rsidR="009246C7" w:rsidRPr="00491208" w:rsidRDefault="009246C7" w:rsidP="009246C7">
            <w:pPr>
              <w:pStyle w:val="Default"/>
              <w:rPr>
                <w:sz w:val="18"/>
                <w:szCs w:val="18"/>
              </w:rPr>
            </w:pPr>
          </w:p>
        </w:tc>
        <w:tc>
          <w:tcPr>
            <w:tcW w:w="3828" w:type="dxa"/>
          </w:tcPr>
          <w:p w14:paraId="06E3EFE4" w14:textId="77777777" w:rsidR="009246C7" w:rsidRPr="00491208" w:rsidRDefault="009246C7" w:rsidP="009246C7">
            <w:pPr>
              <w:pStyle w:val="Default"/>
              <w:rPr>
                <w:sz w:val="18"/>
                <w:szCs w:val="18"/>
              </w:rPr>
            </w:pPr>
            <w:r w:rsidRPr="00491208">
              <w:rPr>
                <w:sz w:val="18"/>
                <w:szCs w:val="18"/>
              </w:rPr>
              <w:t>lékařské prohlídky</w:t>
            </w:r>
          </w:p>
        </w:tc>
      </w:tr>
      <w:tr w:rsidR="009246C7" w:rsidRPr="00491208" w14:paraId="6DC749B7" w14:textId="77777777" w:rsidTr="0035719F">
        <w:trPr>
          <w:gridBefore w:val="1"/>
          <w:wBefore w:w="29" w:type="dxa"/>
          <w:trHeight w:val="85"/>
        </w:trPr>
        <w:tc>
          <w:tcPr>
            <w:tcW w:w="1389" w:type="dxa"/>
          </w:tcPr>
          <w:p w14:paraId="7282633D" w14:textId="77777777" w:rsidR="009246C7" w:rsidRPr="00491208" w:rsidRDefault="009246C7" w:rsidP="009246C7">
            <w:pPr>
              <w:pStyle w:val="Default"/>
              <w:rPr>
                <w:sz w:val="18"/>
                <w:szCs w:val="18"/>
              </w:rPr>
            </w:pPr>
          </w:p>
        </w:tc>
        <w:tc>
          <w:tcPr>
            <w:tcW w:w="4961" w:type="dxa"/>
          </w:tcPr>
          <w:p w14:paraId="0F25FD3F" w14:textId="77777777" w:rsidR="009246C7" w:rsidRPr="00491208" w:rsidRDefault="009246C7" w:rsidP="009246C7">
            <w:pPr>
              <w:pStyle w:val="Default"/>
              <w:rPr>
                <w:sz w:val="18"/>
                <w:szCs w:val="18"/>
              </w:rPr>
            </w:pPr>
          </w:p>
        </w:tc>
        <w:tc>
          <w:tcPr>
            <w:tcW w:w="3828" w:type="dxa"/>
          </w:tcPr>
          <w:p w14:paraId="3F710485" w14:textId="77777777" w:rsidR="009246C7" w:rsidRPr="00491208" w:rsidRDefault="009246C7" w:rsidP="009246C7">
            <w:pPr>
              <w:pStyle w:val="Default"/>
              <w:rPr>
                <w:sz w:val="18"/>
                <w:szCs w:val="18"/>
              </w:rPr>
            </w:pPr>
            <w:r w:rsidRPr="00491208">
              <w:rPr>
                <w:sz w:val="18"/>
                <w:szCs w:val="18"/>
              </w:rPr>
              <w:t>evidenční list důchodového pojištění</w:t>
            </w:r>
          </w:p>
        </w:tc>
      </w:tr>
      <w:tr w:rsidR="009246C7" w:rsidRPr="00491208" w14:paraId="602F3308" w14:textId="77777777" w:rsidTr="0035719F">
        <w:trPr>
          <w:gridBefore w:val="1"/>
          <w:wBefore w:w="29" w:type="dxa"/>
          <w:trHeight w:val="85"/>
        </w:trPr>
        <w:tc>
          <w:tcPr>
            <w:tcW w:w="1389" w:type="dxa"/>
          </w:tcPr>
          <w:p w14:paraId="1163E4CC" w14:textId="77777777" w:rsidR="009246C7" w:rsidRPr="00491208" w:rsidRDefault="009246C7" w:rsidP="009246C7">
            <w:pPr>
              <w:pStyle w:val="Default"/>
              <w:rPr>
                <w:sz w:val="18"/>
                <w:szCs w:val="18"/>
              </w:rPr>
            </w:pPr>
            <w:r w:rsidRPr="00491208">
              <w:rPr>
                <w:sz w:val="18"/>
                <w:szCs w:val="18"/>
              </w:rPr>
              <w:t>1.6.</w:t>
            </w:r>
          </w:p>
        </w:tc>
        <w:tc>
          <w:tcPr>
            <w:tcW w:w="4961" w:type="dxa"/>
          </w:tcPr>
          <w:p w14:paraId="404D2E91" w14:textId="77777777" w:rsidR="009246C7" w:rsidRPr="00491208" w:rsidRDefault="009246C7" w:rsidP="009246C7">
            <w:pPr>
              <w:pStyle w:val="Default"/>
              <w:rPr>
                <w:sz w:val="18"/>
                <w:szCs w:val="18"/>
              </w:rPr>
            </w:pPr>
            <w:r w:rsidRPr="00491208">
              <w:rPr>
                <w:sz w:val="18"/>
                <w:szCs w:val="18"/>
              </w:rPr>
              <w:t>kázeňské odměny a kázeňské tresty</w:t>
            </w:r>
          </w:p>
        </w:tc>
        <w:tc>
          <w:tcPr>
            <w:tcW w:w="3828" w:type="dxa"/>
          </w:tcPr>
          <w:p w14:paraId="6C003CF3" w14:textId="77777777" w:rsidR="009246C7" w:rsidRPr="00491208" w:rsidRDefault="009246C7" w:rsidP="009246C7">
            <w:pPr>
              <w:pStyle w:val="Default"/>
              <w:rPr>
                <w:sz w:val="18"/>
                <w:szCs w:val="18"/>
              </w:rPr>
            </w:pPr>
            <w:r w:rsidRPr="00491208">
              <w:rPr>
                <w:sz w:val="18"/>
                <w:szCs w:val="18"/>
              </w:rPr>
              <w:t>kázeňské tresty</w:t>
            </w:r>
          </w:p>
        </w:tc>
      </w:tr>
      <w:tr w:rsidR="009246C7" w:rsidRPr="00491208" w14:paraId="0D10E36C" w14:textId="77777777" w:rsidTr="0035719F">
        <w:trPr>
          <w:gridBefore w:val="1"/>
          <w:wBefore w:w="29" w:type="dxa"/>
          <w:trHeight w:val="85"/>
        </w:trPr>
        <w:tc>
          <w:tcPr>
            <w:tcW w:w="1389" w:type="dxa"/>
          </w:tcPr>
          <w:p w14:paraId="0DC5A462" w14:textId="77777777" w:rsidR="009246C7" w:rsidRPr="00491208" w:rsidRDefault="009246C7" w:rsidP="009246C7">
            <w:pPr>
              <w:pStyle w:val="Default"/>
              <w:rPr>
                <w:sz w:val="18"/>
                <w:szCs w:val="18"/>
              </w:rPr>
            </w:pPr>
          </w:p>
        </w:tc>
        <w:tc>
          <w:tcPr>
            <w:tcW w:w="4961" w:type="dxa"/>
          </w:tcPr>
          <w:p w14:paraId="723FFB58" w14:textId="77777777" w:rsidR="009246C7" w:rsidRPr="00491208" w:rsidRDefault="009246C7" w:rsidP="009246C7">
            <w:pPr>
              <w:pStyle w:val="Default"/>
              <w:rPr>
                <w:sz w:val="18"/>
                <w:szCs w:val="18"/>
              </w:rPr>
            </w:pPr>
          </w:p>
        </w:tc>
        <w:tc>
          <w:tcPr>
            <w:tcW w:w="3828" w:type="dxa"/>
          </w:tcPr>
          <w:p w14:paraId="1B9A6492" w14:textId="77777777" w:rsidR="009246C7" w:rsidRPr="00491208" w:rsidRDefault="009246C7" w:rsidP="009246C7">
            <w:pPr>
              <w:pStyle w:val="Default"/>
              <w:rPr>
                <w:sz w:val="18"/>
                <w:szCs w:val="18"/>
              </w:rPr>
            </w:pPr>
            <w:r w:rsidRPr="00491208">
              <w:rPr>
                <w:sz w:val="18"/>
                <w:szCs w:val="18"/>
              </w:rPr>
              <w:t>kázeňské odměny</w:t>
            </w:r>
          </w:p>
        </w:tc>
      </w:tr>
      <w:tr w:rsidR="009246C7" w:rsidRPr="00491208" w14:paraId="08760960" w14:textId="77777777" w:rsidTr="0035719F">
        <w:trPr>
          <w:gridBefore w:val="1"/>
          <w:wBefore w:w="29" w:type="dxa"/>
          <w:trHeight w:val="85"/>
        </w:trPr>
        <w:tc>
          <w:tcPr>
            <w:tcW w:w="1389" w:type="dxa"/>
          </w:tcPr>
          <w:p w14:paraId="5BF16A6B" w14:textId="77777777" w:rsidR="009246C7" w:rsidRPr="00491208" w:rsidRDefault="009246C7" w:rsidP="009246C7">
            <w:pPr>
              <w:pStyle w:val="Default"/>
              <w:rPr>
                <w:sz w:val="18"/>
                <w:szCs w:val="18"/>
              </w:rPr>
            </w:pPr>
            <w:r w:rsidRPr="00491208">
              <w:rPr>
                <w:sz w:val="18"/>
                <w:szCs w:val="18"/>
              </w:rPr>
              <w:t>1.7.</w:t>
            </w:r>
          </w:p>
        </w:tc>
        <w:tc>
          <w:tcPr>
            <w:tcW w:w="4961" w:type="dxa"/>
          </w:tcPr>
          <w:p w14:paraId="578C6FF3" w14:textId="77777777" w:rsidR="009246C7" w:rsidRPr="00491208" w:rsidRDefault="009246C7" w:rsidP="009246C7">
            <w:pPr>
              <w:pStyle w:val="Default"/>
              <w:rPr>
                <w:sz w:val="18"/>
                <w:szCs w:val="18"/>
              </w:rPr>
            </w:pPr>
            <w:r w:rsidRPr="00491208">
              <w:rPr>
                <w:sz w:val="18"/>
                <w:szCs w:val="18"/>
              </w:rPr>
              <w:t>doba služby, služební pohotovost a doba odpočinku</w:t>
            </w:r>
          </w:p>
        </w:tc>
        <w:tc>
          <w:tcPr>
            <w:tcW w:w="3828" w:type="dxa"/>
          </w:tcPr>
          <w:p w14:paraId="41AF9864" w14:textId="77777777" w:rsidR="009246C7" w:rsidRPr="00491208" w:rsidRDefault="009246C7" w:rsidP="009246C7">
            <w:pPr>
              <w:pStyle w:val="Default"/>
              <w:rPr>
                <w:sz w:val="18"/>
                <w:szCs w:val="18"/>
              </w:rPr>
            </w:pPr>
            <w:r w:rsidRPr="00491208">
              <w:rPr>
                <w:sz w:val="18"/>
                <w:szCs w:val="18"/>
              </w:rPr>
              <w:t>fyzický, přepočtený stav</w:t>
            </w:r>
          </w:p>
        </w:tc>
      </w:tr>
      <w:tr w:rsidR="009246C7" w:rsidRPr="00491208" w14:paraId="43135530" w14:textId="77777777" w:rsidTr="0035719F">
        <w:trPr>
          <w:gridBefore w:val="1"/>
          <w:wBefore w:w="29" w:type="dxa"/>
          <w:trHeight w:val="85"/>
        </w:trPr>
        <w:tc>
          <w:tcPr>
            <w:tcW w:w="1389" w:type="dxa"/>
          </w:tcPr>
          <w:p w14:paraId="33526192" w14:textId="77777777" w:rsidR="009246C7" w:rsidRPr="00491208" w:rsidRDefault="009246C7" w:rsidP="009246C7">
            <w:pPr>
              <w:pStyle w:val="Default"/>
              <w:rPr>
                <w:sz w:val="18"/>
                <w:szCs w:val="18"/>
              </w:rPr>
            </w:pPr>
          </w:p>
        </w:tc>
        <w:tc>
          <w:tcPr>
            <w:tcW w:w="4961" w:type="dxa"/>
          </w:tcPr>
          <w:p w14:paraId="7A75F2A1" w14:textId="77777777" w:rsidR="009246C7" w:rsidRPr="00491208" w:rsidRDefault="009246C7" w:rsidP="009246C7">
            <w:pPr>
              <w:pStyle w:val="Default"/>
              <w:rPr>
                <w:sz w:val="18"/>
                <w:szCs w:val="18"/>
              </w:rPr>
            </w:pPr>
          </w:p>
        </w:tc>
        <w:tc>
          <w:tcPr>
            <w:tcW w:w="3828" w:type="dxa"/>
          </w:tcPr>
          <w:p w14:paraId="19EA0D77" w14:textId="77777777" w:rsidR="009246C7" w:rsidRPr="00491208" w:rsidRDefault="009246C7" w:rsidP="009246C7">
            <w:pPr>
              <w:pStyle w:val="Default"/>
              <w:rPr>
                <w:sz w:val="18"/>
                <w:szCs w:val="18"/>
              </w:rPr>
            </w:pPr>
            <w:r w:rsidRPr="00491208">
              <w:rPr>
                <w:sz w:val="18"/>
                <w:szCs w:val="18"/>
              </w:rPr>
              <w:t xml:space="preserve">fond </w:t>
            </w:r>
            <w:proofErr w:type="spellStart"/>
            <w:r w:rsidRPr="00491208">
              <w:rPr>
                <w:sz w:val="18"/>
                <w:szCs w:val="18"/>
              </w:rPr>
              <w:t>prac</w:t>
            </w:r>
            <w:proofErr w:type="spellEnd"/>
            <w:r w:rsidRPr="00491208">
              <w:rPr>
                <w:sz w:val="18"/>
                <w:szCs w:val="18"/>
              </w:rPr>
              <w:t>. doby</w:t>
            </w:r>
          </w:p>
        </w:tc>
      </w:tr>
      <w:tr w:rsidR="009246C7" w:rsidRPr="00491208" w14:paraId="66F78267" w14:textId="77777777" w:rsidTr="0035719F">
        <w:trPr>
          <w:gridBefore w:val="1"/>
          <w:wBefore w:w="29" w:type="dxa"/>
          <w:trHeight w:val="85"/>
        </w:trPr>
        <w:tc>
          <w:tcPr>
            <w:tcW w:w="1389" w:type="dxa"/>
          </w:tcPr>
          <w:p w14:paraId="57B7ECCD" w14:textId="77777777" w:rsidR="009246C7" w:rsidRPr="00491208" w:rsidRDefault="009246C7" w:rsidP="009246C7">
            <w:pPr>
              <w:pStyle w:val="Default"/>
              <w:rPr>
                <w:sz w:val="18"/>
                <w:szCs w:val="18"/>
              </w:rPr>
            </w:pPr>
          </w:p>
        </w:tc>
        <w:tc>
          <w:tcPr>
            <w:tcW w:w="4961" w:type="dxa"/>
          </w:tcPr>
          <w:p w14:paraId="4604508F" w14:textId="77777777" w:rsidR="009246C7" w:rsidRPr="00491208" w:rsidRDefault="009246C7" w:rsidP="009246C7">
            <w:pPr>
              <w:pStyle w:val="Default"/>
              <w:rPr>
                <w:sz w:val="18"/>
                <w:szCs w:val="18"/>
              </w:rPr>
            </w:pPr>
          </w:p>
        </w:tc>
        <w:tc>
          <w:tcPr>
            <w:tcW w:w="3828" w:type="dxa"/>
          </w:tcPr>
          <w:p w14:paraId="2E9360DB" w14:textId="77777777" w:rsidR="009246C7" w:rsidRPr="00491208" w:rsidRDefault="009246C7" w:rsidP="009246C7">
            <w:pPr>
              <w:pStyle w:val="Default"/>
              <w:rPr>
                <w:sz w:val="18"/>
                <w:szCs w:val="18"/>
              </w:rPr>
            </w:pPr>
            <w:r w:rsidRPr="00491208">
              <w:rPr>
                <w:sz w:val="18"/>
                <w:szCs w:val="18"/>
              </w:rPr>
              <w:t>pracovní vztah a pracovní doba</w:t>
            </w:r>
          </w:p>
        </w:tc>
      </w:tr>
      <w:tr w:rsidR="009246C7" w:rsidRPr="00491208" w14:paraId="5DDE32B1" w14:textId="77777777" w:rsidTr="0035719F">
        <w:trPr>
          <w:gridBefore w:val="1"/>
          <w:wBefore w:w="29" w:type="dxa"/>
          <w:trHeight w:val="85"/>
        </w:trPr>
        <w:tc>
          <w:tcPr>
            <w:tcW w:w="1389" w:type="dxa"/>
          </w:tcPr>
          <w:p w14:paraId="4052A93F" w14:textId="77777777" w:rsidR="009246C7" w:rsidRPr="00491208" w:rsidRDefault="009246C7" w:rsidP="009246C7">
            <w:pPr>
              <w:pStyle w:val="Default"/>
              <w:rPr>
                <w:sz w:val="18"/>
                <w:szCs w:val="18"/>
              </w:rPr>
            </w:pPr>
            <w:r w:rsidRPr="00491208">
              <w:rPr>
                <w:sz w:val="18"/>
                <w:szCs w:val="18"/>
              </w:rPr>
              <w:t>1.8.</w:t>
            </w:r>
          </w:p>
        </w:tc>
        <w:tc>
          <w:tcPr>
            <w:tcW w:w="4961" w:type="dxa"/>
          </w:tcPr>
          <w:p w14:paraId="3E33AB15" w14:textId="77777777" w:rsidR="009246C7" w:rsidRPr="00491208" w:rsidRDefault="009246C7" w:rsidP="009246C7">
            <w:pPr>
              <w:pStyle w:val="Default"/>
              <w:rPr>
                <w:sz w:val="18"/>
                <w:szCs w:val="18"/>
              </w:rPr>
            </w:pPr>
            <w:r w:rsidRPr="00491208">
              <w:rPr>
                <w:sz w:val="18"/>
                <w:szCs w:val="18"/>
              </w:rPr>
              <w:t>dovolená</w:t>
            </w:r>
          </w:p>
        </w:tc>
        <w:tc>
          <w:tcPr>
            <w:tcW w:w="3828" w:type="dxa"/>
          </w:tcPr>
          <w:p w14:paraId="5F370C42" w14:textId="77777777" w:rsidR="009246C7" w:rsidRPr="00491208" w:rsidRDefault="009246C7" w:rsidP="009246C7">
            <w:pPr>
              <w:pStyle w:val="Default"/>
              <w:rPr>
                <w:sz w:val="18"/>
                <w:szCs w:val="18"/>
              </w:rPr>
            </w:pPr>
            <w:r w:rsidRPr="00491208">
              <w:rPr>
                <w:sz w:val="18"/>
                <w:szCs w:val="18"/>
              </w:rPr>
              <w:t>dovolená</w:t>
            </w:r>
          </w:p>
        </w:tc>
      </w:tr>
      <w:tr w:rsidR="009246C7" w:rsidRPr="00491208" w14:paraId="7241C7D5" w14:textId="77777777" w:rsidTr="0035719F">
        <w:trPr>
          <w:gridBefore w:val="1"/>
          <w:wBefore w:w="29" w:type="dxa"/>
          <w:trHeight w:val="85"/>
        </w:trPr>
        <w:tc>
          <w:tcPr>
            <w:tcW w:w="1389" w:type="dxa"/>
            <w:vMerge w:val="restart"/>
          </w:tcPr>
          <w:p w14:paraId="304B8DAA" w14:textId="77777777" w:rsidR="009246C7" w:rsidRPr="00491208" w:rsidRDefault="009246C7" w:rsidP="009246C7">
            <w:pPr>
              <w:pStyle w:val="Default"/>
              <w:rPr>
                <w:sz w:val="18"/>
                <w:szCs w:val="18"/>
              </w:rPr>
            </w:pPr>
            <w:r w:rsidRPr="00491208">
              <w:rPr>
                <w:sz w:val="18"/>
                <w:szCs w:val="18"/>
              </w:rPr>
              <w:t>1.9.</w:t>
            </w:r>
          </w:p>
        </w:tc>
        <w:tc>
          <w:tcPr>
            <w:tcW w:w="4961" w:type="dxa"/>
            <w:vMerge w:val="restart"/>
          </w:tcPr>
          <w:p w14:paraId="5D8672AC" w14:textId="77777777" w:rsidR="009246C7" w:rsidRPr="00491208" w:rsidRDefault="009246C7" w:rsidP="009246C7">
            <w:pPr>
              <w:pStyle w:val="Default"/>
              <w:rPr>
                <w:sz w:val="18"/>
                <w:szCs w:val="18"/>
              </w:rPr>
            </w:pPr>
            <w:r w:rsidRPr="00491208">
              <w:rPr>
                <w:sz w:val="18"/>
                <w:szCs w:val="18"/>
              </w:rPr>
              <w:t>překážky ve službě</w:t>
            </w:r>
          </w:p>
        </w:tc>
        <w:tc>
          <w:tcPr>
            <w:tcW w:w="3828" w:type="dxa"/>
          </w:tcPr>
          <w:p w14:paraId="09EA0801" w14:textId="77777777" w:rsidR="009246C7" w:rsidRPr="00491208" w:rsidRDefault="009246C7" w:rsidP="009246C7">
            <w:pPr>
              <w:pStyle w:val="Default"/>
              <w:rPr>
                <w:sz w:val="18"/>
                <w:szCs w:val="18"/>
              </w:rPr>
            </w:pPr>
            <w:r w:rsidRPr="00491208">
              <w:rPr>
                <w:sz w:val="18"/>
                <w:szCs w:val="18"/>
              </w:rPr>
              <w:t>náhrady mezd (průměrný výdělek)</w:t>
            </w:r>
          </w:p>
        </w:tc>
      </w:tr>
      <w:tr w:rsidR="009246C7" w:rsidRPr="00491208" w14:paraId="1A313187" w14:textId="77777777" w:rsidTr="0035719F">
        <w:trPr>
          <w:gridBefore w:val="1"/>
          <w:wBefore w:w="29" w:type="dxa"/>
          <w:trHeight w:val="85"/>
        </w:trPr>
        <w:tc>
          <w:tcPr>
            <w:tcW w:w="1389" w:type="dxa"/>
            <w:vMerge/>
          </w:tcPr>
          <w:p w14:paraId="609C1C6E" w14:textId="77777777" w:rsidR="009246C7" w:rsidRPr="00491208" w:rsidRDefault="009246C7" w:rsidP="009246C7">
            <w:pPr>
              <w:pStyle w:val="Default"/>
              <w:rPr>
                <w:sz w:val="18"/>
                <w:szCs w:val="18"/>
              </w:rPr>
            </w:pPr>
          </w:p>
        </w:tc>
        <w:tc>
          <w:tcPr>
            <w:tcW w:w="4961" w:type="dxa"/>
            <w:vMerge/>
          </w:tcPr>
          <w:p w14:paraId="5FFB9115" w14:textId="77777777" w:rsidR="009246C7" w:rsidRPr="00491208" w:rsidRDefault="009246C7" w:rsidP="009246C7">
            <w:pPr>
              <w:pStyle w:val="Default"/>
              <w:rPr>
                <w:sz w:val="18"/>
                <w:szCs w:val="18"/>
              </w:rPr>
            </w:pPr>
          </w:p>
        </w:tc>
        <w:tc>
          <w:tcPr>
            <w:tcW w:w="3828" w:type="dxa"/>
          </w:tcPr>
          <w:p w14:paraId="50F9CCC3" w14:textId="77777777" w:rsidR="009246C7" w:rsidRPr="00491208" w:rsidRDefault="009246C7" w:rsidP="009246C7">
            <w:pPr>
              <w:pStyle w:val="Default"/>
              <w:rPr>
                <w:sz w:val="18"/>
                <w:szCs w:val="18"/>
              </w:rPr>
            </w:pPr>
            <w:r w:rsidRPr="00491208">
              <w:rPr>
                <w:sz w:val="18"/>
                <w:szCs w:val="18"/>
              </w:rPr>
              <w:t xml:space="preserve">dávky </w:t>
            </w:r>
            <w:proofErr w:type="gramStart"/>
            <w:r w:rsidRPr="00491208">
              <w:rPr>
                <w:sz w:val="18"/>
                <w:szCs w:val="18"/>
              </w:rPr>
              <w:t>NP - vyměřovací</w:t>
            </w:r>
            <w:proofErr w:type="gramEnd"/>
            <w:r w:rsidRPr="00491208">
              <w:rPr>
                <w:sz w:val="18"/>
                <w:szCs w:val="18"/>
              </w:rPr>
              <w:t xml:space="preserve"> základ</w:t>
            </w:r>
          </w:p>
        </w:tc>
      </w:tr>
      <w:tr w:rsidR="009246C7" w:rsidRPr="00491208" w14:paraId="44E644A5" w14:textId="77777777" w:rsidTr="0035719F">
        <w:trPr>
          <w:gridBefore w:val="1"/>
          <w:wBefore w:w="29" w:type="dxa"/>
          <w:trHeight w:val="85"/>
        </w:trPr>
        <w:tc>
          <w:tcPr>
            <w:tcW w:w="1389" w:type="dxa"/>
            <w:vMerge/>
          </w:tcPr>
          <w:p w14:paraId="6C45D5F7" w14:textId="77777777" w:rsidR="009246C7" w:rsidRPr="00491208" w:rsidRDefault="009246C7" w:rsidP="009246C7">
            <w:pPr>
              <w:pStyle w:val="Default"/>
              <w:rPr>
                <w:sz w:val="18"/>
                <w:szCs w:val="18"/>
              </w:rPr>
            </w:pPr>
          </w:p>
        </w:tc>
        <w:tc>
          <w:tcPr>
            <w:tcW w:w="4961" w:type="dxa"/>
            <w:vMerge/>
          </w:tcPr>
          <w:p w14:paraId="4E2E6156" w14:textId="77777777" w:rsidR="009246C7" w:rsidRPr="00491208" w:rsidRDefault="009246C7" w:rsidP="009246C7">
            <w:pPr>
              <w:pStyle w:val="Default"/>
              <w:rPr>
                <w:sz w:val="18"/>
                <w:szCs w:val="18"/>
              </w:rPr>
            </w:pPr>
          </w:p>
        </w:tc>
        <w:tc>
          <w:tcPr>
            <w:tcW w:w="3828" w:type="dxa"/>
          </w:tcPr>
          <w:p w14:paraId="6458FCC7" w14:textId="77777777" w:rsidR="009246C7" w:rsidRPr="00491208" w:rsidRDefault="009246C7" w:rsidP="009246C7">
            <w:pPr>
              <w:pStyle w:val="Default"/>
              <w:rPr>
                <w:sz w:val="18"/>
                <w:szCs w:val="18"/>
              </w:rPr>
            </w:pPr>
            <w:r w:rsidRPr="00491208">
              <w:rPr>
                <w:sz w:val="18"/>
                <w:szCs w:val="18"/>
              </w:rPr>
              <w:t>průběh dávek NP</w:t>
            </w:r>
          </w:p>
        </w:tc>
      </w:tr>
      <w:tr w:rsidR="009246C7" w:rsidRPr="00491208" w14:paraId="190A4F15" w14:textId="77777777" w:rsidTr="0035719F">
        <w:trPr>
          <w:gridBefore w:val="1"/>
          <w:wBefore w:w="29" w:type="dxa"/>
          <w:trHeight w:val="85"/>
        </w:trPr>
        <w:tc>
          <w:tcPr>
            <w:tcW w:w="1389" w:type="dxa"/>
            <w:vMerge/>
          </w:tcPr>
          <w:p w14:paraId="50E44C6D" w14:textId="77777777" w:rsidR="009246C7" w:rsidRPr="00491208" w:rsidRDefault="009246C7" w:rsidP="009246C7">
            <w:pPr>
              <w:pStyle w:val="Default"/>
              <w:rPr>
                <w:sz w:val="18"/>
                <w:szCs w:val="18"/>
              </w:rPr>
            </w:pPr>
          </w:p>
        </w:tc>
        <w:tc>
          <w:tcPr>
            <w:tcW w:w="4961" w:type="dxa"/>
            <w:vMerge/>
          </w:tcPr>
          <w:p w14:paraId="6154CD4F" w14:textId="77777777" w:rsidR="009246C7" w:rsidRPr="00491208" w:rsidRDefault="009246C7" w:rsidP="009246C7">
            <w:pPr>
              <w:pStyle w:val="Default"/>
              <w:rPr>
                <w:sz w:val="18"/>
                <w:szCs w:val="18"/>
              </w:rPr>
            </w:pPr>
          </w:p>
        </w:tc>
        <w:tc>
          <w:tcPr>
            <w:tcW w:w="3828" w:type="dxa"/>
          </w:tcPr>
          <w:p w14:paraId="0D553621" w14:textId="77777777" w:rsidR="009246C7" w:rsidRPr="00491208" w:rsidRDefault="009246C7" w:rsidP="009246C7">
            <w:pPr>
              <w:pStyle w:val="Default"/>
              <w:rPr>
                <w:sz w:val="18"/>
                <w:szCs w:val="18"/>
              </w:rPr>
            </w:pPr>
            <w:r w:rsidRPr="00491208">
              <w:rPr>
                <w:sz w:val="18"/>
                <w:szCs w:val="18"/>
              </w:rPr>
              <w:t xml:space="preserve">průběh dávek </w:t>
            </w:r>
            <w:proofErr w:type="gramStart"/>
            <w:r w:rsidRPr="00491208">
              <w:rPr>
                <w:sz w:val="18"/>
                <w:szCs w:val="18"/>
              </w:rPr>
              <w:t>NP - období</w:t>
            </w:r>
            <w:proofErr w:type="gramEnd"/>
          </w:p>
        </w:tc>
      </w:tr>
      <w:tr w:rsidR="009246C7" w:rsidRPr="00491208" w14:paraId="089CAA0D" w14:textId="77777777" w:rsidTr="0035719F">
        <w:trPr>
          <w:gridBefore w:val="1"/>
          <w:wBefore w:w="29" w:type="dxa"/>
          <w:trHeight w:val="85"/>
        </w:trPr>
        <w:tc>
          <w:tcPr>
            <w:tcW w:w="1389" w:type="dxa"/>
            <w:vMerge/>
          </w:tcPr>
          <w:p w14:paraId="3B8889DB" w14:textId="77777777" w:rsidR="009246C7" w:rsidRPr="00491208" w:rsidRDefault="009246C7" w:rsidP="009246C7">
            <w:pPr>
              <w:pStyle w:val="Default"/>
              <w:rPr>
                <w:sz w:val="18"/>
                <w:szCs w:val="18"/>
              </w:rPr>
            </w:pPr>
          </w:p>
        </w:tc>
        <w:tc>
          <w:tcPr>
            <w:tcW w:w="4961" w:type="dxa"/>
            <w:vMerge/>
          </w:tcPr>
          <w:p w14:paraId="001D7D5D" w14:textId="77777777" w:rsidR="009246C7" w:rsidRPr="00491208" w:rsidRDefault="009246C7" w:rsidP="009246C7">
            <w:pPr>
              <w:pStyle w:val="Default"/>
              <w:rPr>
                <w:sz w:val="18"/>
                <w:szCs w:val="18"/>
              </w:rPr>
            </w:pPr>
          </w:p>
        </w:tc>
        <w:tc>
          <w:tcPr>
            <w:tcW w:w="3828" w:type="dxa"/>
          </w:tcPr>
          <w:p w14:paraId="065F145B" w14:textId="77777777" w:rsidR="009246C7" w:rsidRPr="00491208" w:rsidRDefault="009246C7" w:rsidP="009246C7">
            <w:pPr>
              <w:pStyle w:val="Default"/>
              <w:rPr>
                <w:sz w:val="18"/>
                <w:szCs w:val="18"/>
              </w:rPr>
            </w:pPr>
            <w:r w:rsidRPr="00491208">
              <w:rPr>
                <w:sz w:val="18"/>
                <w:szCs w:val="18"/>
              </w:rPr>
              <w:t>podpůrčí doba</w:t>
            </w:r>
          </w:p>
        </w:tc>
      </w:tr>
      <w:tr w:rsidR="009246C7" w:rsidRPr="00491208" w14:paraId="2DC77E03" w14:textId="77777777" w:rsidTr="0035719F">
        <w:trPr>
          <w:gridBefore w:val="1"/>
          <w:wBefore w:w="29" w:type="dxa"/>
          <w:trHeight w:val="85"/>
        </w:trPr>
        <w:tc>
          <w:tcPr>
            <w:tcW w:w="1389" w:type="dxa"/>
          </w:tcPr>
          <w:p w14:paraId="7D345F0A" w14:textId="77777777" w:rsidR="009246C7" w:rsidRPr="00491208" w:rsidRDefault="009246C7" w:rsidP="009246C7">
            <w:pPr>
              <w:pStyle w:val="Default"/>
              <w:rPr>
                <w:sz w:val="18"/>
                <w:szCs w:val="18"/>
              </w:rPr>
            </w:pPr>
            <w:r w:rsidRPr="00491208">
              <w:rPr>
                <w:sz w:val="18"/>
                <w:szCs w:val="18"/>
              </w:rPr>
              <w:t>1.10.</w:t>
            </w:r>
          </w:p>
        </w:tc>
        <w:tc>
          <w:tcPr>
            <w:tcW w:w="4961" w:type="dxa"/>
          </w:tcPr>
          <w:p w14:paraId="5D2F03FF" w14:textId="77777777" w:rsidR="009246C7" w:rsidRPr="00491208" w:rsidRDefault="009246C7" w:rsidP="009246C7">
            <w:pPr>
              <w:pStyle w:val="Default"/>
              <w:rPr>
                <w:sz w:val="18"/>
                <w:szCs w:val="18"/>
              </w:rPr>
            </w:pPr>
            <w:r w:rsidRPr="00491208">
              <w:rPr>
                <w:sz w:val="18"/>
                <w:szCs w:val="18"/>
              </w:rPr>
              <w:t>odborný rozvoj příslušníků pro potřeby výkonu služby</w:t>
            </w:r>
          </w:p>
        </w:tc>
        <w:tc>
          <w:tcPr>
            <w:tcW w:w="3828" w:type="dxa"/>
          </w:tcPr>
          <w:p w14:paraId="6FB92B85" w14:textId="77777777" w:rsidR="009246C7" w:rsidRPr="00491208" w:rsidRDefault="009246C7" w:rsidP="009246C7">
            <w:pPr>
              <w:pStyle w:val="Default"/>
              <w:rPr>
                <w:sz w:val="18"/>
                <w:szCs w:val="18"/>
              </w:rPr>
            </w:pPr>
          </w:p>
        </w:tc>
      </w:tr>
      <w:tr w:rsidR="009246C7" w:rsidRPr="00491208" w14:paraId="594135E6" w14:textId="77777777" w:rsidTr="0035719F">
        <w:trPr>
          <w:gridBefore w:val="1"/>
          <w:wBefore w:w="29" w:type="dxa"/>
          <w:trHeight w:val="85"/>
        </w:trPr>
        <w:tc>
          <w:tcPr>
            <w:tcW w:w="1389" w:type="dxa"/>
          </w:tcPr>
          <w:p w14:paraId="5939F3C2" w14:textId="77777777" w:rsidR="009246C7" w:rsidRPr="00491208" w:rsidRDefault="009246C7" w:rsidP="009246C7">
            <w:pPr>
              <w:pStyle w:val="Default"/>
              <w:rPr>
                <w:sz w:val="18"/>
                <w:szCs w:val="18"/>
              </w:rPr>
            </w:pPr>
            <w:r w:rsidRPr="00491208">
              <w:rPr>
                <w:sz w:val="18"/>
                <w:szCs w:val="18"/>
              </w:rPr>
              <w:t>1.10.1.</w:t>
            </w:r>
          </w:p>
        </w:tc>
        <w:tc>
          <w:tcPr>
            <w:tcW w:w="4961" w:type="dxa"/>
          </w:tcPr>
          <w:p w14:paraId="1F493BEF" w14:textId="77777777" w:rsidR="009246C7" w:rsidRPr="00491208" w:rsidRDefault="009246C7" w:rsidP="009246C7">
            <w:pPr>
              <w:pStyle w:val="Default"/>
              <w:rPr>
                <w:sz w:val="18"/>
                <w:szCs w:val="18"/>
              </w:rPr>
            </w:pPr>
            <w:r w:rsidRPr="00491208">
              <w:rPr>
                <w:sz w:val="18"/>
                <w:szCs w:val="18"/>
              </w:rPr>
              <w:t>hodnocení příslušníků</w:t>
            </w:r>
          </w:p>
        </w:tc>
        <w:tc>
          <w:tcPr>
            <w:tcW w:w="3828" w:type="dxa"/>
          </w:tcPr>
          <w:p w14:paraId="578D0D39" w14:textId="77777777" w:rsidR="009246C7" w:rsidRPr="00491208" w:rsidRDefault="009246C7" w:rsidP="009246C7">
            <w:pPr>
              <w:pStyle w:val="Default"/>
              <w:rPr>
                <w:sz w:val="18"/>
                <w:szCs w:val="18"/>
              </w:rPr>
            </w:pPr>
            <w:r w:rsidRPr="00491208">
              <w:rPr>
                <w:sz w:val="18"/>
                <w:szCs w:val="18"/>
              </w:rPr>
              <w:t>hodnocení</w:t>
            </w:r>
          </w:p>
        </w:tc>
      </w:tr>
      <w:tr w:rsidR="009246C7" w:rsidRPr="00491208" w14:paraId="33122CEB" w14:textId="77777777" w:rsidTr="0035719F">
        <w:trPr>
          <w:gridBefore w:val="1"/>
          <w:wBefore w:w="29" w:type="dxa"/>
          <w:trHeight w:val="85"/>
        </w:trPr>
        <w:tc>
          <w:tcPr>
            <w:tcW w:w="1389" w:type="dxa"/>
            <w:vMerge w:val="restart"/>
          </w:tcPr>
          <w:p w14:paraId="35BD8B80" w14:textId="77777777" w:rsidR="009246C7" w:rsidRPr="00491208" w:rsidRDefault="009246C7" w:rsidP="009246C7">
            <w:pPr>
              <w:pStyle w:val="Default"/>
              <w:rPr>
                <w:sz w:val="18"/>
                <w:szCs w:val="18"/>
              </w:rPr>
            </w:pPr>
            <w:r w:rsidRPr="00491208">
              <w:rPr>
                <w:sz w:val="18"/>
                <w:szCs w:val="18"/>
              </w:rPr>
              <w:t>1.10.2.</w:t>
            </w:r>
          </w:p>
        </w:tc>
        <w:tc>
          <w:tcPr>
            <w:tcW w:w="4961" w:type="dxa"/>
            <w:vMerge w:val="restart"/>
          </w:tcPr>
          <w:p w14:paraId="439D8A43" w14:textId="77777777" w:rsidR="009246C7" w:rsidRPr="00491208" w:rsidRDefault="009246C7" w:rsidP="009246C7">
            <w:pPr>
              <w:pStyle w:val="Default"/>
              <w:rPr>
                <w:sz w:val="18"/>
                <w:szCs w:val="18"/>
              </w:rPr>
            </w:pPr>
            <w:r w:rsidRPr="00491208">
              <w:rPr>
                <w:sz w:val="18"/>
                <w:szCs w:val="18"/>
              </w:rPr>
              <w:t>prohlubování kvalifikace</w:t>
            </w:r>
          </w:p>
        </w:tc>
        <w:tc>
          <w:tcPr>
            <w:tcW w:w="3828" w:type="dxa"/>
          </w:tcPr>
          <w:p w14:paraId="0DCE013D" w14:textId="77777777" w:rsidR="009246C7" w:rsidRPr="00491208" w:rsidRDefault="009246C7" w:rsidP="009246C7">
            <w:pPr>
              <w:pStyle w:val="Default"/>
              <w:rPr>
                <w:sz w:val="18"/>
                <w:szCs w:val="18"/>
              </w:rPr>
            </w:pPr>
            <w:r w:rsidRPr="00491208">
              <w:rPr>
                <w:sz w:val="18"/>
                <w:szCs w:val="18"/>
              </w:rPr>
              <w:t>jazykové znalosti</w:t>
            </w:r>
          </w:p>
        </w:tc>
      </w:tr>
      <w:tr w:rsidR="009246C7" w:rsidRPr="00491208" w14:paraId="288835D8" w14:textId="77777777" w:rsidTr="0035719F">
        <w:trPr>
          <w:gridBefore w:val="1"/>
          <w:wBefore w:w="29" w:type="dxa"/>
          <w:trHeight w:val="85"/>
        </w:trPr>
        <w:tc>
          <w:tcPr>
            <w:tcW w:w="1389" w:type="dxa"/>
            <w:vMerge/>
          </w:tcPr>
          <w:p w14:paraId="5B521035" w14:textId="77777777" w:rsidR="009246C7" w:rsidRPr="00491208" w:rsidRDefault="009246C7" w:rsidP="009246C7">
            <w:pPr>
              <w:pStyle w:val="Default"/>
              <w:rPr>
                <w:sz w:val="18"/>
                <w:szCs w:val="18"/>
              </w:rPr>
            </w:pPr>
          </w:p>
        </w:tc>
        <w:tc>
          <w:tcPr>
            <w:tcW w:w="4961" w:type="dxa"/>
            <w:vMerge/>
          </w:tcPr>
          <w:p w14:paraId="76449D1D" w14:textId="77777777" w:rsidR="009246C7" w:rsidRPr="00491208" w:rsidRDefault="009246C7" w:rsidP="009246C7">
            <w:pPr>
              <w:pStyle w:val="Default"/>
              <w:rPr>
                <w:sz w:val="18"/>
                <w:szCs w:val="18"/>
              </w:rPr>
            </w:pPr>
          </w:p>
        </w:tc>
        <w:tc>
          <w:tcPr>
            <w:tcW w:w="3828" w:type="dxa"/>
          </w:tcPr>
          <w:p w14:paraId="414C55E6" w14:textId="77777777" w:rsidR="009246C7" w:rsidRPr="00491208" w:rsidRDefault="009246C7" w:rsidP="009246C7">
            <w:pPr>
              <w:pStyle w:val="Default"/>
              <w:rPr>
                <w:sz w:val="18"/>
                <w:szCs w:val="18"/>
              </w:rPr>
            </w:pPr>
            <w:r w:rsidRPr="00491208">
              <w:rPr>
                <w:sz w:val="18"/>
                <w:szCs w:val="18"/>
              </w:rPr>
              <w:t>vzdělávací akce</w:t>
            </w:r>
          </w:p>
        </w:tc>
      </w:tr>
      <w:tr w:rsidR="009246C7" w:rsidRPr="00491208" w14:paraId="2BD2C921" w14:textId="77777777" w:rsidTr="0035719F">
        <w:trPr>
          <w:gridBefore w:val="1"/>
          <w:wBefore w:w="29" w:type="dxa"/>
          <w:trHeight w:val="85"/>
        </w:trPr>
        <w:tc>
          <w:tcPr>
            <w:tcW w:w="1389" w:type="dxa"/>
            <w:vMerge/>
          </w:tcPr>
          <w:p w14:paraId="0C86586B" w14:textId="77777777" w:rsidR="009246C7" w:rsidRPr="00491208" w:rsidRDefault="009246C7" w:rsidP="009246C7">
            <w:pPr>
              <w:pStyle w:val="Default"/>
              <w:rPr>
                <w:sz w:val="18"/>
                <w:szCs w:val="18"/>
              </w:rPr>
            </w:pPr>
          </w:p>
        </w:tc>
        <w:tc>
          <w:tcPr>
            <w:tcW w:w="4961" w:type="dxa"/>
            <w:vMerge/>
          </w:tcPr>
          <w:p w14:paraId="18FAB626" w14:textId="77777777" w:rsidR="009246C7" w:rsidRPr="00491208" w:rsidRDefault="009246C7" w:rsidP="009246C7">
            <w:pPr>
              <w:pStyle w:val="Default"/>
              <w:rPr>
                <w:sz w:val="18"/>
                <w:szCs w:val="18"/>
              </w:rPr>
            </w:pPr>
          </w:p>
        </w:tc>
        <w:tc>
          <w:tcPr>
            <w:tcW w:w="3828" w:type="dxa"/>
          </w:tcPr>
          <w:p w14:paraId="652A88E6" w14:textId="77777777" w:rsidR="009246C7" w:rsidRPr="00491208" w:rsidRDefault="009246C7" w:rsidP="009246C7">
            <w:pPr>
              <w:pStyle w:val="Default"/>
              <w:rPr>
                <w:sz w:val="18"/>
                <w:szCs w:val="18"/>
              </w:rPr>
            </w:pPr>
            <w:r w:rsidRPr="00491208">
              <w:rPr>
                <w:sz w:val="18"/>
                <w:szCs w:val="18"/>
              </w:rPr>
              <w:t>požadované odborné vzdělání</w:t>
            </w:r>
          </w:p>
        </w:tc>
      </w:tr>
      <w:tr w:rsidR="009246C7" w:rsidRPr="00491208" w14:paraId="7705F8A4" w14:textId="77777777" w:rsidTr="0035719F">
        <w:trPr>
          <w:gridBefore w:val="1"/>
          <w:wBefore w:w="29" w:type="dxa"/>
          <w:trHeight w:val="85"/>
        </w:trPr>
        <w:tc>
          <w:tcPr>
            <w:tcW w:w="1389" w:type="dxa"/>
            <w:vMerge/>
          </w:tcPr>
          <w:p w14:paraId="507ACE34" w14:textId="77777777" w:rsidR="009246C7" w:rsidRPr="00491208" w:rsidRDefault="009246C7" w:rsidP="009246C7">
            <w:pPr>
              <w:pStyle w:val="Default"/>
              <w:rPr>
                <w:sz w:val="18"/>
                <w:szCs w:val="18"/>
              </w:rPr>
            </w:pPr>
          </w:p>
        </w:tc>
        <w:tc>
          <w:tcPr>
            <w:tcW w:w="4961" w:type="dxa"/>
            <w:vMerge/>
          </w:tcPr>
          <w:p w14:paraId="12458B38" w14:textId="77777777" w:rsidR="009246C7" w:rsidRPr="00491208" w:rsidRDefault="009246C7" w:rsidP="009246C7">
            <w:pPr>
              <w:pStyle w:val="Default"/>
              <w:rPr>
                <w:sz w:val="18"/>
                <w:szCs w:val="18"/>
              </w:rPr>
            </w:pPr>
          </w:p>
        </w:tc>
        <w:tc>
          <w:tcPr>
            <w:tcW w:w="3828" w:type="dxa"/>
          </w:tcPr>
          <w:p w14:paraId="10FA8D28" w14:textId="77777777" w:rsidR="009246C7" w:rsidRPr="00491208" w:rsidRDefault="009246C7" w:rsidP="009246C7">
            <w:pPr>
              <w:pStyle w:val="Default"/>
              <w:rPr>
                <w:sz w:val="18"/>
                <w:szCs w:val="18"/>
              </w:rPr>
            </w:pPr>
            <w:r w:rsidRPr="00491208">
              <w:rPr>
                <w:sz w:val="18"/>
                <w:szCs w:val="18"/>
              </w:rPr>
              <w:t>závazky k organizaci</w:t>
            </w:r>
          </w:p>
        </w:tc>
      </w:tr>
      <w:tr w:rsidR="009246C7" w:rsidRPr="00491208" w14:paraId="755016A3" w14:textId="77777777" w:rsidTr="0035719F">
        <w:trPr>
          <w:gridBefore w:val="1"/>
          <w:wBefore w:w="29" w:type="dxa"/>
          <w:trHeight w:val="85"/>
        </w:trPr>
        <w:tc>
          <w:tcPr>
            <w:tcW w:w="1389" w:type="dxa"/>
            <w:vMerge w:val="restart"/>
          </w:tcPr>
          <w:p w14:paraId="3B20A5DD" w14:textId="77777777" w:rsidR="009246C7" w:rsidRPr="00491208" w:rsidRDefault="009246C7" w:rsidP="009246C7">
            <w:pPr>
              <w:pStyle w:val="Default"/>
              <w:rPr>
                <w:sz w:val="18"/>
                <w:szCs w:val="18"/>
              </w:rPr>
            </w:pPr>
            <w:r w:rsidRPr="00491208">
              <w:rPr>
                <w:sz w:val="18"/>
                <w:szCs w:val="18"/>
              </w:rPr>
              <w:t>1.10.3.</w:t>
            </w:r>
          </w:p>
        </w:tc>
        <w:tc>
          <w:tcPr>
            <w:tcW w:w="4961" w:type="dxa"/>
            <w:vMerge w:val="restart"/>
          </w:tcPr>
          <w:p w14:paraId="6E87D38B" w14:textId="77777777" w:rsidR="009246C7" w:rsidRPr="00491208" w:rsidRDefault="009246C7" w:rsidP="009246C7">
            <w:pPr>
              <w:pStyle w:val="Default"/>
              <w:rPr>
                <w:sz w:val="18"/>
                <w:szCs w:val="18"/>
              </w:rPr>
            </w:pPr>
            <w:r w:rsidRPr="00491208">
              <w:rPr>
                <w:sz w:val="18"/>
                <w:szCs w:val="18"/>
              </w:rPr>
              <w:t>zvyšování kvalifikace</w:t>
            </w:r>
          </w:p>
        </w:tc>
        <w:tc>
          <w:tcPr>
            <w:tcW w:w="3828" w:type="dxa"/>
          </w:tcPr>
          <w:p w14:paraId="6BCB678A" w14:textId="77777777" w:rsidR="009246C7" w:rsidRPr="00491208" w:rsidRDefault="009246C7" w:rsidP="009246C7">
            <w:pPr>
              <w:pStyle w:val="Default"/>
              <w:rPr>
                <w:sz w:val="18"/>
                <w:szCs w:val="18"/>
              </w:rPr>
            </w:pPr>
            <w:r w:rsidRPr="00491208">
              <w:rPr>
                <w:sz w:val="18"/>
                <w:szCs w:val="18"/>
              </w:rPr>
              <w:t>jazykové znalosti</w:t>
            </w:r>
          </w:p>
        </w:tc>
      </w:tr>
      <w:tr w:rsidR="009246C7" w:rsidRPr="00491208" w14:paraId="099F08B9" w14:textId="77777777" w:rsidTr="0035719F">
        <w:trPr>
          <w:gridBefore w:val="1"/>
          <w:wBefore w:w="29" w:type="dxa"/>
          <w:trHeight w:val="85"/>
        </w:trPr>
        <w:tc>
          <w:tcPr>
            <w:tcW w:w="1389" w:type="dxa"/>
            <w:vMerge/>
          </w:tcPr>
          <w:p w14:paraId="1C814EA6" w14:textId="77777777" w:rsidR="009246C7" w:rsidRPr="00491208" w:rsidRDefault="009246C7" w:rsidP="009246C7">
            <w:pPr>
              <w:pStyle w:val="Default"/>
              <w:rPr>
                <w:sz w:val="18"/>
                <w:szCs w:val="18"/>
              </w:rPr>
            </w:pPr>
          </w:p>
        </w:tc>
        <w:tc>
          <w:tcPr>
            <w:tcW w:w="4961" w:type="dxa"/>
            <w:vMerge/>
          </w:tcPr>
          <w:p w14:paraId="27B2EB48" w14:textId="77777777" w:rsidR="009246C7" w:rsidRPr="00491208" w:rsidRDefault="009246C7" w:rsidP="009246C7">
            <w:pPr>
              <w:pStyle w:val="Default"/>
              <w:rPr>
                <w:sz w:val="18"/>
                <w:szCs w:val="18"/>
              </w:rPr>
            </w:pPr>
          </w:p>
        </w:tc>
        <w:tc>
          <w:tcPr>
            <w:tcW w:w="3828" w:type="dxa"/>
          </w:tcPr>
          <w:p w14:paraId="15F8ECBF" w14:textId="77777777" w:rsidR="009246C7" w:rsidRPr="00491208" w:rsidRDefault="009246C7" w:rsidP="009246C7">
            <w:pPr>
              <w:pStyle w:val="Default"/>
              <w:rPr>
                <w:sz w:val="18"/>
                <w:szCs w:val="18"/>
              </w:rPr>
            </w:pPr>
            <w:r w:rsidRPr="00491208">
              <w:rPr>
                <w:sz w:val="18"/>
                <w:szCs w:val="18"/>
              </w:rPr>
              <w:t>vzdělávací akce</w:t>
            </w:r>
          </w:p>
        </w:tc>
      </w:tr>
      <w:tr w:rsidR="009246C7" w:rsidRPr="00491208" w14:paraId="5CC55FDD" w14:textId="77777777" w:rsidTr="0035719F">
        <w:trPr>
          <w:gridBefore w:val="1"/>
          <w:wBefore w:w="29" w:type="dxa"/>
          <w:trHeight w:val="85"/>
        </w:trPr>
        <w:tc>
          <w:tcPr>
            <w:tcW w:w="1389" w:type="dxa"/>
            <w:vMerge/>
          </w:tcPr>
          <w:p w14:paraId="351E5090" w14:textId="77777777" w:rsidR="009246C7" w:rsidRPr="00491208" w:rsidRDefault="009246C7" w:rsidP="009246C7">
            <w:pPr>
              <w:pStyle w:val="Default"/>
              <w:rPr>
                <w:sz w:val="18"/>
                <w:szCs w:val="18"/>
              </w:rPr>
            </w:pPr>
          </w:p>
        </w:tc>
        <w:tc>
          <w:tcPr>
            <w:tcW w:w="4961" w:type="dxa"/>
            <w:vMerge/>
          </w:tcPr>
          <w:p w14:paraId="6705765B" w14:textId="77777777" w:rsidR="009246C7" w:rsidRPr="00491208" w:rsidRDefault="009246C7" w:rsidP="009246C7">
            <w:pPr>
              <w:pStyle w:val="Default"/>
              <w:rPr>
                <w:sz w:val="18"/>
                <w:szCs w:val="18"/>
              </w:rPr>
            </w:pPr>
          </w:p>
        </w:tc>
        <w:tc>
          <w:tcPr>
            <w:tcW w:w="3828" w:type="dxa"/>
          </w:tcPr>
          <w:p w14:paraId="579A7D4A" w14:textId="77777777" w:rsidR="009246C7" w:rsidRPr="00491208" w:rsidRDefault="009246C7" w:rsidP="009246C7">
            <w:pPr>
              <w:pStyle w:val="Default"/>
              <w:rPr>
                <w:sz w:val="18"/>
                <w:szCs w:val="18"/>
              </w:rPr>
            </w:pPr>
            <w:r w:rsidRPr="00491208">
              <w:rPr>
                <w:sz w:val="18"/>
                <w:szCs w:val="18"/>
              </w:rPr>
              <w:t>požadované odborné vzdělání</w:t>
            </w:r>
          </w:p>
        </w:tc>
      </w:tr>
      <w:tr w:rsidR="009246C7" w:rsidRPr="00491208" w14:paraId="4FB0F9FD" w14:textId="77777777" w:rsidTr="0035719F">
        <w:trPr>
          <w:gridBefore w:val="1"/>
          <w:wBefore w:w="29" w:type="dxa"/>
          <w:trHeight w:val="85"/>
        </w:trPr>
        <w:tc>
          <w:tcPr>
            <w:tcW w:w="1389" w:type="dxa"/>
            <w:vMerge/>
          </w:tcPr>
          <w:p w14:paraId="1AFB9547" w14:textId="77777777" w:rsidR="009246C7" w:rsidRPr="00491208" w:rsidRDefault="009246C7" w:rsidP="009246C7">
            <w:pPr>
              <w:pStyle w:val="Default"/>
              <w:rPr>
                <w:sz w:val="18"/>
                <w:szCs w:val="18"/>
              </w:rPr>
            </w:pPr>
          </w:p>
        </w:tc>
        <w:tc>
          <w:tcPr>
            <w:tcW w:w="4961" w:type="dxa"/>
            <w:vMerge/>
          </w:tcPr>
          <w:p w14:paraId="409A7F2A" w14:textId="77777777" w:rsidR="009246C7" w:rsidRPr="00491208" w:rsidRDefault="009246C7" w:rsidP="009246C7">
            <w:pPr>
              <w:pStyle w:val="Default"/>
              <w:rPr>
                <w:sz w:val="18"/>
                <w:szCs w:val="18"/>
              </w:rPr>
            </w:pPr>
          </w:p>
        </w:tc>
        <w:tc>
          <w:tcPr>
            <w:tcW w:w="3828" w:type="dxa"/>
          </w:tcPr>
          <w:p w14:paraId="020D34D8" w14:textId="77777777" w:rsidR="009246C7" w:rsidRPr="00491208" w:rsidRDefault="009246C7" w:rsidP="009246C7">
            <w:pPr>
              <w:pStyle w:val="Default"/>
              <w:rPr>
                <w:sz w:val="18"/>
                <w:szCs w:val="18"/>
              </w:rPr>
            </w:pPr>
            <w:r w:rsidRPr="00491208">
              <w:rPr>
                <w:sz w:val="18"/>
                <w:szCs w:val="18"/>
              </w:rPr>
              <w:t>závazky k organizaci</w:t>
            </w:r>
          </w:p>
        </w:tc>
      </w:tr>
      <w:tr w:rsidR="009246C7" w:rsidRPr="00491208" w14:paraId="6E5FE1A0" w14:textId="77777777" w:rsidTr="0035719F">
        <w:trPr>
          <w:gridBefore w:val="1"/>
          <w:wBefore w:w="29" w:type="dxa"/>
          <w:trHeight w:val="85"/>
        </w:trPr>
        <w:tc>
          <w:tcPr>
            <w:tcW w:w="1389" w:type="dxa"/>
          </w:tcPr>
          <w:p w14:paraId="53734F9B" w14:textId="77777777" w:rsidR="009246C7" w:rsidRPr="00491208" w:rsidRDefault="009246C7" w:rsidP="009246C7">
            <w:pPr>
              <w:pStyle w:val="Default"/>
              <w:rPr>
                <w:sz w:val="18"/>
                <w:szCs w:val="18"/>
              </w:rPr>
            </w:pPr>
            <w:r w:rsidRPr="00491208">
              <w:rPr>
                <w:sz w:val="18"/>
                <w:szCs w:val="18"/>
              </w:rPr>
              <w:t>1.11.</w:t>
            </w:r>
          </w:p>
        </w:tc>
        <w:tc>
          <w:tcPr>
            <w:tcW w:w="4961" w:type="dxa"/>
          </w:tcPr>
          <w:p w14:paraId="09C1BEFC" w14:textId="77777777" w:rsidR="009246C7" w:rsidRPr="00491208" w:rsidRDefault="009246C7" w:rsidP="009246C7">
            <w:pPr>
              <w:pStyle w:val="Default"/>
              <w:rPr>
                <w:sz w:val="18"/>
                <w:szCs w:val="18"/>
              </w:rPr>
            </w:pPr>
            <w:r w:rsidRPr="00491208">
              <w:rPr>
                <w:sz w:val="18"/>
                <w:szCs w:val="18"/>
              </w:rPr>
              <w:t>ozdravné pobyty</w:t>
            </w:r>
          </w:p>
        </w:tc>
        <w:tc>
          <w:tcPr>
            <w:tcW w:w="3828" w:type="dxa"/>
          </w:tcPr>
          <w:p w14:paraId="68C87C92" w14:textId="77777777" w:rsidR="009246C7" w:rsidRPr="00491208" w:rsidRDefault="009246C7" w:rsidP="009246C7">
            <w:pPr>
              <w:pStyle w:val="Default"/>
              <w:rPr>
                <w:sz w:val="18"/>
                <w:szCs w:val="18"/>
              </w:rPr>
            </w:pPr>
            <w:r w:rsidRPr="00491208">
              <w:rPr>
                <w:sz w:val="18"/>
                <w:szCs w:val="18"/>
              </w:rPr>
              <w:t>rehabilitace</w:t>
            </w:r>
          </w:p>
        </w:tc>
      </w:tr>
      <w:tr w:rsidR="009246C7" w:rsidRPr="00491208" w14:paraId="56BFD3E2" w14:textId="77777777" w:rsidTr="0035719F">
        <w:trPr>
          <w:gridBefore w:val="1"/>
          <w:wBefore w:w="29" w:type="dxa"/>
          <w:trHeight w:val="85"/>
        </w:trPr>
        <w:tc>
          <w:tcPr>
            <w:tcW w:w="1389" w:type="dxa"/>
            <w:vMerge w:val="restart"/>
          </w:tcPr>
          <w:p w14:paraId="6F5FA93D" w14:textId="77777777" w:rsidR="009246C7" w:rsidRPr="00491208" w:rsidRDefault="009246C7" w:rsidP="009246C7">
            <w:pPr>
              <w:pStyle w:val="Default"/>
              <w:rPr>
                <w:sz w:val="18"/>
                <w:szCs w:val="18"/>
              </w:rPr>
            </w:pPr>
            <w:r w:rsidRPr="00491208">
              <w:rPr>
                <w:sz w:val="18"/>
                <w:szCs w:val="18"/>
              </w:rPr>
              <w:t>1.12.</w:t>
            </w:r>
          </w:p>
        </w:tc>
        <w:tc>
          <w:tcPr>
            <w:tcW w:w="4961" w:type="dxa"/>
            <w:vMerge w:val="restart"/>
          </w:tcPr>
          <w:p w14:paraId="43EC7B93" w14:textId="77777777" w:rsidR="009246C7" w:rsidRPr="00491208" w:rsidRDefault="009246C7" w:rsidP="009246C7">
            <w:pPr>
              <w:pStyle w:val="Default"/>
              <w:rPr>
                <w:sz w:val="18"/>
                <w:szCs w:val="18"/>
              </w:rPr>
            </w:pPr>
            <w:r w:rsidRPr="00491208">
              <w:rPr>
                <w:sz w:val="18"/>
                <w:szCs w:val="18"/>
              </w:rPr>
              <w:t>služební úrazy a nemoci z povolání</w:t>
            </w:r>
          </w:p>
        </w:tc>
        <w:tc>
          <w:tcPr>
            <w:tcW w:w="3828" w:type="dxa"/>
          </w:tcPr>
          <w:p w14:paraId="624D9E53" w14:textId="77777777" w:rsidR="009246C7" w:rsidRPr="00491208" w:rsidRDefault="009246C7" w:rsidP="009246C7">
            <w:pPr>
              <w:pStyle w:val="Default"/>
              <w:rPr>
                <w:sz w:val="18"/>
                <w:szCs w:val="18"/>
              </w:rPr>
            </w:pPr>
            <w:r w:rsidRPr="00491208">
              <w:rPr>
                <w:sz w:val="18"/>
                <w:szCs w:val="18"/>
              </w:rPr>
              <w:t xml:space="preserve">dávky </w:t>
            </w:r>
            <w:proofErr w:type="gramStart"/>
            <w:r w:rsidRPr="00491208">
              <w:rPr>
                <w:sz w:val="18"/>
                <w:szCs w:val="18"/>
              </w:rPr>
              <w:t>NP - vyměřovací</w:t>
            </w:r>
            <w:proofErr w:type="gramEnd"/>
            <w:r w:rsidRPr="00491208">
              <w:rPr>
                <w:sz w:val="18"/>
                <w:szCs w:val="18"/>
              </w:rPr>
              <w:t xml:space="preserve"> základ</w:t>
            </w:r>
          </w:p>
        </w:tc>
      </w:tr>
      <w:tr w:rsidR="009246C7" w:rsidRPr="00491208" w14:paraId="485528D0" w14:textId="77777777" w:rsidTr="0035719F">
        <w:trPr>
          <w:gridBefore w:val="1"/>
          <w:wBefore w:w="29" w:type="dxa"/>
          <w:trHeight w:val="85"/>
        </w:trPr>
        <w:tc>
          <w:tcPr>
            <w:tcW w:w="1389" w:type="dxa"/>
            <w:vMerge/>
          </w:tcPr>
          <w:p w14:paraId="18305700" w14:textId="77777777" w:rsidR="009246C7" w:rsidRPr="00491208" w:rsidRDefault="009246C7" w:rsidP="009246C7">
            <w:pPr>
              <w:pStyle w:val="Default"/>
              <w:rPr>
                <w:sz w:val="18"/>
                <w:szCs w:val="18"/>
              </w:rPr>
            </w:pPr>
          </w:p>
        </w:tc>
        <w:tc>
          <w:tcPr>
            <w:tcW w:w="4961" w:type="dxa"/>
            <w:vMerge/>
          </w:tcPr>
          <w:p w14:paraId="118662EF" w14:textId="77777777" w:rsidR="009246C7" w:rsidRPr="00491208" w:rsidRDefault="009246C7" w:rsidP="009246C7">
            <w:pPr>
              <w:pStyle w:val="Default"/>
              <w:rPr>
                <w:sz w:val="18"/>
                <w:szCs w:val="18"/>
              </w:rPr>
            </w:pPr>
          </w:p>
        </w:tc>
        <w:tc>
          <w:tcPr>
            <w:tcW w:w="3828" w:type="dxa"/>
          </w:tcPr>
          <w:p w14:paraId="6B8E2CAF" w14:textId="77777777" w:rsidR="009246C7" w:rsidRPr="00491208" w:rsidRDefault="009246C7" w:rsidP="009246C7">
            <w:pPr>
              <w:pStyle w:val="Default"/>
              <w:rPr>
                <w:sz w:val="18"/>
                <w:szCs w:val="18"/>
              </w:rPr>
            </w:pPr>
            <w:r w:rsidRPr="00491208">
              <w:rPr>
                <w:sz w:val="18"/>
                <w:szCs w:val="18"/>
              </w:rPr>
              <w:t>průběh dávek NP</w:t>
            </w:r>
          </w:p>
        </w:tc>
      </w:tr>
      <w:tr w:rsidR="009246C7" w:rsidRPr="00491208" w14:paraId="46CF5CBB" w14:textId="77777777" w:rsidTr="0035719F">
        <w:trPr>
          <w:gridBefore w:val="1"/>
          <w:wBefore w:w="29" w:type="dxa"/>
          <w:trHeight w:val="85"/>
        </w:trPr>
        <w:tc>
          <w:tcPr>
            <w:tcW w:w="1389" w:type="dxa"/>
            <w:vMerge w:val="restart"/>
          </w:tcPr>
          <w:p w14:paraId="060B9B7E" w14:textId="77777777" w:rsidR="009246C7" w:rsidRPr="00491208" w:rsidRDefault="009246C7" w:rsidP="009246C7">
            <w:pPr>
              <w:pStyle w:val="Default"/>
              <w:rPr>
                <w:sz w:val="18"/>
                <w:szCs w:val="18"/>
              </w:rPr>
            </w:pPr>
            <w:r w:rsidRPr="00491208">
              <w:rPr>
                <w:sz w:val="18"/>
                <w:szCs w:val="18"/>
              </w:rPr>
              <w:t>1.13.</w:t>
            </w:r>
          </w:p>
        </w:tc>
        <w:tc>
          <w:tcPr>
            <w:tcW w:w="4961" w:type="dxa"/>
            <w:vMerge w:val="restart"/>
          </w:tcPr>
          <w:p w14:paraId="0658E1C8" w14:textId="77777777" w:rsidR="009246C7" w:rsidRPr="00491208" w:rsidRDefault="009246C7" w:rsidP="009246C7">
            <w:pPr>
              <w:pStyle w:val="Default"/>
              <w:rPr>
                <w:sz w:val="18"/>
                <w:szCs w:val="18"/>
              </w:rPr>
            </w:pPr>
            <w:r w:rsidRPr="00491208">
              <w:rPr>
                <w:sz w:val="18"/>
                <w:szCs w:val="18"/>
              </w:rPr>
              <w:t>služební příjem a odměna za služební pohotovost a srážky ze služebního příjmu</w:t>
            </w:r>
          </w:p>
        </w:tc>
        <w:tc>
          <w:tcPr>
            <w:tcW w:w="3828" w:type="dxa"/>
          </w:tcPr>
          <w:p w14:paraId="1ADA6131" w14:textId="77777777" w:rsidR="009246C7" w:rsidRPr="00491208" w:rsidRDefault="009246C7" w:rsidP="009246C7">
            <w:pPr>
              <w:pStyle w:val="Default"/>
              <w:rPr>
                <w:sz w:val="18"/>
                <w:szCs w:val="18"/>
              </w:rPr>
            </w:pPr>
            <w:r w:rsidRPr="00491208">
              <w:rPr>
                <w:sz w:val="18"/>
                <w:szCs w:val="18"/>
              </w:rPr>
              <w:t>rodinní příslušníci</w:t>
            </w:r>
          </w:p>
        </w:tc>
      </w:tr>
      <w:tr w:rsidR="009246C7" w:rsidRPr="00491208" w14:paraId="3B888D66" w14:textId="77777777" w:rsidTr="0035719F">
        <w:trPr>
          <w:gridBefore w:val="1"/>
          <w:wBefore w:w="29" w:type="dxa"/>
          <w:trHeight w:val="85"/>
        </w:trPr>
        <w:tc>
          <w:tcPr>
            <w:tcW w:w="1389" w:type="dxa"/>
            <w:vMerge/>
          </w:tcPr>
          <w:p w14:paraId="1C255A29" w14:textId="77777777" w:rsidR="009246C7" w:rsidRPr="00491208" w:rsidRDefault="009246C7" w:rsidP="009246C7">
            <w:pPr>
              <w:pStyle w:val="Default"/>
              <w:rPr>
                <w:sz w:val="18"/>
                <w:szCs w:val="18"/>
              </w:rPr>
            </w:pPr>
          </w:p>
        </w:tc>
        <w:tc>
          <w:tcPr>
            <w:tcW w:w="4961" w:type="dxa"/>
            <w:vMerge/>
          </w:tcPr>
          <w:p w14:paraId="6000A3C5" w14:textId="77777777" w:rsidR="009246C7" w:rsidRPr="00491208" w:rsidRDefault="009246C7" w:rsidP="009246C7">
            <w:pPr>
              <w:pStyle w:val="Default"/>
              <w:rPr>
                <w:sz w:val="18"/>
                <w:szCs w:val="18"/>
              </w:rPr>
            </w:pPr>
          </w:p>
        </w:tc>
        <w:tc>
          <w:tcPr>
            <w:tcW w:w="3828" w:type="dxa"/>
          </w:tcPr>
          <w:p w14:paraId="1397A458" w14:textId="77777777" w:rsidR="009246C7" w:rsidRPr="00491208" w:rsidRDefault="009246C7" w:rsidP="009246C7">
            <w:pPr>
              <w:pStyle w:val="Default"/>
              <w:rPr>
                <w:sz w:val="18"/>
                <w:szCs w:val="18"/>
              </w:rPr>
            </w:pPr>
            <w:r w:rsidRPr="00491208">
              <w:rPr>
                <w:sz w:val="18"/>
                <w:szCs w:val="18"/>
              </w:rPr>
              <w:t>strukturované platby</w:t>
            </w:r>
          </w:p>
        </w:tc>
      </w:tr>
      <w:tr w:rsidR="009246C7" w:rsidRPr="00491208" w14:paraId="10233B5A" w14:textId="77777777" w:rsidTr="0035719F">
        <w:trPr>
          <w:gridBefore w:val="1"/>
          <w:wBefore w:w="29" w:type="dxa"/>
          <w:trHeight w:val="85"/>
        </w:trPr>
        <w:tc>
          <w:tcPr>
            <w:tcW w:w="1389" w:type="dxa"/>
            <w:vMerge/>
          </w:tcPr>
          <w:p w14:paraId="00A55C33" w14:textId="77777777" w:rsidR="009246C7" w:rsidRPr="00491208" w:rsidRDefault="009246C7" w:rsidP="009246C7">
            <w:pPr>
              <w:pStyle w:val="Default"/>
              <w:rPr>
                <w:sz w:val="18"/>
                <w:szCs w:val="18"/>
              </w:rPr>
            </w:pPr>
          </w:p>
        </w:tc>
        <w:tc>
          <w:tcPr>
            <w:tcW w:w="4961" w:type="dxa"/>
            <w:vMerge/>
          </w:tcPr>
          <w:p w14:paraId="62CEB158" w14:textId="77777777" w:rsidR="009246C7" w:rsidRPr="00491208" w:rsidRDefault="009246C7" w:rsidP="009246C7">
            <w:pPr>
              <w:pStyle w:val="Default"/>
              <w:rPr>
                <w:sz w:val="18"/>
                <w:szCs w:val="18"/>
              </w:rPr>
            </w:pPr>
          </w:p>
        </w:tc>
        <w:tc>
          <w:tcPr>
            <w:tcW w:w="3828" w:type="dxa"/>
          </w:tcPr>
          <w:p w14:paraId="2E766C3D" w14:textId="77777777" w:rsidR="009246C7" w:rsidRPr="00491208" w:rsidRDefault="009246C7" w:rsidP="009246C7">
            <w:pPr>
              <w:pStyle w:val="Default"/>
              <w:rPr>
                <w:sz w:val="18"/>
                <w:szCs w:val="18"/>
              </w:rPr>
            </w:pPr>
            <w:r w:rsidRPr="00491208">
              <w:rPr>
                <w:sz w:val="18"/>
                <w:szCs w:val="18"/>
              </w:rPr>
              <w:t>ostatní platby</w:t>
            </w:r>
          </w:p>
        </w:tc>
      </w:tr>
      <w:tr w:rsidR="009246C7" w:rsidRPr="00491208" w14:paraId="30BBCD57" w14:textId="77777777" w:rsidTr="0035719F">
        <w:trPr>
          <w:gridBefore w:val="1"/>
          <w:wBefore w:w="29" w:type="dxa"/>
          <w:trHeight w:val="85"/>
        </w:trPr>
        <w:tc>
          <w:tcPr>
            <w:tcW w:w="1389" w:type="dxa"/>
            <w:vMerge/>
          </w:tcPr>
          <w:p w14:paraId="32A8A158" w14:textId="77777777" w:rsidR="009246C7" w:rsidRPr="00491208" w:rsidRDefault="009246C7" w:rsidP="009246C7">
            <w:pPr>
              <w:pStyle w:val="Default"/>
              <w:rPr>
                <w:sz w:val="18"/>
                <w:szCs w:val="18"/>
              </w:rPr>
            </w:pPr>
          </w:p>
        </w:tc>
        <w:tc>
          <w:tcPr>
            <w:tcW w:w="4961" w:type="dxa"/>
            <w:vMerge/>
          </w:tcPr>
          <w:p w14:paraId="0A4288E9" w14:textId="77777777" w:rsidR="009246C7" w:rsidRPr="00491208" w:rsidRDefault="009246C7" w:rsidP="009246C7">
            <w:pPr>
              <w:pStyle w:val="Default"/>
              <w:rPr>
                <w:sz w:val="18"/>
                <w:szCs w:val="18"/>
              </w:rPr>
            </w:pPr>
          </w:p>
        </w:tc>
        <w:tc>
          <w:tcPr>
            <w:tcW w:w="3828" w:type="dxa"/>
          </w:tcPr>
          <w:p w14:paraId="358B0140" w14:textId="77777777" w:rsidR="009246C7" w:rsidRPr="00491208" w:rsidRDefault="009246C7" w:rsidP="009246C7">
            <w:pPr>
              <w:pStyle w:val="Default"/>
              <w:rPr>
                <w:sz w:val="18"/>
                <w:szCs w:val="18"/>
              </w:rPr>
            </w:pPr>
            <w:r w:rsidRPr="00491208">
              <w:rPr>
                <w:sz w:val="18"/>
                <w:szCs w:val="18"/>
              </w:rPr>
              <w:t>kalkulační jednice</w:t>
            </w:r>
          </w:p>
        </w:tc>
      </w:tr>
      <w:tr w:rsidR="009246C7" w:rsidRPr="00491208" w14:paraId="2DAA66C9" w14:textId="77777777" w:rsidTr="0035719F">
        <w:trPr>
          <w:gridBefore w:val="1"/>
          <w:wBefore w:w="29" w:type="dxa"/>
          <w:trHeight w:val="85"/>
        </w:trPr>
        <w:tc>
          <w:tcPr>
            <w:tcW w:w="1389" w:type="dxa"/>
            <w:vMerge/>
          </w:tcPr>
          <w:p w14:paraId="2FC15B52" w14:textId="77777777" w:rsidR="009246C7" w:rsidRPr="00491208" w:rsidRDefault="009246C7" w:rsidP="009246C7">
            <w:pPr>
              <w:pStyle w:val="Default"/>
              <w:rPr>
                <w:sz w:val="18"/>
                <w:szCs w:val="18"/>
              </w:rPr>
            </w:pPr>
          </w:p>
        </w:tc>
        <w:tc>
          <w:tcPr>
            <w:tcW w:w="4961" w:type="dxa"/>
            <w:vMerge/>
          </w:tcPr>
          <w:p w14:paraId="27D93507" w14:textId="77777777" w:rsidR="009246C7" w:rsidRPr="00491208" w:rsidRDefault="009246C7" w:rsidP="009246C7">
            <w:pPr>
              <w:pStyle w:val="Default"/>
              <w:rPr>
                <w:sz w:val="18"/>
                <w:szCs w:val="18"/>
              </w:rPr>
            </w:pPr>
          </w:p>
        </w:tc>
        <w:tc>
          <w:tcPr>
            <w:tcW w:w="3828" w:type="dxa"/>
          </w:tcPr>
          <w:p w14:paraId="52D41805" w14:textId="77777777" w:rsidR="009246C7" w:rsidRPr="00491208" w:rsidRDefault="009246C7" w:rsidP="009246C7">
            <w:pPr>
              <w:pStyle w:val="Default"/>
              <w:rPr>
                <w:sz w:val="18"/>
                <w:szCs w:val="18"/>
              </w:rPr>
            </w:pPr>
            <w:r w:rsidRPr="00491208">
              <w:rPr>
                <w:sz w:val="18"/>
                <w:szCs w:val="18"/>
              </w:rPr>
              <w:t>stupnice</w:t>
            </w:r>
          </w:p>
        </w:tc>
      </w:tr>
    </w:tbl>
    <w:p w14:paraId="512C0ED9" w14:textId="77777777" w:rsidR="009246C7" w:rsidRDefault="009246C7" w:rsidP="009246C7"/>
    <w:p w14:paraId="26F41843" w14:textId="77777777" w:rsidR="009246C7" w:rsidRDefault="009246C7" w:rsidP="009246C7"/>
    <w:p w14:paraId="3252C80E" w14:textId="77777777" w:rsidR="009246C7" w:rsidRDefault="009246C7" w:rsidP="0035719F">
      <w:pPr>
        <w:pStyle w:val="Bezmezer"/>
      </w:pPr>
    </w:p>
    <w:p w14:paraId="11B08163" w14:textId="77777777" w:rsidR="00854D9E" w:rsidRDefault="00854D9E" w:rsidP="001F73AB">
      <w:pPr>
        <w:pStyle w:val="Nadpis3slovan"/>
      </w:pPr>
      <w:bookmarkStart w:id="117" w:name="_Toc518995413"/>
      <w:r>
        <w:lastRenderedPageBreak/>
        <w:t>Ministerstvo Financí</w:t>
      </w:r>
      <w:bookmarkEnd w:id="117"/>
    </w:p>
    <w:p w14:paraId="3B607C3F" w14:textId="77777777" w:rsidR="006C3266" w:rsidRDefault="00854D9E" w:rsidP="001F73AB">
      <w:pPr>
        <w:pStyle w:val="Bezmezer"/>
        <w:keepNext/>
        <w:keepLines/>
        <w:spacing w:line="360" w:lineRule="auto"/>
      </w:pPr>
      <w:r w:rsidRPr="00D4357A">
        <w:t>Ministerstvo Financí</w:t>
      </w:r>
      <w:r>
        <w:rPr>
          <w:u w:val="single"/>
        </w:rPr>
        <w:t xml:space="preserve"> </w:t>
      </w:r>
      <w:r w:rsidR="006C3266">
        <w:t xml:space="preserve">požaduje převést do nového </w:t>
      </w:r>
      <w:r w:rsidR="001F73AB">
        <w:t>systému:</w:t>
      </w:r>
    </w:p>
    <w:p w14:paraId="7F8B4916" w14:textId="77777777" w:rsidR="005B5C56" w:rsidRPr="00FD5619" w:rsidRDefault="005B5C56" w:rsidP="001F73AB">
      <w:pPr>
        <w:pStyle w:val="Bezmezer"/>
        <w:keepNext/>
        <w:keepLines/>
        <w:spacing w:line="360" w:lineRule="auto"/>
      </w:pPr>
    </w:p>
    <w:p w14:paraId="1D7FC6C8" w14:textId="77777777" w:rsidR="005B5C56" w:rsidRPr="00FD5619" w:rsidRDefault="005B5C56" w:rsidP="001F73AB">
      <w:pPr>
        <w:pStyle w:val="Bezmezer"/>
        <w:keepNext/>
        <w:keepLines/>
        <w:spacing w:line="360" w:lineRule="auto"/>
      </w:pPr>
      <w:r w:rsidRPr="00FD5619">
        <w:t>PAM (práce a mzdy)</w:t>
      </w:r>
    </w:p>
    <w:p w14:paraId="49F9AED0" w14:textId="77777777" w:rsidR="005B5C56" w:rsidRPr="00FD5619" w:rsidRDefault="005B5C56" w:rsidP="00D4357A">
      <w:pPr>
        <w:pStyle w:val="Bezmezer"/>
        <w:spacing w:line="360" w:lineRule="auto"/>
      </w:pPr>
      <w:r w:rsidRPr="00FD5619">
        <w:t>Z PAM je nezbytné převést data z formulářů:</w:t>
      </w:r>
    </w:p>
    <w:p w14:paraId="0AB43855" w14:textId="77777777" w:rsidR="005B5C56" w:rsidRPr="00FD5619" w:rsidRDefault="005B5C56" w:rsidP="00D4357A">
      <w:pPr>
        <w:pStyle w:val="Bezmezer"/>
        <w:spacing w:line="360" w:lineRule="auto"/>
      </w:pPr>
      <w:r w:rsidRPr="00FD5619">
        <w:t>F1, F2, F3, F4, F5, F9, F11, F12, F13, F15, F17, F18, F19, F20, F21, F22, F23, F24, F26, F27, F28, F81, F94, F97, F115, EVCIZY, SRAZKYH.</w:t>
      </w:r>
    </w:p>
    <w:p w14:paraId="3EE1D564" w14:textId="77777777" w:rsidR="00DC1DBC" w:rsidRDefault="00DC1DBC" w:rsidP="0035719F">
      <w:pPr>
        <w:pStyle w:val="Bezmezer"/>
        <w:spacing w:line="276" w:lineRule="auto"/>
      </w:pPr>
      <w:r>
        <w:t>Kde:</w:t>
      </w:r>
    </w:p>
    <w:p w14:paraId="78C44639" w14:textId="77777777" w:rsidR="00DC1DBC" w:rsidRDefault="00DC1DBC" w:rsidP="0035719F">
      <w:pPr>
        <w:pStyle w:val="Bezmezer"/>
        <w:spacing w:line="276" w:lineRule="auto"/>
      </w:pPr>
      <w:r>
        <w:t>F1 – soubor se základními údaji zaměstnanců obsahující např. osobní číslo, jméno, příjmení, pracoviště, rodné číslo, datum narození, evidenční číslo pojištěnce, identifikační číslo, státní příslušnost, evidenční číslo státního zaměstnance, pohlaví, předepsaná záloha, adresa pro zálohovou složenku, adresa pro výplatu složenkou, výplatní podmínka, bankovní účet - záloha PP, bankovní účet – výplata PP, bankovní spojení, počet vyživovaných osob, způsob ročního zúčtování daně, způsob předání výplatního lístku, předání výplatního lístku sestavou, předání výplatního lístku portálem, předání výplatního lístku emailem, předání výplatního lístku na mobil, tisknout standardně potvrzení o příjmu, publikovat údaje v HR událostech, výjimka z GDPR, důvod z výjimky z GDPR, přílohy.</w:t>
      </w:r>
    </w:p>
    <w:p w14:paraId="1CC7044D" w14:textId="77777777" w:rsidR="00DC1DBC" w:rsidRDefault="00DC1DBC" w:rsidP="0035719F">
      <w:pPr>
        <w:pStyle w:val="Bezmezer"/>
        <w:spacing w:line="276" w:lineRule="auto"/>
      </w:pPr>
    </w:p>
    <w:p w14:paraId="19FCC0BD" w14:textId="77777777" w:rsidR="00DC1DBC" w:rsidRDefault="00DC1DBC" w:rsidP="0035719F">
      <w:pPr>
        <w:pStyle w:val="Bezmezer"/>
        <w:spacing w:line="276" w:lineRule="auto"/>
      </w:pPr>
      <w:r>
        <w:t>F2 – soubor s časově závislými informacemi obsahující osobní číslo, jméno, příjmení, začátek platnosti, zdravotní pojišťovna, číslo pojištěnce, způsob placení pojistného, osoba se zdravotním postižením, konec platnosti rozhodnutí, výjimka ze zaměstnávání OZP, zdravotní postižení, konec platnosti rozhodnutí, jiný orgán nemocenského pojištění, jiný současný orgán nemocenského pojištění, specifikace cizozemského nositele pojištění, cizí sociální pojišťovna, cizozemské číslo pojištění, OSVČ, daňový nerezident, statutární zástupce.</w:t>
      </w:r>
    </w:p>
    <w:p w14:paraId="107AC012" w14:textId="77777777" w:rsidR="00DC1DBC" w:rsidRDefault="00DC1DBC" w:rsidP="0035719F">
      <w:pPr>
        <w:pStyle w:val="Bezmezer"/>
        <w:spacing w:line="276" w:lineRule="auto"/>
      </w:pPr>
    </w:p>
    <w:p w14:paraId="502728DD" w14:textId="77777777" w:rsidR="00DC1DBC" w:rsidRDefault="00DC1DBC" w:rsidP="0035719F">
      <w:pPr>
        <w:pStyle w:val="Bezmezer"/>
        <w:spacing w:line="276" w:lineRule="auto"/>
      </w:pPr>
      <w:r>
        <w:t>F3 – soubor s informacemi o začátku a konci pracovního/služebního vztahu – osobní číslo, jméno, příjmení, pracoviště začátek a konec, důvod vzniku PPV, důvod konce PPV, sjednaná doba úvazku, limit 3 let podle ZP, aktuální stav platný od, průběh PPV, úkony k ukončení PPV vztah začátku k předchozímu PPV, vztah konce k následujícímu PPV, odstupné/odbytné/odchodné, počet měsíců odstupného, datum uzavření smlouvy, číslo jednací smlouvy, zástupci, zastupování zaměstnanců.</w:t>
      </w:r>
    </w:p>
    <w:p w14:paraId="09577437" w14:textId="77777777" w:rsidR="00DC1DBC" w:rsidRDefault="00DC1DBC" w:rsidP="0035719F">
      <w:pPr>
        <w:pStyle w:val="Bezmezer"/>
        <w:spacing w:line="276" w:lineRule="auto"/>
      </w:pPr>
    </w:p>
    <w:p w14:paraId="7B1211DB" w14:textId="77777777" w:rsidR="00DC1DBC" w:rsidRDefault="00DC1DBC" w:rsidP="0035719F">
      <w:pPr>
        <w:pStyle w:val="Bezmezer"/>
        <w:spacing w:line="276" w:lineRule="auto"/>
      </w:pPr>
      <w:r>
        <w:t>F4 – soubor s charakteristikou pracovního/služebního poměru obsahující např. osobní číslo, jméno, příjmení, pracoviště, začátek platnosti (aktuální měsíc), organizační útvar, druh pracovního/služebního vztahu (číselný kód), osvobození od pojistného, způsob evidence odpracované doby, pracovní funkce, kód povolání, vykonávané zaměstnání, kód funkce, kód pracovníka, skupina v JKZ, klasifikace postavení v zaměstnání, zaměstnanec v státní správě, délka řádné dovolené, služební volno ke studijním účelům, jiné osobní překážky, stupeň řízení vedoucích zaměstnanců, skupina prací stěžující pracovní podmínky, plánovaná platová třída, počet týdnů prodloužení dovolené, počet dnů prodloužení dovolené, finanční zdroj, implicitní zakázka, výpočet minimální mzdy, vyúčtování povinnost/nadúvazky, roční limit práce přesčas, roční limit práce přesčas k níž již bylo přihlédnuto.</w:t>
      </w:r>
    </w:p>
    <w:p w14:paraId="7F440161" w14:textId="77777777" w:rsidR="00DC1DBC" w:rsidRDefault="00DC1DBC" w:rsidP="0035719F">
      <w:pPr>
        <w:pStyle w:val="Bezmezer"/>
        <w:spacing w:line="276" w:lineRule="auto"/>
      </w:pPr>
    </w:p>
    <w:p w14:paraId="6EF5EC22" w14:textId="77777777" w:rsidR="00DC1DBC" w:rsidRDefault="00DC1DBC" w:rsidP="0035719F">
      <w:pPr>
        <w:pStyle w:val="Bezmezer"/>
        <w:spacing w:line="276" w:lineRule="auto"/>
      </w:pPr>
      <w:r>
        <w:t xml:space="preserve">F5 – soubor obsahující informace o odměňování zaměstnance -  osobní číslo, jméno, příjmení, pracoviště, číslo činnosti (v případě více poměrů u jednoho zaměstnance), začátek platnosti, tarifní mzda, typ platového výměru, kód důvodu změny platového výměru, způsob odměňování, zaměstnání malého rozsahu, rozvrh stanovený na pracovišti, individuální rozvrh, zkrácený úvazek v hodinách, zkrácený úvazek v %, důvod odchylky pracovní doby, nastavení platového postupu, způsob určení platového tarifu, platová třída, skupina prací pro zaručenou mzdu, platová skupina, platový stupeň, zvláštní způsob odměňování, náhrady za svátek, náhrady za dovolenou, délka </w:t>
      </w:r>
      <w:r>
        <w:lastRenderedPageBreak/>
        <w:t>průměrného týdne - dny, délka průměrného dne - hodiny, délka průměrného týdne – hodiny, přílohy.</w:t>
      </w:r>
    </w:p>
    <w:p w14:paraId="6B70C4F7" w14:textId="77777777" w:rsidR="00DC1DBC" w:rsidRDefault="00DC1DBC" w:rsidP="0035719F">
      <w:pPr>
        <w:pStyle w:val="Bezmezer"/>
        <w:spacing w:line="276" w:lineRule="auto"/>
      </w:pPr>
    </w:p>
    <w:p w14:paraId="6041383B" w14:textId="77777777" w:rsidR="00DC1DBC" w:rsidRDefault="00DC1DBC" w:rsidP="0035719F">
      <w:pPr>
        <w:pStyle w:val="Bezmezer"/>
        <w:spacing w:line="276" w:lineRule="auto"/>
      </w:pPr>
      <w:r>
        <w:t xml:space="preserve">F9 – soubor obsahující informace o trvalých složkách odměn za </w:t>
      </w:r>
      <w:proofErr w:type="gramStart"/>
      <w:r>
        <w:t>práci - osobní</w:t>
      </w:r>
      <w:proofErr w:type="gramEnd"/>
      <w:r>
        <w:t xml:space="preserve"> číslo, jméno, příjmení, pracoviště, číslo činnosti, začátek platnosti, druh trvalé složky (osobní příplatek atd.), částka, sazba procentem, důvod změny platového výměru, příplatek za ztížené prostředí, doplňující údaj, upravit podle úvazku, pracoviště pro rozúčtování, finanční zdroj, zakázka pro rozúčtování, důvod ukončení platnosti trvalé složky, konec platnosti, přílohy.</w:t>
      </w:r>
    </w:p>
    <w:p w14:paraId="41171D0E" w14:textId="77777777" w:rsidR="00DC1DBC" w:rsidRDefault="00DC1DBC" w:rsidP="0035719F">
      <w:pPr>
        <w:pStyle w:val="Bezmezer"/>
        <w:spacing w:line="276" w:lineRule="auto"/>
      </w:pPr>
    </w:p>
    <w:p w14:paraId="2EC271F6" w14:textId="77777777" w:rsidR="00DC1DBC" w:rsidRDefault="00DC1DBC" w:rsidP="0035719F">
      <w:pPr>
        <w:pStyle w:val="Bezmezer"/>
        <w:spacing w:line="276" w:lineRule="auto"/>
      </w:pPr>
      <w:r>
        <w:t>F11 – soubor určený pro zúčtování daně - osobní číslo, jméno, příjmení, pracoviště, zdaňovací období, příjem manžela/manželky, hodnota bezúplatného plnění, odečitatelné úroky z úvěru, odečitatelné příspěvky na penzijní připojištění – doplňkové penzijní připojištění, odečitatelné pojistné na soukromé životní pojištění, odečitatelné příspěvky na penzijní připojištění, odečitatelné členské příspěvky odborové organizaci, úhrady za zkoušky ověřující výsledky dalšího vzdělávání, měsíc dodatečného zúčtování daně, měsíc dodatečného proplacení daně.</w:t>
      </w:r>
    </w:p>
    <w:p w14:paraId="749AB5F8" w14:textId="77777777" w:rsidR="00DC1DBC" w:rsidRDefault="00DC1DBC" w:rsidP="0035719F">
      <w:pPr>
        <w:pStyle w:val="Bezmezer"/>
        <w:spacing w:line="276" w:lineRule="auto"/>
      </w:pPr>
      <w:r>
        <w:t xml:space="preserve"> </w:t>
      </w:r>
    </w:p>
    <w:p w14:paraId="6E43CF7F" w14:textId="77777777" w:rsidR="00DC1DBC" w:rsidRDefault="00DC1DBC" w:rsidP="0035719F">
      <w:pPr>
        <w:pStyle w:val="Bezmezer"/>
        <w:spacing w:line="276" w:lineRule="auto"/>
      </w:pPr>
      <w:r>
        <w:t>F12 – soubor obsahující informace pro výpočet dovolené - osobní číslo, jméno, příjmení, pracoviště, období, číslo činnosti, délka dovolené odjinud, roční dodatková dovolená v týdnech, dny s nárokem na dodatkovou dovolenou, dny výkonu práce od počátku roku – zadání u nové organizace, úprava krácení dovolené, dodatková dovolená zadání, celkem loňská nevybraná dovolená po korekci, dny z loňské dovolené – dodatková po korekci, neproplácet, dny z předloňské dovolené k čerpání po korekci, předloňská dovolená po korekci.</w:t>
      </w:r>
    </w:p>
    <w:p w14:paraId="3A7C2443" w14:textId="77777777" w:rsidR="00DC1DBC" w:rsidRDefault="00DC1DBC" w:rsidP="0035719F">
      <w:pPr>
        <w:pStyle w:val="Bezmezer"/>
        <w:spacing w:line="276" w:lineRule="auto"/>
      </w:pPr>
    </w:p>
    <w:p w14:paraId="4787F22F" w14:textId="77777777" w:rsidR="00DC1DBC" w:rsidRDefault="00DC1DBC" w:rsidP="0035719F">
      <w:pPr>
        <w:pStyle w:val="Bezmezer"/>
        <w:spacing w:line="276" w:lineRule="auto"/>
      </w:pPr>
      <w:r>
        <w:t xml:space="preserve">F13 – soubor s informace o vynětí z evidenčního </w:t>
      </w:r>
      <w:proofErr w:type="gramStart"/>
      <w:r>
        <w:t>počtu  -</w:t>
      </w:r>
      <w:proofErr w:type="gramEnd"/>
      <w:r>
        <w:t xml:space="preserve"> osobní číslo, jméno, příjmení, pracoviště, začátek a konec vynětí, druh vynětí (mateřská, rodičovská, vyslání expertů apod.), datum souhlasu s opatřením, stát vyslání, název místa, prodloužení/zkrácení mateřské dovolené, odpracované hodiny první den MD, podpůrčí doba, MD při převzetí dítěte, přílohy.</w:t>
      </w:r>
    </w:p>
    <w:p w14:paraId="4562D8BB" w14:textId="77777777" w:rsidR="00DC1DBC" w:rsidRDefault="00DC1DBC" w:rsidP="0035719F">
      <w:pPr>
        <w:pStyle w:val="Bezmezer"/>
        <w:spacing w:line="276" w:lineRule="auto"/>
      </w:pPr>
    </w:p>
    <w:p w14:paraId="7C2147BC" w14:textId="77777777" w:rsidR="00DC1DBC" w:rsidRDefault="00DC1DBC" w:rsidP="0035719F">
      <w:pPr>
        <w:pStyle w:val="Bezmezer"/>
        <w:spacing w:line="276" w:lineRule="auto"/>
      </w:pPr>
      <w:r>
        <w:t>F15 – je souborem s rozhodným obdobím, které obsahuje osobní číslo, jméno, příjmení, pracoviště, číslo činnosti, začátek, druh (číselník) např. začátek PPV a současně vstup do zaměstnání (nemocenské pojištění), konec platnosti změny, druh činnosti (např. dohoda o pracovní činnosti).</w:t>
      </w:r>
    </w:p>
    <w:p w14:paraId="23C9F448" w14:textId="77777777" w:rsidR="00DC1DBC" w:rsidRDefault="00DC1DBC" w:rsidP="0035719F">
      <w:pPr>
        <w:pStyle w:val="Bezmezer"/>
        <w:spacing w:line="276" w:lineRule="auto"/>
      </w:pPr>
    </w:p>
    <w:p w14:paraId="15AD20BC" w14:textId="77777777" w:rsidR="00DC1DBC" w:rsidRDefault="00DC1DBC" w:rsidP="0035719F">
      <w:pPr>
        <w:pStyle w:val="Bezmezer"/>
        <w:spacing w:line="276" w:lineRule="auto"/>
      </w:pPr>
      <w:r>
        <w:t xml:space="preserve">F17 – soubor s informacemi o průměrném </w:t>
      </w:r>
      <w:proofErr w:type="gramStart"/>
      <w:r>
        <w:t>výdělku - osobní</w:t>
      </w:r>
      <w:proofErr w:type="gramEnd"/>
      <w:r>
        <w:t xml:space="preserve"> číslo, jméno, příjmení, pracoviště, číslo činnosti, začátek platnosti, typ výdělku, druh výdělku, průměr pro pracovněprávní účely.</w:t>
      </w:r>
    </w:p>
    <w:p w14:paraId="2DCD9714" w14:textId="77777777" w:rsidR="00DC1DBC" w:rsidRDefault="00DC1DBC" w:rsidP="0035719F">
      <w:pPr>
        <w:pStyle w:val="Bezmezer"/>
        <w:spacing w:line="276" w:lineRule="auto"/>
      </w:pPr>
    </w:p>
    <w:p w14:paraId="43299862" w14:textId="77777777" w:rsidR="00DC1DBC" w:rsidRDefault="00DC1DBC" w:rsidP="0035719F">
      <w:pPr>
        <w:pStyle w:val="Bezmezer"/>
        <w:spacing w:line="276" w:lineRule="auto"/>
      </w:pPr>
      <w:r>
        <w:t xml:space="preserve">F18 – soubor s daňovými </w:t>
      </w:r>
      <w:proofErr w:type="gramStart"/>
      <w:r>
        <w:t>informacemi - osobní</w:t>
      </w:r>
      <w:proofErr w:type="gramEnd"/>
      <w:r>
        <w:t xml:space="preserve"> číslo, jméno, příjmení, pracoviště, začátek platnosti, indikace podání daňového přiznání, invalidita, příplatek na povolání (žák, student), konec platnosti potvrzení o studiu, zvláštní zdanění, jméno a příjmení manžela/</w:t>
      </w:r>
      <w:proofErr w:type="spellStart"/>
      <w:r>
        <w:t>ky</w:t>
      </w:r>
      <w:proofErr w:type="spellEnd"/>
      <w:r>
        <w:t xml:space="preserve"> a jejich invalidity, rodné číslo manžela/</w:t>
      </w:r>
      <w:proofErr w:type="spellStart"/>
      <w:r>
        <w:t>ky</w:t>
      </w:r>
      <w:proofErr w:type="spellEnd"/>
      <w:r>
        <w:t>, manžel/</w:t>
      </w:r>
      <w:proofErr w:type="spellStart"/>
      <w:r>
        <w:t>ka</w:t>
      </w:r>
      <w:proofErr w:type="spellEnd"/>
      <w:r>
        <w:t xml:space="preserve"> držitel ZTP-P, přílohy.</w:t>
      </w:r>
    </w:p>
    <w:p w14:paraId="2DC7B155" w14:textId="77777777" w:rsidR="00DC1DBC" w:rsidRDefault="00DC1DBC" w:rsidP="0035719F">
      <w:pPr>
        <w:pStyle w:val="Bezmezer"/>
        <w:spacing w:line="276" w:lineRule="auto"/>
      </w:pPr>
    </w:p>
    <w:p w14:paraId="60EAD987" w14:textId="77777777" w:rsidR="00DC1DBC" w:rsidRDefault="00DC1DBC" w:rsidP="0035719F">
      <w:pPr>
        <w:pStyle w:val="Bezmezer"/>
        <w:spacing w:line="276" w:lineRule="auto"/>
      </w:pPr>
      <w:r>
        <w:t xml:space="preserve">F19 – soubor obsahující informace o průběhu pracovního/služební </w:t>
      </w:r>
      <w:proofErr w:type="gramStart"/>
      <w:r>
        <w:t>vztahu - osobní</w:t>
      </w:r>
      <w:proofErr w:type="gramEnd"/>
      <w:r>
        <w:t xml:space="preserve"> číslo, jméno, příjmení, pracoviště, číslo činnosti, začátek platnosti, sjednaná doba úvazku, důvod vzniku, konec poměru, limit 3 let podle ZP.</w:t>
      </w:r>
    </w:p>
    <w:p w14:paraId="2CA7ED1B" w14:textId="77777777" w:rsidR="00DC1DBC" w:rsidRDefault="00DC1DBC" w:rsidP="0035719F">
      <w:pPr>
        <w:pStyle w:val="Bezmezer"/>
        <w:spacing w:line="276" w:lineRule="auto"/>
      </w:pPr>
    </w:p>
    <w:p w14:paraId="413FEF36" w14:textId="77777777" w:rsidR="00DC1DBC" w:rsidRDefault="00DC1DBC" w:rsidP="0035719F">
      <w:pPr>
        <w:pStyle w:val="Bezmezer"/>
        <w:spacing w:line="276" w:lineRule="auto"/>
      </w:pPr>
      <w:r>
        <w:t xml:space="preserve">F20 – soubor s informacemi o pracujících </w:t>
      </w:r>
      <w:proofErr w:type="gramStart"/>
      <w:r>
        <w:t>důchodcích - osobní</w:t>
      </w:r>
      <w:proofErr w:type="gramEnd"/>
      <w:r>
        <w:t xml:space="preserve"> číslo, jméno, příjmení, pracoviště, začátek platnosti, druh důchodu, výjimky z pobírání důchodu, uznání důchodu (§ 19, odst. 1 ZNP), číslo rozhodnutí, plátce ČSSZ, cizí stát vyplácející důchod, přílohy.</w:t>
      </w:r>
    </w:p>
    <w:p w14:paraId="4CC8D29E" w14:textId="77777777" w:rsidR="00DC1DBC" w:rsidRDefault="00DC1DBC" w:rsidP="0035719F">
      <w:pPr>
        <w:pStyle w:val="Bezmezer"/>
        <w:spacing w:line="276" w:lineRule="auto"/>
      </w:pPr>
    </w:p>
    <w:p w14:paraId="4F44D5BC" w14:textId="77777777" w:rsidR="00DC1DBC" w:rsidRDefault="00DC1DBC" w:rsidP="0035719F">
      <w:pPr>
        <w:pStyle w:val="Bezmezer"/>
        <w:spacing w:line="276" w:lineRule="auto"/>
      </w:pPr>
      <w:r>
        <w:t xml:space="preserve">F21 – soubor s adresou </w:t>
      </w:r>
      <w:proofErr w:type="gramStart"/>
      <w:r>
        <w:t>pracovníka - osobní</w:t>
      </w:r>
      <w:proofErr w:type="gramEnd"/>
      <w:r>
        <w:t xml:space="preserve"> číslo, jméno, příjmení, pracoviště, číslo adresy, účel adresy (trvalé atd.), ulice, číslo popisné, číslo orientační, obec, PSČ, obec dodací pošty, stát, označení pro ELDP.</w:t>
      </w:r>
    </w:p>
    <w:p w14:paraId="1EC85B13" w14:textId="77777777" w:rsidR="00DC1DBC" w:rsidRDefault="00DC1DBC" w:rsidP="0035719F">
      <w:pPr>
        <w:pStyle w:val="Bezmezer"/>
        <w:spacing w:line="276" w:lineRule="auto"/>
      </w:pPr>
    </w:p>
    <w:p w14:paraId="075AB036" w14:textId="77777777" w:rsidR="00DC1DBC" w:rsidRDefault="00DC1DBC" w:rsidP="0035719F">
      <w:pPr>
        <w:pStyle w:val="Bezmezer"/>
        <w:spacing w:line="276" w:lineRule="auto"/>
      </w:pPr>
      <w:r>
        <w:lastRenderedPageBreak/>
        <w:t xml:space="preserve">F22 – soubor s informacemi o bankovních účtech </w:t>
      </w:r>
      <w:proofErr w:type="gramStart"/>
      <w:r>
        <w:t>pracovníka - osobní</w:t>
      </w:r>
      <w:proofErr w:type="gramEnd"/>
      <w:r>
        <w:t xml:space="preserve"> číslo, jméno, příjmení, pracoviště, pořadové číslo účtu, číslo bankovního účtu, směrový kód banky, IBAN, variabilní symbol, konstantní symbol, specifický symbol, funkce.</w:t>
      </w:r>
    </w:p>
    <w:p w14:paraId="3D26C5F5" w14:textId="77777777" w:rsidR="00DC1DBC" w:rsidRDefault="00DC1DBC" w:rsidP="0035719F">
      <w:pPr>
        <w:pStyle w:val="Bezmezer"/>
        <w:spacing w:line="276" w:lineRule="auto"/>
      </w:pPr>
    </w:p>
    <w:p w14:paraId="138526A4" w14:textId="77777777" w:rsidR="00DC1DBC" w:rsidRDefault="00DC1DBC" w:rsidP="0035719F">
      <w:pPr>
        <w:pStyle w:val="Bezmezer"/>
        <w:spacing w:line="276" w:lineRule="auto"/>
      </w:pPr>
      <w:r>
        <w:t xml:space="preserve">F23 – soubor s informacemi o trvalých srážkách </w:t>
      </w:r>
      <w:proofErr w:type="gramStart"/>
      <w:r>
        <w:t>zaměstnance - osobní</w:t>
      </w:r>
      <w:proofErr w:type="gramEnd"/>
      <w:r>
        <w:t xml:space="preserve"> číslo, jméno, příjmení, pracoviště, začátek platnosti, druh srážky (číselník), identifikace, ponechat k výplatě, příjemce, bankovní účet pro převodní příkaz, bankovní spojení, přílohy.</w:t>
      </w:r>
    </w:p>
    <w:p w14:paraId="762824DC" w14:textId="77777777" w:rsidR="00DC1DBC" w:rsidRDefault="00DC1DBC" w:rsidP="0035719F">
      <w:pPr>
        <w:pStyle w:val="Bezmezer"/>
        <w:spacing w:line="276" w:lineRule="auto"/>
      </w:pPr>
    </w:p>
    <w:p w14:paraId="7D1B1077" w14:textId="77777777" w:rsidR="00DC1DBC" w:rsidRDefault="00DC1DBC" w:rsidP="0035719F">
      <w:pPr>
        <w:pStyle w:val="Bezmezer"/>
        <w:spacing w:line="276" w:lineRule="auto"/>
      </w:pPr>
      <w:r>
        <w:t xml:space="preserve">F24 – soubor obsahující informace o dětech </w:t>
      </w:r>
      <w:proofErr w:type="gramStart"/>
      <w:r>
        <w:t>pracovníka - osobní</w:t>
      </w:r>
      <w:proofErr w:type="gramEnd"/>
      <w:r>
        <w:t xml:space="preserve"> číslo, jméno, příjmení, pracoviště, začátek platnosti, číselná identifikace dítěte, jméno dítěte, příjmení dítěte, rodné číslo dítěte, datum narození dítěte, pohlaví dítěte, místo narození, číslo adresy – bydliště dítěte, daňové zvýhodnění, konec platnosti potvrzení o studiu, držitel průkazu ZTP/P, konec platnosti průkazu ZTP/P, přílohy.</w:t>
      </w:r>
    </w:p>
    <w:p w14:paraId="1253B1E0" w14:textId="77777777" w:rsidR="00DC1DBC" w:rsidRDefault="00DC1DBC" w:rsidP="0035719F">
      <w:pPr>
        <w:pStyle w:val="Bezmezer"/>
        <w:spacing w:line="276" w:lineRule="auto"/>
      </w:pPr>
    </w:p>
    <w:p w14:paraId="2FDB8F9B" w14:textId="77777777" w:rsidR="00DC1DBC" w:rsidRDefault="00DC1DBC" w:rsidP="0035719F">
      <w:pPr>
        <w:pStyle w:val="Bezmezer"/>
        <w:spacing w:line="276" w:lineRule="auto"/>
      </w:pPr>
      <w:r>
        <w:t xml:space="preserve">F26 – soubor obsahující podklady k </w:t>
      </w:r>
      <w:proofErr w:type="gramStart"/>
      <w:r>
        <w:t>ELDP - osobní</w:t>
      </w:r>
      <w:proofErr w:type="gramEnd"/>
      <w:r>
        <w:t xml:space="preserve"> číslo, jméno, příjmení, pracoviště, číslo činnosti, začátek platnosti, konec platnosti, období zpracování, typ ELDP, vyřazené měsíce, dny pojištění, vyloučené doby ve dnech, dny odečítané po důchodovém věku, vyměřovací základ, zaměstnání malého rozsahu, kód ELDP, výdělečná činnost od, výdělečná činnost od, datum odeslání, komentář importu.</w:t>
      </w:r>
    </w:p>
    <w:p w14:paraId="1520EDC0" w14:textId="77777777" w:rsidR="00DC1DBC" w:rsidRDefault="00DC1DBC" w:rsidP="0035719F">
      <w:pPr>
        <w:pStyle w:val="Bezmezer"/>
        <w:spacing w:line="276" w:lineRule="auto"/>
      </w:pPr>
    </w:p>
    <w:p w14:paraId="2B4D9A52" w14:textId="77777777" w:rsidR="00DC1DBC" w:rsidRDefault="00DC1DBC" w:rsidP="0035719F">
      <w:pPr>
        <w:pStyle w:val="Bezmezer"/>
        <w:spacing w:line="276" w:lineRule="auto"/>
      </w:pPr>
      <w:r>
        <w:t xml:space="preserve">F27 – soubor obsahující informace o praxi </w:t>
      </w:r>
      <w:proofErr w:type="gramStart"/>
      <w:r>
        <w:t>zaměstnanců - osobní</w:t>
      </w:r>
      <w:proofErr w:type="gramEnd"/>
      <w:r>
        <w:t xml:space="preserve"> číslo, jméno, příjmení, pracoviště, číslo činnosti, začátek platnosti, roky odborné praxe, dny odborné praxe, z toho roky MD, DMD, RD a péče o dítě s TZP, roky pro odchodné, roky pro odbytné, roky pro služební poměr na dobu neurčitou, odpočet roků odborné praxe za nesplnění vzdělání, navýšení let odborné praxe na základě hodnocení.</w:t>
      </w:r>
    </w:p>
    <w:p w14:paraId="5B25FEC6" w14:textId="77777777" w:rsidR="00DC1DBC" w:rsidRDefault="00DC1DBC" w:rsidP="0035719F">
      <w:pPr>
        <w:pStyle w:val="Bezmezer"/>
        <w:spacing w:line="276" w:lineRule="auto"/>
      </w:pPr>
    </w:p>
    <w:p w14:paraId="5BABDA9A" w14:textId="77777777" w:rsidR="00DC1DBC" w:rsidRDefault="00DC1DBC" w:rsidP="0035719F">
      <w:pPr>
        <w:pStyle w:val="Bezmezer"/>
        <w:spacing w:line="276" w:lineRule="auto"/>
      </w:pPr>
      <w:r>
        <w:t xml:space="preserve">F28 – soubor s informacemi pro potvrzení zúčtování </w:t>
      </w:r>
      <w:proofErr w:type="gramStart"/>
      <w:r>
        <w:t>daně - osobní</w:t>
      </w:r>
      <w:proofErr w:type="gramEnd"/>
      <w:r>
        <w:t xml:space="preserve"> číslo, jméno, příjmení, pracoviště, zdaňovací období, číslo dokladu, měsíc zúčtování – začátek a konec, úhrn příjmů u jiných plátců, z úhrnu příjmy vyplacené do 31. 1. násl. </w:t>
      </w:r>
      <w:proofErr w:type="spellStart"/>
      <w:r>
        <w:t>zd</w:t>
      </w:r>
      <w:proofErr w:type="spellEnd"/>
      <w:r>
        <w:t xml:space="preserve">. </w:t>
      </w:r>
      <w:proofErr w:type="spellStart"/>
      <w:r>
        <w:t>obd</w:t>
      </w:r>
      <w:proofErr w:type="spellEnd"/>
      <w:r>
        <w:t xml:space="preserve">. (§5 odst. 4), doplatky příjmů dle §5 odst. 4 z minulých </w:t>
      </w:r>
      <w:proofErr w:type="spellStart"/>
      <w:r>
        <w:t>zd</w:t>
      </w:r>
      <w:proofErr w:type="spellEnd"/>
      <w:r>
        <w:t xml:space="preserve">. </w:t>
      </w:r>
      <w:proofErr w:type="spellStart"/>
      <w:r>
        <w:t>obd</w:t>
      </w:r>
      <w:proofErr w:type="spellEnd"/>
      <w:r>
        <w:t xml:space="preserve">., pojistné zaměstnavatele pro daň u jiných plátců, pojistné zaměstnavatele z příjmů vypl. do 31. 1. násl. </w:t>
      </w:r>
      <w:proofErr w:type="spellStart"/>
      <w:r>
        <w:t>zd</w:t>
      </w:r>
      <w:proofErr w:type="spellEnd"/>
      <w:r>
        <w:t xml:space="preserve">. </w:t>
      </w:r>
      <w:proofErr w:type="spellStart"/>
      <w:r>
        <w:t>obd</w:t>
      </w:r>
      <w:proofErr w:type="spellEnd"/>
      <w:r>
        <w:t xml:space="preserve">., daňové základy u jiných plátců, sražená záloha na daň (po případné slevě na dani), záloha na daň z příjmů vypl. do 31. 1. násl. </w:t>
      </w:r>
      <w:proofErr w:type="spellStart"/>
      <w:r>
        <w:t>zd</w:t>
      </w:r>
      <w:proofErr w:type="spellEnd"/>
      <w:r>
        <w:t xml:space="preserve">. </w:t>
      </w:r>
      <w:proofErr w:type="spellStart"/>
      <w:r>
        <w:t>obd</w:t>
      </w:r>
      <w:proofErr w:type="spellEnd"/>
      <w:r>
        <w:t xml:space="preserve">. (§5 odst.4), záloha na daň z doplatků příjmů dle §5 odst. 4 z min. </w:t>
      </w:r>
      <w:proofErr w:type="spellStart"/>
      <w:r>
        <w:t>zd</w:t>
      </w:r>
      <w:proofErr w:type="spellEnd"/>
      <w:r>
        <w:t xml:space="preserve">. </w:t>
      </w:r>
      <w:proofErr w:type="spellStart"/>
      <w:r>
        <w:t>obd</w:t>
      </w:r>
      <w:proofErr w:type="spellEnd"/>
      <w:r>
        <w:t>., úhrn vyplacených měsíčních daňových bonusů u jiných plátců, solidární zvýšení daně u záloh v měsících, příspěvek zaměstnavatele na životní pojištění, dítě uplatněné jako vyživovaná osoba – měsíc uplatnění – začátek, měsíc uplatnění – konec, jméno dítěte, rodné číslo dítěte, daňové zvýhodnění, držitel průkazu ZTP/P, výše výdajů za umístění dítěte, invalidita poplatníka – měsíc uplatnění – začátek, měsíc uplatnění – konec, invalidita, manžel/</w:t>
      </w:r>
      <w:proofErr w:type="spellStart"/>
      <w:r>
        <w:t>ka</w:t>
      </w:r>
      <w:proofErr w:type="spellEnd"/>
      <w:r>
        <w:t xml:space="preserve"> ve společné domácnosti – měsíc uplatnění- začátek, měsíc uplatnění – konec, manžel/</w:t>
      </w:r>
      <w:proofErr w:type="spellStart"/>
      <w:r>
        <w:t>ka</w:t>
      </w:r>
      <w:proofErr w:type="spellEnd"/>
      <w:r>
        <w:t xml:space="preserve"> – držitel ZTP-P – měsíc uplatnění – začátek, měsíc uplatnění – konec, žák/student- měsíc uplatnění- začátek, měsíc uplatnění  konec, uvedené údaje jsou za vlastní organizaci.</w:t>
      </w:r>
    </w:p>
    <w:p w14:paraId="6AEE3CA1" w14:textId="77777777" w:rsidR="00DC1DBC" w:rsidRDefault="00DC1DBC" w:rsidP="0035719F">
      <w:pPr>
        <w:pStyle w:val="Bezmezer"/>
        <w:spacing w:line="276" w:lineRule="auto"/>
      </w:pPr>
    </w:p>
    <w:p w14:paraId="5098E1E6" w14:textId="77777777" w:rsidR="00DC1DBC" w:rsidRDefault="00DC1DBC" w:rsidP="0035719F">
      <w:pPr>
        <w:pStyle w:val="Bezmezer"/>
        <w:spacing w:line="276" w:lineRule="auto"/>
      </w:pPr>
      <w:r>
        <w:t>F81 – soubor s informacemi o penzijním připojištění zaměstnanců s příspěvkem - osobní číslo, jméno, příjmení, pracoviště, začátek, konec, druh a typ příspěvku (číselník), identifikace, skutečný vyměřovací základ pro penzijní připojištění, smluvní částka/příspěvek zaměstnance, příspěvek zaměstnavatele, příjemce, bankovní účet pro převodní příkaz, bankovní spojení, rodné číslo rodinného příslušníka, identifikace smlouvy zaměstnavatele, pracoviště pro zaúčtování, čin. pro účetnictví/</w:t>
      </w:r>
      <w:proofErr w:type="spellStart"/>
      <w:r>
        <w:t>fin</w:t>
      </w:r>
      <w:proofErr w:type="spellEnd"/>
      <w:r>
        <w:t>. zdroj, zakázka pro zaúčtování, přílohy.</w:t>
      </w:r>
    </w:p>
    <w:p w14:paraId="141F26AC" w14:textId="77777777" w:rsidR="00DC1DBC" w:rsidRDefault="00DC1DBC" w:rsidP="0035719F">
      <w:pPr>
        <w:pStyle w:val="Bezmezer"/>
        <w:spacing w:line="276" w:lineRule="auto"/>
      </w:pPr>
      <w:r>
        <w:t xml:space="preserve"> </w:t>
      </w:r>
    </w:p>
    <w:p w14:paraId="0A1B6077" w14:textId="77777777" w:rsidR="00DC1DBC" w:rsidRDefault="00DC1DBC" w:rsidP="0035719F">
      <w:pPr>
        <w:pStyle w:val="Bezmezer"/>
        <w:spacing w:line="276" w:lineRule="auto"/>
      </w:pPr>
      <w:r>
        <w:t xml:space="preserve">F94 – soubor s podklady pro vyměřovací základ </w:t>
      </w:r>
      <w:proofErr w:type="gramStart"/>
      <w:r>
        <w:t>DNP - osobní</w:t>
      </w:r>
      <w:proofErr w:type="gramEnd"/>
      <w:r>
        <w:t xml:space="preserve"> číslo, jméno, příjmení, pracoviště, číslo činnosti, začátek platnosti, konec platnosti, vyměřovací základ DNP, dny nemocenského pojištění, započitatelné kalendářní dny pro DNP, vyloučené dny.</w:t>
      </w:r>
    </w:p>
    <w:p w14:paraId="57506FC0" w14:textId="77777777" w:rsidR="00DC1DBC" w:rsidRDefault="00DC1DBC" w:rsidP="0035719F">
      <w:pPr>
        <w:pStyle w:val="Bezmezer"/>
        <w:spacing w:line="276" w:lineRule="auto"/>
      </w:pPr>
    </w:p>
    <w:p w14:paraId="43DBED45" w14:textId="77777777" w:rsidR="00DC1DBC" w:rsidRDefault="00DC1DBC" w:rsidP="0035719F">
      <w:pPr>
        <w:pStyle w:val="Bezmezer"/>
        <w:spacing w:line="276" w:lineRule="auto"/>
      </w:pPr>
      <w:r>
        <w:lastRenderedPageBreak/>
        <w:t xml:space="preserve">F97 – soubor s podklady pro průměrné </w:t>
      </w:r>
      <w:proofErr w:type="gramStart"/>
      <w:r>
        <w:t>výdělky - osobní</w:t>
      </w:r>
      <w:proofErr w:type="gramEnd"/>
      <w:r>
        <w:t xml:space="preserve"> číslo, jméno, příjmení, pracoviště, číslo činnosti, začátek platnosti, odpracované dny, hrubý výdělek.</w:t>
      </w:r>
    </w:p>
    <w:p w14:paraId="672A45B5" w14:textId="77777777" w:rsidR="00DC1DBC" w:rsidRDefault="00DC1DBC" w:rsidP="0035719F">
      <w:pPr>
        <w:pStyle w:val="Bezmezer"/>
        <w:spacing w:line="276" w:lineRule="auto"/>
      </w:pPr>
    </w:p>
    <w:p w14:paraId="5BC12232" w14:textId="77777777" w:rsidR="00DC1DBC" w:rsidRDefault="00DC1DBC" w:rsidP="0035719F">
      <w:pPr>
        <w:pStyle w:val="Bezmezer"/>
        <w:spacing w:line="276" w:lineRule="auto"/>
      </w:pPr>
      <w:r>
        <w:t>F115 – soubor s informacemi o služebním poměru v kalendářním roce - osobní číslo, jméno, příjmení, pracoviště, začátek platnosti, datum vzniku služebního poměru, datum vzniku služebního poměru podle §190 – 194 ZSS, datum nástupu do služby podle §190 – 194 ZSS, datum skončení/změny služebního poměru u předchozího služebního úřadu, vyplacené odměny z ročního limitu § 150 ZSS, vyčerpané dny za zdravotní volno, vyčerpané dny podle § 108 ZSS, vyčerpané volno k zařízení osobních záležitostí, počet kalendářních dnů zastupování podle § 66 ZSS, zůstatek dovolené ke dni zařazení, zůstatek dodatkové dovolené ke dni zařazení.</w:t>
      </w:r>
    </w:p>
    <w:p w14:paraId="1B49B228" w14:textId="77777777" w:rsidR="00DC1DBC" w:rsidRDefault="00DC1DBC" w:rsidP="0035719F">
      <w:pPr>
        <w:pStyle w:val="Bezmezer"/>
        <w:spacing w:line="276" w:lineRule="auto"/>
      </w:pPr>
    </w:p>
    <w:p w14:paraId="754461C6" w14:textId="77777777" w:rsidR="00DC1DBC" w:rsidRDefault="00DC1DBC" w:rsidP="0035719F">
      <w:pPr>
        <w:pStyle w:val="Bezmezer"/>
        <w:spacing w:line="276" w:lineRule="auto"/>
      </w:pPr>
      <w:r>
        <w:t xml:space="preserve">EVCIZY – soubor pro evidenci </w:t>
      </w:r>
      <w:proofErr w:type="gramStart"/>
      <w:r>
        <w:t>cizinců - osobní</w:t>
      </w:r>
      <w:proofErr w:type="gramEnd"/>
      <w:r>
        <w:t xml:space="preserve"> číslo, jméno, příjmení, pracoviště, státní příslušnost, rodné číslo přidělené v cizině, číslo daňové identifikace, typ daňové identifikace, číslo dokladu prokazující totožnost, orgán, který doklad vydal, druh pobytu cizince, začátek a konec povolení k pobytu, povolení k zaměstnávání.</w:t>
      </w:r>
    </w:p>
    <w:p w14:paraId="5B67E070" w14:textId="77777777" w:rsidR="00DC1DBC" w:rsidRDefault="00DC1DBC" w:rsidP="0035719F">
      <w:pPr>
        <w:pStyle w:val="Bezmezer"/>
        <w:spacing w:line="276" w:lineRule="auto"/>
      </w:pPr>
    </w:p>
    <w:p w14:paraId="3B1A1E1A" w14:textId="77777777" w:rsidR="00DC1DBC" w:rsidRDefault="00DC1DBC" w:rsidP="0035719F">
      <w:pPr>
        <w:pStyle w:val="Bezmezer"/>
        <w:spacing w:line="276" w:lineRule="auto"/>
      </w:pPr>
      <w:r>
        <w:t xml:space="preserve">SRAZKYH – jedná se o soubor s kompletní historií srážek z mezd u </w:t>
      </w:r>
      <w:proofErr w:type="gramStart"/>
      <w:r>
        <w:t>zaměstnanců - osobní</w:t>
      </w:r>
      <w:proofErr w:type="gramEnd"/>
      <w:r>
        <w:t xml:space="preserve"> číslo, jméno, příjmení, pracoviště, období, druh srážky, varianta zpracování, identifikace, příjemce, skutečná sražená částka, bankovní účet pro převodní příkaz, pořadové číslo srážky v převodním příkaze, ve prospěch účtu, IBAN, </w:t>
      </w:r>
      <w:proofErr w:type="spellStart"/>
      <w:r>
        <w:t>swift</w:t>
      </w:r>
      <w:proofErr w:type="spellEnd"/>
      <w:r>
        <w:t xml:space="preserve"> ve prospěch účtu, směrový kód banky, variabilní a konstantní symbol, na vrub účtu, IBAN na vrub účtu.</w:t>
      </w:r>
    </w:p>
    <w:p w14:paraId="7401971F" w14:textId="77777777" w:rsidR="00DC1DBC" w:rsidRDefault="00DC1DBC" w:rsidP="0035719F">
      <w:pPr>
        <w:pStyle w:val="Bezmezer"/>
        <w:spacing w:line="276" w:lineRule="auto"/>
      </w:pPr>
    </w:p>
    <w:p w14:paraId="7C0F6BA1" w14:textId="77777777" w:rsidR="005B5C56" w:rsidRPr="00FD5619" w:rsidRDefault="005B5C56" w:rsidP="0035719F">
      <w:pPr>
        <w:pStyle w:val="Bezmezer"/>
        <w:spacing w:line="276" w:lineRule="auto"/>
      </w:pPr>
      <w:r w:rsidRPr="00FD5619">
        <w:t>Kmenové soubory výsledků: F 30 – F49 (jedná se o formuláře s veškerými mzdovými údaji)</w:t>
      </w:r>
    </w:p>
    <w:p w14:paraId="76A10AED" w14:textId="77777777" w:rsidR="005B5C56" w:rsidRPr="00FD5619" w:rsidRDefault="005B5C56" w:rsidP="0035719F">
      <w:pPr>
        <w:pStyle w:val="Bezmezer"/>
        <w:spacing w:line="276" w:lineRule="auto"/>
      </w:pPr>
      <w:r w:rsidRPr="00FD5619">
        <w:t>Kompletní převod Tabulek s historií (formuláře s organizační strukturou a rozborovými hledisky).</w:t>
      </w:r>
    </w:p>
    <w:p w14:paraId="1B2D27A7" w14:textId="77777777" w:rsidR="00DC1DBC" w:rsidRDefault="00DC1DBC" w:rsidP="0035719F">
      <w:pPr>
        <w:pStyle w:val="Bezmezer"/>
        <w:spacing w:line="276" w:lineRule="auto"/>
      </w:pPr>
      <w:r>
        <w:t>Kde:</w:t>
      </w:r>
    </w:p>
    <w:p w14:paraId="2E56E765" w14:textId="77777777" w:rsidR="00DC1DBC" w:rsidRDefault="00DC1DBC" w:rsidP="0035719F">
      <w:pPr>
        <w:pStyle w:val="Bezmezer"/>
        <w:spacing w:line="276" w:lineRule="auto"/>
      </w:pPr>
      <w:r>
        <w:t xml:space="preserve">F30 – jedná se o kumulovaný soubor s údaji a základy (plněn z předchozích souborů) - osobní číslo, jméno, příjmení, pracoviště, číslo činnosti, období zpracování, dny výkonu práce, dny neomluvené nepřítomnosti, dny pro krácení, redukce proplacených dnů dovolené, roky odborné praxe, dny odporné praxe, navýšení let odborné praxe na základě hodnocení, datum dovršení praxe pro další platový postup, údaje o náhradní volnu, základy pro výpočet mzdy, služební příjem, údaje o dočasné neschopnosti výkonu funkce. </w:t>
      </w:r>
    </w:p>
    <w:p w14:paraId="56F7CA3B" w14:textId="77777777" w:rsidR="00DC1DBC" w:rsidRDefault="00DC1DBC" w:rsidP="0035719F">
      <w:pPr>
        <w:pStyle w:val="Bezmezer"/>
        <w:spacing w:line="276" w:lineRule="auto"/>
      </w:pPr>
    </w:p>
    <w:p w14:paraId="7B1630A4" w14:textId="77777777" w:rsidR="00DC1DBC" w:rsidRDefault="00DC1DBC" w:rsidP="0035719F">
      <w:pPr>
        <w:pStyle w:val="Bezmezer"/>
        <w:spacing w:line="276" w:lineRule="auto"/>
      </w:pPr>
      <w:r>
        <w:t xml:space="preserve">F31 – jedná se o kumulovaný soubor s podklady pro výpočet průměrných výdělků (plněn z předchozích souborů), který </w:t>
      </w:r>
      <w:proofErr w:type="gramStart"/>
      <w:r>
        <w:t>obsahuje - podklady</w:t>
      </w:r>
      <w:proofErr w:type="gramEnd"/>
      <w:r>
        <w:t xml:space="preserve"> pro výpočet průměrných výdělků, minimální mzdu, časové a evidenční údaje, podklady pro povinný podíl OZP.</w:t>
      </w:r>
    </w:p>
    <w:p w14:paraId="1D550369" w14:textId="77777777" w:rsidR="00DC1DBC" w:rsidRDefault="00DC1DBC" w:rsidP="0035719F">
      <w:pPr>
        <w:pStyle w:val="Bezmezer"/>
        <w:spacing w:line="276" w:lineRule="auto"/>
      </w:pPr>
    </w:p>
    <w:p w14:paraId="6170821F" w14:textId="77777777" w:rsidR="00DC1DBC" w:rsidRDefault="00DC1DBC" w:rsidP="0035719F">
      <w:pPr>
        <w:pStyle w:val="Bezmezer"/>
        <w:spacing w:line="276" w:lineRule="auto"/>
      </w:pPr>
      <w:r>
        <w:t>F32 - jedná se o kumulovaný soubor se sociálními událostmi (plněn z předchozích souborů), který obsahuje - osobní číslo, jméno, příjmení, pracoviště, číslo činnosti, měsíc a rok vyúčtování, druh události, začátek intervalu, snížení či zvýšení sazby, důvod neproplacení dávky, začátek platnosti, druh poměru (</w:t>
      </w:r>
      <w:proofErr w:type="gramStart"/>
      <w:r>
        <w:t>PVV,SP</w:t>
      </w:r>
      <w:proofErr w:type="gramEnd"/>
      <w:r>
        <w:t>) a další.</w:t>
      </w:r>
    </w:p>
    <w:p w14:paraId="343CDB32" w14:textId="77777777" w:rsidR="00DC1DBC" w:rsidRDefault="00DC1DBC" w:rsidP="0035719F">
      <w:pPr>
        <w:pStyle w:val="Bezmezer"/>
        <w:spacing w:line="276" w:lineRule="auto"/>
      </w:pPr>
    </w:p>
    <w:p w14:paraId="1DB1D147" w14:textId="77777777" w:rsidR="00DC1DBC" w:rsidRDefault="00DC1DBC" w:rsidP="0035719F">
      <w:pPr>
        <w:pStyle w:val="Bezmezer"/>
        <w:spacing w:line="276" w:lineRule="auto"/>
      </w:pPr>
      <w:proofErr w:type="gramStart"/>
      <w:r>
        <w:t>F33 - jedná</w:t>
      </w:r>
      <w:proofErr w:type="gramEnd"/>
      <w:r>
        <w:t xml:space="preserve"> se o kumulovaný soubor, kde se soustřeďují podklady pro průměry (plněn z předchozích souborů) a obsahuje - osobní číslo, jméno, příjmení, pracoviště, číslo činnosti, začátek platnosti, odpracované dny, hrubý výdělek, započitatelný výdělek, indikace neomluvené absence a další.</w:t>
      </w:r>
    </w:p>
    <w:p w14:paraId="49B6488A" w14:textId="77777777" w:rsidR="00DC1DBC" w:rsidRDefault="00DC1DBC" w:rsidP="0035719F">
      <w:pPr>
        <w:pStyle w:val="Bezmezer"/>
        <w:spacing w:line="276" w:lineRule="auto"/>
      </w:pPr>
    </w:p>
    <w:p w14:paraId="7109B55D" w14:textId="77777777" w:rsidR="00DC1DBC" w:rsidRDefault="00DC1DBC" w:rsidP="0035719F">
      <w:pPr>
        <w:pStyle w:val="Bezmezer"/>
        <w:spacing w:line="276" w:lineRule="auto"/>
      </w:pPr>
      <w:proofErr w:type="gramStart"/>
      <w:r>
        <w:t>F34 - jedná</w:t>
      </w:r>
      <w:proofErr w:type="gramEnd"/>
      <w:r>
        <w:t xml:space="preserve"> se o kumulovaný soubor, o čtvrtletní části mzdy pro průměry - osobní číslo, jméno, příjmení, pracoviště, číslo činnosti, měsíc vzniku, rozhodné období, výše výdělku, aktuální druh PPV vztahu, zvláštní základ podle kolektivní, rozlišení osoby.</w:t>
      </w:r>
    </w:p>
    <w:p w14:paraId="1C7FABD2" w14:textId="77777777" w:rsidR="00DC1DBC" w:rsidRDefault="00DC1DBC" w:rsidP="0035719F">
      <w:pPr>
        <w:pStyle w:val="Bezmezer"/>
        <w:spacing w:line="276" w:lineRule="auto"/>
      </w:pPr>
    </w:p>
    <w:p w14:paraId="68EF54A7" w14:textId="77777777" w:rsidR="00DC1DBC" w:rsidRDefault="00DC1DBC" w:rsidP="0035719F">
      <w:pPr>
        <w:pStyle w:val="Bezmezer"/>
        <w:spacing w:line="276" w:lineRule="auto"/>
      </w:pPr>
      <w:r>
        <w:t xml:space="preserve">F35 – kumulovaný soubor měsíčních záloh na </w:t>
      </w:r>
      <w:proofErr w:type="gramStart"/>
      <w:r>
        <w:t>daň - osobní</w:t>
      </w:r>
      <w:proofErr w:type="gramEnd"/>
      <w:r>
        <w:t xml:space="preserve"> číslo, jméno, příjmení, pracoviště, měsíc a rok zpracování, druh daně, příjem, osvobození, pojistné zaměstnance, pojistné zaměstnavatele </w:t>
      </w:r>
      <w:r>
        <w:lastRenderedPageBreak/>
        <w:t>pro daň, měsíční sleva na dani celkem, uplatněná sleva, daňové zvýhodnění na děti, záloha na daň, daňový bonus, sleva na dani, druh pracovněprávního vztahu, rozlišení osoby a další.</w:t>
      </w:r>
    </w:p>
    <w:p w14:paraId="408F81CE" w14:textId="77777777" w:rsidR="00DC1DBC" w:rsidRDefault="00DC1DBC" w:rsidP="0035719F">
      <w:pPr>
        <w:pStyle w:val="Bezmezer"/>
        <w:spacing w:line="276" w:lineRule="auto"/>
      </w:pPr>
    </w:p>
    <w:p w14:paraId="5C738E55" w14:textId="77777777" w:rsidR="00DC1DBC" w:rsidRDefault="00DC1DBC" w:rsidP="0035719F">
      <w:pPr>
        <w:pStyle w:val="Bezmezer"/>
        <w:spacing w:line="276" w:lineRule="auto"/>
      </w:pPr>
      <w:r>
        <w:t xml:space="preserve">F36 – kumulovaný soubor roční zúčtování </w:t>
      </w:r>
      <w:proofErr w:type="gramStart"/>
      <w:r>
        <w:t>daně - osobní</w:t>
      </w:r>
      <w:proofErr w:type="gramEnd"/>
      <w:r>
        <w:t xml:space="preserve"> číslo, jméno, příjmení, pracoviště, zdaňovací období, úhrn dílčích základů plátce, nezdanitelná část základní, základ snížený o nezdanitelné částky, daň po slevě na dani § 35, sleva ZTP/P, aktuální druh pracovněprávního vztahu a další.</w:t>
      </w:r>
    </w:p>
    <w:p w14:paraId="58282C31" w14:textId="77777777" w:rsidR="00DC1DBC" w:rsidRDefault="00DC1DBC" w:rsidP="0035719F">
      <w:pPr>
        <w:pStyle w:val="Bezmezer"/>
        <w:spacing w:line="276" w:lineRule="auto"/>
      </w:pPr>
    </w:p>
    <w:p w14:paraId="1834416C" w14:textId="77777777" w:rsidR="00DC1DBC" w:rsidRDefault="00DC1DBC" w:rsidP="0035719F">
      <w:pPr>
        <w:pStyle w:val="Bezmezer"/>
        <w:spacing w:line="276" w:lineRule="auto"/>
      </w:pPr>
      <w:r>
        <w:t xml:space="preserve">F37 – kumulovaný soubor daně a </w:t>
      </w:r>
      <w:proofErr w:type="gramStart"/>
      <w:r>
        <w:t>pojistné - osobní</w:t>
      </w:r>
      <w:proofErr w:type="gramEnd"/>
      <w:r>
        <w:t xml:space="preserve"> číslo, jméno, příjmení, pracoviště, měsíc zpracování, příjem, od daně osvobozeno, základ srážkové daně, pojistné zaměstnavatele pro daň, základ zálohové daně, měsíční sleva poplatník, daň celkem, zdravotní pojištění zaměstnanec, sociální pojištění zaměstnanec, spoření, srážky, částka k výplatě, čistá mzda, kalendářní dny a další.</w:t>
      </w:r>
    </w:p>
    <w:p w14:paraId="27BE9C1C" w14:textId="77777777" w:rsidR="00DC1DBC" w:rsidRDefault="00DC1DBC" w:rsidP="0035719F">
      <w:pPr>
        <w:pStyle w:val="Bezmezer"/>
        <w:spacing w:line="276" w:lineRule="auto"/>
      </w:pPr>
    </w:p>
    <w:p w14:paraId="5677A9C6" w14:textId="77777777" w:rsidR="00DC1DBC" w:rsidRDefault="00DC1DBC" w:rsidP="0035719F">
      <w:pPr>
        <w:pStyle w:val="Bezmezer"/>
        <w:spacing w:line="276" w:lineRule="auto"/>
      </w:pPr>
      <w:r>
        <w:t>F38 – kumulovaný soubor výplatní lístek - osobní číslo, jméno, příjmení, pracoviště, měsíc zpracování, číslo činnosti, průměr pro náhrady, redukovaný průměr pro náhradu na NP, plánované pracovní dny, plánovaný časový fond, odpracované dny, odpracované hodiny, neodpracované dny, neopracované hodiny, základní mzda časová, hodinová základní mzda časová, pohotovosti, náhradní volno, příplatky – osobní, směnnost, práce přesčas atd., odměny, náhrady, DNP, refundace odměn, daně, osobní účet, evidenční počet, zaměstnanecké výhody, odborná praxe a další.</w:t>
      </w:r>
    </w:p>
    <w:p w14:paraId="47B8F555" w14:textId="77777777" w:rsidR="00DC1DBC" w:rsidRDefault="00DC1DBC" w:rsidP="0035719F">
      <w:pPr>
        <w:pStyle w:val="Bezmezer"/>
        <w:spacing w:line="276" w:lineRule="auto"/>
      </w:pPr>
    </w:p>
    <w:p w14:paraId="1DA8A701" w14:textId="77777777" w:rsidR="00DC1DBC" w:rsidRDefault="00DC1DBC" w:rsidP="0035719F">
      <w:pPr>
        <w:pStyle w:val="Bezmezer"/>
        <w:spacing w:line="276" w:lineRule="auto"/>
      </w:pPr>
      <w:r>
        <w:t>F39 – kumulovaný soubor pojistné po činnostech – osobní číslo, jméno, příjmení, pracoviště, číslo činnosti, měsíc a rok zpracování, nemocenské pojištění – základ upravený, důchodové pojištění základ upravený, fond zaměstnanosti vyměřovací základ upravený, záporné pojistné, opravy pojistného, maximální vyměřovací základ a další.</w:t>
      </w:r>
    </w:p>
    <w:p w14:paraId="6A1BA522" w14:textId="77777777" w:rsidR="00DC1DBC" w:rsidRDefault="00DC1DBC" w:rsidP="0035719F">
      <w:pPr>
        <w:pStyle w:val="Bezmezer"/>
        <w:spacing w:line="276" w:lineRule="auto"/>
      </w:pPr>
    </w:p>
    <w:p w14:paraId="419AE60A" w14:textId="77777777" w:rsidR="00DC1DBC" w:rsidRDefault="00DC1DBC" w:rsidP="0035719F">
      <w:pPr>
        <w:pStyle w:val="Bezmezer"/>
        <w:spacing w:line="276" w:lineRule="auto"/>
      </w:pPr>
      <w:r>
        <w:t xml:space="preserve">F40 – kumulovaný soubor rozúčtování pojistného </w:t>
      </w:r>
      <w:proofErr w:type="gramStart"/>
      <w:r>
        <w:t>zaměstnavatele - osobní</w:t>
      </w:r>
      <w:proofErr w:type="gramEnd"/>
      <w:r>
        <w:t xml:space="preserve"> číslo, jméno, příjmení, pracoviště, číslo činnosti, měsíc a rok zpracování, zdravotní pojištění – pojistné, nemocenské pojištění – pojistné, důchodové pojištění – pojistné, procento pro počítání evidenčních počtů a další.</w:t>
      </w:r>
    </w:p>
    <w:p w14:paraId="6E77DB8E" w14:textId="77777777" w:rsidR="00DC1DBC" w:rsidRDefault="00DC1DBC" w:rsidP="0035719F">
      <w:pPr>
        <w:pStyle w:val="Bezmezer"/>
        <w:spacing w:line="276" w:lineRule="auto"/>
      </w:pPr>
    </w:p>
    <w:p w14:paraId="072ED332" w14:textId="77777777" w:rsidR="00DC1DBC" w:rsidRDefault="00DC1DBC" w:rsidP="0035719F">
      <w:pPr>
        <w:pStyle w:val="Bezmezer"/>
        <w:spacing w:line="276" w:lineRule="auto"/>
      </w:pPr>
      <w:r>
        <w:t>F41 – kumulovaný soubor s výsledky ročního zpracování - osobní číslo, jméno, příjmení, pracoviště, číslo činnosti, měsíc zpracování, počet měsíců, dny v evidenčním počtu – přepočtené, čistý příjem zálohově daněný, vyrovnání z ročního vyúčtování, dávky nemocenského pojištění, vybrané druhy příjmu podle zákona o státní sociální podpoře, vybrané druhy příjmu podle zákona o pomoci v hmotné nouzi, daně a pojistné, srážky, částka k výplatě, časová bilance, mzda, pohotovosti, příplatky, odměny, náhrady, DNP, osobní účet, podklady pro slevu na dani, odpracované dny a roky a další.</w:t>
      </w:r>
    </w:p>
    <w:p w14:paraId="2A68DB57" w14:textId="77777777" w:rsidR="00DC1DBC" w:rsidRDefault="00DC1DBC" w:rsidP="0035719F">
      <w:pPr>
        <w:pStyle w:val="Bezmezer"/>
        <w:spacing w:line="276" w:lineRule="auto"/>
      </w:pPr>
    </w:p>
    <w:p w14:paraId="13B35899" w14:textId="77777777" w:rsidR="00DC1DBC" w:rsidRDefault="00DC1DBC" w:rsidP="0035719F">
      <w:pPr>
        <w:pStyle w:val="Bezmezer"/>
        <w:spacing w:line="276" w:lineRule="auto"/>
      </w:pPr>
      <w:r>
        <w:t xml:space="preserve">F42 – kumulovaný soubor rozdílů mezi HM a vyměřovacím </w:t>
      </w:r>
      <w:proofErr w:type="gramStart"/>
      <w:r>
        <w:t>základem - osobní</w:t>
      </w:r>
      <w:proofErr w:type="gramEnd"/>
      <w:r>
        <w:t xml:space="preserve"> číslo, jméno, příjmení, pracoviště, číslo činnosti, měsíc zpracování, typ pojistného, důvod rozdílu, druh náhrady, částka, aktuální pracovněprávní poměr, druh odměny, rozlišení osoby.</w:t>
      </w:r>
    </w:p>
    <w:p w14:paraId="625A9DB4" w14:textId="77777777" w:rsidR="00DC1DBC" w:rsidRDefault="00DC1DBC" w:rsidP="0035719F">
      <w:pPr>
        <w:pStyle w:val="Bezmezer"/>
        <w:spacing w:line="276" w:lineRule="auto"/>
      </w:pPr>
    </w:p>
    <w:p w14:paraId="4960DE1A" w14:textId="77777777" w:rsidR="00DC1DBC" w:rsidRDefault="00DC1DBC" w:rsidP="0035719F">
      <w:pPr>
        <w:pStyle w:val="Bezmezer"/>
        <w:spacing w:line="276" w:lineRule="auto"/>
      </w:pPr>
      <w:r>
        <w:t xml:space="preserve">F43 – kumulovaný soubor podklady pro evidenční </w:t>
      </w:r>
      <w:proofErr w:type="gramStart"/>
      <w:r>
        <w:t>list - osobní</w:t>
      </w:r>
      <w:proofErr w:type="gramEnd"/>
      <w:r>
        <w:t xml:space="preserve"> číslo, jméno, příjmení, pracoviště, číslo činnosti, začátek a konec platnosti, typ ELDP, důvod začátku, dny pojištění, vyloučené doby v dnech, náhrada za ztrátu výdělku, vyměřovací základ a další.</w:t>
      </w:r>
    </w:p>
    <w:p w14:paraId="243571E0" w14:textId="77777777" w:rsidR="00DC1DBC" w:rsidRDefault="00DC1DBC" w:rsidP="0035719F">
      <w:pPr>
        <w:pStyle w:val="Bezmezer"/>
        <w:spacing w:line="276" w:lineRule="auto"/>
      </w:pPr>
    </w:p>
    <w:p w14:paraId="315E5D77" w14:textId="77777777" w:rsidR="00DC1DBC" w:rsidRDefault="00DC1DBC" w:rsidP="0035719F">
      <w:pPr>
        <w:pStyle w:val="Bezmezer"/>
        <w:spacing w:line="276" w:lineRule="auto"/>
      </w:pPr>
      <w:r>
        <w:t xml:space="preserve">F44 – soubor s </w:t>
      </w:r>
      <w:proofErr w:type="gramStart"/>
      <w:r>
        <w:t>pojišťovnami - osobní</w:t>
      </w:r>
      <w:proofErr w:type="gramEnd"/>
      <w:r>
        <w:t xml:space="preserve"> číslo, jméno, příjmení, pracoviště, začátek a konec období, charakter období, zdravotní pojišťovna, číslo pojištěnce a další.</w:t>
      </w:r>
    </w:p>
    <w:p w14:paraId="0C3475D3" w14:textId="77777777" w:rsidR="00DC1DBC" w:rsidRDefault="00DC1DBC" w:rsidP="0035719F">
      <w:pPr>
        <w:pStyle w:val="Bezmezer"/>
        <w:spacing w:line="276" w:lineRule="auto"/>
      </w:pPr>
    </w:p>
    <w:p w14:paraId="5398E017" w14:textId="77777777" w:rsidR="00DC1DBC" w:rsidRDefault="00DC1DBC" w:rsidP="0035719F">
      <w:pPr>
        <w:pStyle w:val="Bezmezer"/>
        <w:spacing w:line="276" w:lineRule="auto"/>
      </w:pPr>
      <w:r>
        <w:lastRenderedPageBreak/>
        <w:t xml:space="preserve">F45 – soubor se zdravotním pojištěním a náhradním </w:t>
      </w:r>
      <w:proofErr w:type="gramStart"/>
      <w:r>
        <w:t>volnem - osobní</w:t>
      </w:r>
      <w:proofErr w:type="gramEnd"/>
      <w:r>
        <w:t xml:space="preserve"> číslo, jméno, příjmení, pracoviště, číslo činnosti, období zpracování, začátek, konec, neomluvená absence, vyměřovací základ, pojistné a další.</w:t>
      </w:r>
    </w:p>
    <w:p w14:paraId="2AD9B44A" w14:textId="77777777" w:rsidR="00DC1DBC" w:rsidRDefault="00DC1DBC" w:rsidP="0035719F">
      <w:pPr>
        <w:pStyle w:val="Bezmezer"/>
        <w:spacing w:line="276" w:lineRule="auto"/>
      </w:pPr>
    </w:p>
    <w:p w14:paraId="7CE63DDE" w14:textId="77777777" w:rsidR="00DC1DBC" w:rsidRDefault="00DC1DBC" w:rsidP="0035719F">
      <w:pPr>
        <w:pStyle w:val="Bezmezer"/>
        <w:spacing w:line="276" w:lineRule="auto"/>
      </w:pPr>
      <w:r>
        <w:t xml:space="preserve">F46 – kumulovaný soubor s informacemi o mzdě za odpracovanou </w:t>
      </w:r>
      <w:proofErr w:type="gramStart"/>
      <w:r>
        <w:t>dobu - osobní</w:t>
      </w:r>
      <w:proofErr w:type="gramEnd"/>
      <w:r>
        <w:t xml:space="preserve"> číslo, jméno, příjmení, pracoviště, číslo činnosti, období zpracování, druh, odpracovaný měsíc, druh daně, počet měsíců, aktuální druh pracovněprávního vztahu a další.</w:t>
      </w:r>
    </w:p>
    <w:p w14:paraId="27E05653" w14:textId="77777777" w:rsidR="00DC1DBC" w:rsidRDefault="00DC1DBC" w:rsidP="0035719F">
      <w:pPr>
        <w:pStyle w:val="Bezmezer"/>
        <w:spacing w:line="276" w:lineRule="auto"/>
      </w:pPr>
    </w:p>
    <w:p w14:paraId="645C7E8C" w14:textId="77777777" w:rsidR="00DC1DBC" w:rsidRDefault="00DC1DBC" w:rsidP="0035719F">
      <w:pPr>
        <w:pStyle w:val="Bezmezer"/>
        <w:spacing w:line="276" w:lineRule="auto"/>
      </w:pPr>
      <w:r>
        <w:t xml:space="preserve">F47 – kumulovaný soubor s informacemi o náhradách mzdy – čerpání </w:t>
      </w:r>
      <w:proofErr w:type="gramStart"/>
      <w:r>
        <w:t>dovolené - osobní</w:t>
      </w:r>
      <w:proofErr w:type="gramEnd"/>
      <w:r>
        <w:t xml:space="preserve"> číslo, jméno, příjmení, pracoviště, číslo činnosti, období zpracování, druh, opravovaný měsíc, začátek, konec, částka, počet opracovaných hodin, pracovní dny, aktuální druh pracovněprávního vztahu a další.</w:t>
      </w:r>
    </w:p>
    <w:p w14:paraId="4B6FBD3D" w14:textId="77777777" w:rsidR="00DC1DBC" w:rsidRDefault="00DC1DBC" w:rsidP="0035719F">
      <w:pPr>
        <w:pStyle w:val="Bezmezer"/>
        <w:spacing w:line="276" w:lineRule="auto"/>
      </w:pPr>
    </w:p>
    <w:p w14:paraId="18BBBB15" w14:textId="77777777" w:rsidR="00DC1DBC" w:rsidRDefault="00DC1DBC" w:rsidP="0035719F">
      <w:pPr>
        <w:pStyle w:val="Bezmezer"/>
        <w:spacing w:line="276" w:lineRule="auto"/>
      </w:pPr>
      <w:r>
        <w:t xml:space="preserve">F48 – kumulovaný soubor sloužící k evidenci daňového </w:t>
      </w:r>
      <w:proofErr w:type="gramStart"/>
      <w:r>
        <w:t>bonusu - osobní</w:t>
      </w:r>
      <w:proofErr w:type="gramEnd"/>
      <w:r>
        <w:t xml:space="preserve"> číslo, jméno, příjmení, pracoviště, období zpracování, identifikace dítěte, částka bonusu, aktuální druh pracovněprávního vztahu, rozlišení osoby.</w:t>
      </w:r>
    </w:p>
    <w:p w14:paraId="7504DA02" w14:textId="77777777" w:rsidR="00DC1DBC" w:rsidRDefault="00DC1DBC" w:rsidP="0035719F">
      <w:pPr>
        <w:pStyle w:val="Bezmezer"/>
        <w:spacing w:line="276" w:lineRule="auto"/>
      </w:pPr>
    </w:p>
    <w:p w14:paraId="562C8692" w14:textId="77777777" w:rsidR="005B5C56" w:rsidRPr="00FD5619" w:rsidRDefault="00DC1DBC" w:rsidP="0035719F">
      <w:pPr>
        <w:pStyle w:val="Bezmezer"/>
        <w:spacing w:line="276" w:lineRule="auto"/>
      </w:pPr>
      <w:r>
        <w:t xml:space="preserve">F49 – kumulovaný soubor s informacemi o </w:t>
      </w:r>
      <w:proofErr w:type="gramStart"/>
      <w:r>
        <w:t>srážkách - osobní</w:t>
      </w:r>
      <w:proofErr w:type="gramEnd"/>
      <w:r>
        <w:t xml:space="preserve"> číslo, jméno, příjmení, pracoviště, druh srážky, varianta zpracování, předepsaná měsíční srážka, celková dlužná částka, částka sražená OSSZ, sraženo, aktuální druh pracovněprávního vztahu a další.</w:t>
      </w:r>
    </w:p>
    <w:p w14:paraId="05337505" w14:textId="77777777" w:rsidR="00DC1DBC" w:rsidRDefault="00DC1DBC" w:rsidP="00D4357A">
      <w:pPr>
        <w:pStyle w:val="Bezmezer"/>
        <w:spacing w:line="360" w:lineRule="auto"/>
      </w:pPr>
    </w:p>
    <w:p w14:paraId="221CFC76" w14:textId="77777777" w:rsidR="005B5C56" w:rsidRPr="00FD5619" w:rsidRDefault="005B5C56" w:rsidP="00D4357A">
      <w:pPr>
        <w:pStyle w:val="Bezmezer"/>
        <w:spacing w:line="360" w:lineRule="auto"/>
      </w:pPr>
      <w:r w:rsidRPr="00FD5619">
        <w:t>ELD, RNP, KZP (elektronické podání registr nemocenského pojištění, komunikace se zdravotními pojišťovnami)</w:t>
      </w:r>
    </w:p>
    <w:p w14:paraId="4D0E04D2" w14:textId="77777777" w:rsidR="005B5C56" w:rsidRPr="00FD5619" w:rsidRDefault="005B5C56" w:rsidP="00D4357A">
      <w:pPr>
        <w:pStyle w:val="Bezmezer"/>
        <w:spacing w:line="360" w:lineRule="auto"/>
      </w:pPr>
      <w:r w:rsidRPr="00FD5619">
        <w:t>Všechny odeslané dávky.</w:t>
      </w:r>
    </w:p>
    <w:p w14:paraId="2DDBD0D8" w14:textId="77777777" w:rsidR="005B5C56" w:rsidRPr="00FD5619" w:rsidRDefault="005B5C56" w:rsidP="00D4357A">
      <w:pPr>
        <w:pStyle w:val="Bezmezer"/>
        <w:spacing w:line="360" w:lineRule="auto"/>
      </w:pPr>
    </w:p>
    <w:p w14:paraId="64E7BF2A" w14:textId="77777777" w:rsidR="005B5C56" w:rsidRPr="00FD5619" w:rsidRDefault="005B5C56" w:rsidP="00D4357A">
      <w:pPr>
        <w:pStyle w:val="Bezmezer"/>
        <w:spacing w:line="360" w:lineRule="auto"/>
      </w:pPr>
      <w:r w:rsidRPr="00FD5619">
        <w:t>PER (personalistika)</w:t>
      </w:r>
    </w:p>
    <w:p w14:paraId="299DA027" w14:textId="77777777" w:rsidR="005B5C56" w:rsidRPr="00FD5619" w:rsidRDefault="005B5C56" w:rsidP="00D4357A">
      <w:pPr>
        <w:pStyle w:val="Bezmezer"/>
        <w:spacing w:line="360" w:lineRule="auto"/>
      </w:pPr>
      <w:r w:rsidRPr="00FD5619">
        <w:t>Celé věty:</w:t>
      </w:r>
    </w:p>
    <w:p w14:paraId="1F15AF3E" w14:textId="77777777" w:rsidR="005B5C56" w:rsidRPr="00FD5619" w:rsidRDefault="005B5C56" w:rsidP="00D4357A">
      <w:pPr>
        <w:pStyle w:val="Bezmezer"/>
        <w:spacing w:line="360" w:lineRule="auto"/>
      </w:pPr>
      <w:r w:rsidRPr="00FD5619">
        <w:t xml:space="preserve">a) s aktivními zaměstnanci obsahující: osobní + doplňující údaje, adresy, spojení, průkazy, vzdělání, zkoušky a osvědčení, evidence důchodů + kompletní historie pracovního zařazení, smluv, dokumentů, platového zařazení, vynětí, zastupování, lékařské prohlídky, dohody o odpovědnosti, povolení podnikatelské činnosti, změny státní služby a opatření zaslaná do </w:t>
      </w:r>
      <w:proofErr w:type="spellStart"/>
      <w:r w:rsidRPr="00FD5619">
        <w:t>ISoSS</w:t>
      </w:r>
      <w:proofErr w:type="spellEnd"/>
      <w:r w:rsidRPr="00FD5619">
        <w:t xml:space="preserve">. Kompletní formulář </w:t>
      </w:r>
      <w:proofErr w:type="spellStart"/>
      <w:r w:rsidRPr="00FD5619">
        <w:t>odmatre</w:t>
      </w:r>
      <w:proofErr w:type="spellEnd"/>
      <w:r w:rsidRPr="00FD5619">
        <w:t>.</w:t>
      </w:r>
    </w:p>
    <w:p w14:paraId="1DF0A468" w14:textId="77777777" w:rsidR="005B5C56" w:rsidRPr="00FD5619" w:rsidRDefault="005B5C56" w:rsidP="00D4357A">
      <w:pPr>
        <w:pStyle w:val="Bezmezer"/>
        <w:spacing w:line="360" w:lineRule="auto"/>
      </w:pPr>
      <w:r w:rsidRPr="00FD5619">
        <w:t>b) s odešlými zaměstnanci za posledních 10</w:t>
      </w:r>
      <w:r w:rsidR="00DC64EF">
        <w:t xml:space="preserve"> </w:t>
      </w:r>
      <w:r w:rsidRPr="00FD5619">
        <w:t>let.</w:t>
      </w:r>
    </w:p>
    <w:p w14:paraId="33DFFD2D" w14:textId="77777777" w:rsidR="005B5C56" w:rsidRPr="00FD5619" w:rsidRDefault="005B5C56" w:rsidP="00D4357A">
      <w:pPr>
        <w:pStyle w:val="Bezmezer"/>
        <w:spacing w:line="360" w:lineRule="auto"/>
      </w:pPr>
    </w:p>
    <w:p w14:paraId="3300878F" w14:textId="77777777" w:rsidR="005B5C56" w:rsidRPr="00FD5619" w:rsidRDefault="005B5C56" w:rsidP="00D4357A">
      <w:pPr>
        <w:pStyle w:val="Bezmezer"/>
        <w:spacing w:line="360" w:lineRule="auto"/>
      </w:pPr>
      <w:r w:rsidRPr="00FD5619">
        <w:t>STM (systemizace)</w:t>
      </w:r>
    </w:p>
    <w:p w14:paraId="365D351E" w14:textId="77777777" w:rsidR="005B5C56" w:rsidRPr="00FD5619" w:rsidRDefault="005B5C56" w:rsidP="00D4357A">
      <w:pPr>
        <w:pStyle w:val="Bezmezer"/>
        <w:spacing w:line="360" w:lineRule="auto"/>
      </w:pPr>
      <w:r w:rsidRPr="00FD5619">
        <w:t xml:space="preserve">Kompletní historie organizačních útvarů – TUTV a míst TSMV, včetně všech poznámek a rezervací. </w:t>
      </w:r>
    </w:p>
    <w:p w14:paraId="30CB9445" w14:textId="77777777" w:rsidR="005B5C56" w:rsidRPr="00FD5619" w:rsidRDefault="005B5C56" w:rsidP="00D4357A">
      <w:pPr>
        <w:pStyle w:val="Bezmezer"/>
        <w:spacing w:line="360" w:lineRule="auto"/>
      </w:pPr>
    </w:p>
    <w:p w14:paraId="0D03E2C7" w14:textId="77777777" w:rsidR="005B5C56" w:rsidRPr="00FD5619" w:rsidRDefault="005B5C56" w:rsidP="00D4357A">
      <w:pPr>
        <w:pStyle w:val="Bezmezer"/>
        <w:spacing w:line="360" w:lineRule="auto"/>
      </w:pPr>
      <w:r w:rsidRPr="00FD5619">
        <w:t>VZD (vzdělávání)</w:t>
      </w:r>
    </w:p>
    <w:p w14:paraId="691F993F" w14:textId="77777777" w:rsidR="005B5C56" w:rsidRPr="00FD5619" w:rsidRDefault="005B5C56" w:rsidP="00D4357A">
      <w:pPr>
        <w:pStyle w:val="Bezmezer"/>
        <w:spacing w:line="360" w:lineRule="auto"/>
      </w:pPr>
      <w:r w:rsidRPr="00FD5619">
        <w:t>Z VZD převod formulářů:</w:t>
      </w:r>
    </w:p>
    <w:p w14:paraId="7C47057C" w14:textId="77777777" w:rsidR="005B5C56" w:rsidRPr="00FD5619" w:rsidRDefault="005B5C56" w:rsidP="00D4357A">
      <w:pPr>
        <w:pStyle w:val="Bezmezer"/>
        <w:spacing w:line="360" w:lineRule="auto"/>
      </w:pPr>
      <w:proofErr w:type="spellStart"/>
      <w:r w:rsidRPr="00FD5619">
        <w:t>Osobyx</w:t>
      </w:r>
      <w:proofErr w:type="spellEnd"/>
      <w:r w:rsidRPr="00FD5619">
        <w:t xml:space="preserve">, </w:t>
      </w:r>
      <w:proofErr w:type="spellStart"/>
      <w:r w:rsidRPr="00FD5619">
        <w:t>pzarazx</w:t>
      </w:r>
      <w:proofErr w:type="spellEnd"/>
      <w:r w:rsidRPr="00FD5619">
        <w:t xml:space="preserve">, </w:t>
      </w:r>
      <w:proofErr w:type="spellStart"/>
      <w:r w:rsidRPr="00FD5619">
        <w:t>smlouvax</w:t>
      </w:r>
      <w:proofErr w:type="spellEnd"/>
      <w:r w:rsidRPr="00FD5619">
        <w:t xml:space="preserve">, </w:t>
      </w:r>
      <w:proofErr w:type="spellStart"/>
      <w:r w:rsidRPr="00FD5619">
        <w:t>utajenix</w:t>
      </w:r>
      <w:proofErr w:type="spellEnd"/>
      <w:r w:rsidRPr="00FD5619">
        <w:t xml:space="preserve">, </w:t>
      </w:r>
      <w:proofErr w:type="spellStart"/>
      <w:r w:rsidRPr="00FD5619">
        <w:t>vyneti</w:t>
      </w:r>
      <w:proofErr w:type="spellEnd"/>
      <w:r w:rsidRPr="00FD5619">
        <w:t xml:space="preserve">, </w:t>
      </w:r>
      <w:proofErr w:type="spellStart"/>
      <w:r w:rsidRPr="00FD5619">
        <w:t>znalostx</w:t>
      </w:r>
      <w:proofErr w:type="spellEnd"/>
      <w:r w:rsidRPr="00FD5619">
        <w:t xml:space="preserve">, </w:t>
      </w:r>
      <w:proofErr w:type="spellStart"/>
      <w:r w:rsidRPr="00FD5619">
        <w:t>vsmkrit</w:t>
      </w:r>
      <w:proofErr w:type="spellEnd"/>
      <w:r w:rsidRPr="00FD5619">
        <w:t xml:space="preserve"> – společné formuláře s PER.</w:t>
      </w:r>
    </w:p>
    <w:p w14:paraId="4BAA7310" w14:textId="77777777" w:rsidR="005B5C56" w:rsidRPr="00FD5619" w:rsidRDefault="005B5C56" w:rsidP="00D4357A">
      <w:pPr>
        <w:pStyle w:val="Bezmezer"/>
        <w:spacing w:line="360" w:lineRule="auto"/>
      </w:pPr>
      <w:proofErr w:type="spellStart"/>
      <w:r w:rsidRPr="00FD5619">
        <w:t>Prumvyd</w:t>
      </w:r>
      <w:proofErr w:type="spellEnd"/>
      <w:r w:rsidRPr="00FD5619">
        <w:t xml:space="preserve">, </w:t>
      </w:r>
      <w:proofErr w:type="spellStart"/>
      <w:r w:rsidRPr="00FD5619">
        <w:t>kompx</w:t>
      </w:r>
      <w:proofErr w:type="spellEnd"/>
      <w:r w:rsidRPr="00FD5619">
        <w:t xml:space="preserve">, </w:t>
      </w:r>
      <w:proofErr w:type="spellStart"/>
      <w:r w:rsidRPr="00FD5619">
        <w:t>planvzdx</w:t>
      </w:r>
      <w:proofErr w:type="spellEnd"/>
      <w:r w:rsidRPr="00FD5619">
        <w:t xml:space="preserve">, </w:t>
      </w:r>
      <w:proofErr w:type="spellStart"/>
      <w:r w:rsidRPr="00FD5619">
        <w:t>akcepozx</w:t>
      </w:r>
      <w:proofErr w:type="spellEnd"/>
      <w:r w:rsidRPr="00FD5619">
        <w:t xml:space="preserve">, </w:t>
      </w:r>
      <w:proofErr w:type="spellStart"/>
      <w:r w:rsidRPr="00FD5619">
        <w:t>akceplpx</w:t>
      </w:r>
      <w:proofErr w:type="spellEnd"/>
      <w:r w:rsidRPr="00FD5619">
        <w:t xml:space="preserve">, </w:t>
      </w:r>
      <w:proofErr w:type="spellStart"/>
      <w:r w:rsidRPr="00FD5619">
        <w:t>hakce</w:t>
      </w:r>
      <w:proofErr w:type="spellEnd"/>
      <w:r w:rsidRPr="00FD5619">
        <w:t xml:space="preserve">, </w:t>
      </w:r>
      <w:proofErr w:type="spellStart"/>
      <w:r w:rsidRPr="00FD5619">
        <w:t>profesx</w:t>
      </w:r>
      <w:proofErr w:type="spellEnd"/>
      <w:r w:rsidRPr="00FD5619">
        <w:t xml:space="preserve">, </w:t>
      </w:r>
      <w:proofErr w:type="spellStart"/>
      <w:r w:rsidRPr="00FD5619">
        <w:t>uprakcex</w:t>
      </w:r>
      <w:proofErr w:type="spellEnd"/>
      <w:r w:rsidRPr="00FD5619">
        <w:t xml:space="preserve">, </w:t>
      </w:r>
      <w:proofErr w:type="spellStart"/>
      <w:r w:rsidRPr="00FD5619">
        <w:t>vnaklax</w:t>
      </w:r>
      <w:proofErr w:type="spellEnd"/>
      <w:r w:rsidRPr="00FD5619">
        <w:t xml:space="preserve">, </w:t>
      </w:r>
      <w:proofErr w:type="spellStart"/>
      <w:r w:rsidRPr="00FD5619">
        <w:t>vzdpreh</w:t>
      </w:r>
      <w:proofErr w:type="spellEnd"/>
      <w:r w:rsidRPr="00FD5619">
        <w:t xml:space="preserve">, </w:t>
      </w:r>
      <w:proofErr w:type="spellStart"/>
      <w:r w:rsidRPr="00FD5619">
        <w:t>takce</w:t>
      </w:r>
      <w:proofErr w:type="spellEnd"/>
      <w:r w:rsidRPr="00FD5619">
        <w:t xml:space="preserve">, </w:t>
      </w:r>
      <w:proofErr w:type="spellStart"/>
      <w:r w:rsidRPr="00FD5619">
        <w:t>menuakce</w:t>
      </w:r>
      <w:proofErr w:type="spellEnd"/>
      <w:r w:rsidRPr="00FD5619">
        <w:t xml:space="preserve">, </w:t>
      </w:r>
      <w:proofErr w:type="spellStart"/>
      <w:r w:rsidRPr="00FD5619">
        <w:t>toblastv</w:t>
      </w:r>
      <w:proofErr w:type="spellEnd"/>
      <w:r w:rsidRPr="00FD5619">
        <w:t xml:space="preserve">, </w:t>
      </w:r>
      <w:proofErr w:type="spellStart"/>
      <w:r w:rsidRPr="00FD5619">
        <w:t>lektori</w:t>
      </w:r>
      <w:proofErr w:type="spellEnd"/>
      <w:r w:rsidRPr="00FD5619">
        <w:t xml:space="preserve">, </w:t>
      </w:r>
      <w:proofErr w:type="spellStart"/>
      <w:r w:rsidRPr="00FD5619">
        <w:t>lekpzar</w:t>
      </w:r>
      <w:proofErr w:type="spellEnd"/>
      <w:r w:rsidRPr="00FD5619">
        <w:t xml:space="preserve">, </w:t>
      </w:r>
      <w:proofErr w:type="spellStart"/>
      <w:r w:rsidRPr="00FD5619">
        <w:t>lekodb</w:t>
      </w:r>
      <w:proofErr w:type="spellEnd"/>
      <w:r w:rsidRPr="00FD5619">
        <w:t xml:space="preserve">, </w:t>
      </w:r>
      <w:proofErr w:type="spellStart"/>
      <w:r w:rsidRPr="00FD5619">
        <w:t>tlodb</w:t>
      </w:r>
      <w:proofErr w:type="spellEnd"/>
      <w:r w:rsidRPr="00FD5619">
        <w:t>.</w:t>
      </w:r>
    </w:p>
    <w:p w14:paraId="650D00F4" w14:textId="77777777" w:rsidR="005B5C56" w:rsidRPr="00FD5619" w:rsidRDefault="005B5C56" w:rsidP="00D4357A">
      <w:pPr>
        <w:pStyle w:val="Bezmezer"/>
        <w:spacing w:line="360" w:lineRule="auto"/>
      </w:pPr>
      <w:r w:rsidRPr="00FD5619">
        <w:t>Kompletní formuláře vzdělávací akce + přehledy vzdělávacích akcí.</w:t>
      </w:r>
    </w:p>
    <w:p w14:paraId="3EEA902B" w14:textId="77777777" w:rsidR="00DC1DBC" w:rsidRDefault="00DC1DBC" w:rsidP="0035719F">
      <w:pPr>
        <w:pStyle w:val="Bezmezer"/>
        <w:spacing w:line="276" w:lineRule="auto"/>
      </w:pPr>
      <w:r>
        <w:t>Kde:</w:t>
      </w:r>
    </w:p>
    <w:p w14:paraId="47A9A14E" w14:textId="77777777" w:rsidR="00DC1DBC" w:rsidRDefault="00DC1DBC" w:rsidP="0035719F">
      <w:pPr>
        <w:pStyle w:val="Bezmezer"/>
        <w:spacing w:line="276" w:lineRule="auto"/>
      </w:pPr>
      <w:r>
        <w:t xml:space="preserve">OSOBYX – osobní číslo, číslo pracoviště, úplné jméno, osobní jméno, příjmení, rodné číslo, evidenční číslo pojištěnce (sociální pojištění), identifikační číslo, evidenční číslo státního </w:t>
      </w:r>
      <w:r>
        <w:lastRenderedPageBreak/>
        <w:t xml:space="preserve">zaměstnance, nastavení rozlišení doby; PER – adresy, spojení, vzdělání, znalosti, rozdílové záznamy úřednických </w:t>
      </w:r>
      <w:proofErr w:type="spellStart"/>
      <w:r>
        <w:t>zk</w:t>
      </w:r>
      <w:proofErr w:type="spellEnd"/>
      <w:r>
        <w:t xml:space="preserve">. podle </w:t>
      </w:r>
      <w:proofErr w:type="spellStart"/>
      <w:r>
        <w:t>ISoSS</w:t>
      </w:r>
      <w:proofErr w:type="spellEnd"/>
      <w:r>
        <w:t>, pracovní zařazení, utajení, PPV, podklady pro rozúčtování, průměrné výdělky, osobní údaje, plán nepřítomnosti, vynětí z evidenčního počtu, důchod; VZD – náklady na vzdělávání, údaje o stabilizaci, zápůjčky, samostudium, dohody-závazky, plán vzdělávání, požadavky na vzdělávání, potvrzení o splnění požadavků na vzdělávání, účast na vzdělávacích akcích, přihlašování na vzdělávací akce, publikovat údaje o zaměstnanci v HR událostech, automatické vyhodnocení publikování údajů v HR událostech, příjmení, výjimka z GDPR, důvod výjimky z GDPR, odeslané maily z akce, aktuální druh PPV, rozlišení osoby.</w:t>
      </w:r>
    </w:p>
    <w:p w14:paraId="519E0573" w14:textId="77777777" w:rsidR="00DC1DBC" w:rsidRDefault="00DC1DBC" w:rsidP="0035719F">
      <w:pPr>
        <w:pStyle w:val="Bezmezer"/>
        <w:spacing w:line="276" w:lineRule="auto"/>
      </w:pPr>
    </w:p>
    <w:p w14:paraId="3643FDFF" w14:textId="77777777" w:rsidR="00DC1DBC" w:rsidRDefault="00DC1DBC" w:rsidP="0035719F">
      <w:pPr>
        <w:pStyle w:val="Bezmezer"/>
        <w:spacing w:line="276" w:lineRule="auto"/>
      </w:pPr>
      <w:r>
        <w:t xml:space="preserve">PZARAZX – osobní číslo, číslo činnosti, příjmení, číslo pracoviště, začátek účinnosti, číslo pracoviště, organizační útvar, systemizované místo, důvod změny obsazení služebního místa, datum souhlasu s přeložením v rámci úřadu, doba trvání přeložení, datum trvání do, datum vymezení doby určité pro jmenování, textové vymezení doby určité pro jmenování, druh pracovně právního vztahu, druh činnosti, pracovní funkce, kód povolání, vykonávané zaměstnání, povolání-funkce, kategorie pracovníka, skupina v JKZ, zaměstnanec ve státní správě, služební označení představených, vedoucí, stupeň řízení vedoucích zaměstnanců, skupina prací podle míry ztěžujících vlivů </w:t>
      </w:r>
      <w:proofErr w:type="spellStart"/>
      <w:r>
        <w:t>prac</w:t>
      </w:r>
      <w:proofErr w:type="spellEnd"/>
      <w:r>
        <w:t>. podmínek, plánovaná platová třída, čin. pro účetnictví/</w:t>
      </w:r>
      <w:proofErr w:type="spellStart"/>
      <w:r>
        <w:t>fin</w:t>
      </w:r>
      <w:proofErr w:type="spellEnd"/>
      <w:r>
        <w:t xml:space="preserve">. zdroj, číslo implicitní zakázky, </w:t>
      </w:r>
      <w:proofErr w:type="spellStart"/>
      <w:r>
        <w:t>koef</w:t>
      </w:r>
      <w:proofErr w:type="spellEnd"/>
      <w:r>
        <w:t xml:space="preserve">. m. mzdy pro st. náročnosti, roční limit práce přesčas, roční limit práce </w:t>
      </w:r>
      <w:proofErr w:type="gramStart"/>
      <w:r>
        <w:t>přesčas</w:t>
      </w:r>
      <w:proofErr w:type="gramEnd"/>
      <w:r>
        <w:t xml:space="preserve"> k níž již bylo přihlédnuto, práce v riziku, aktuální druh PPV, rozlišení osoby, konec platnosti, konec účinnosti, číslo skupiny PPV, vliv na evidenční počet. </w:t>
      </w:r>
    </w:p>
    <w:p w14:paraId="6973E4B8" w14:textId="77777777" w:rsidR="00DC1DBC" w:rsidRDefault="00DC1DBC" w:rsidP="0035719F">
      <w:pPr>
        <w:pStyle w:val="Bezmezer"/>
        <w:spacing w:line="276" w:lineRule="auto"/>
      </w:pPr>
    </w:p>
    <w:p w14:paraId="1E1A52D1" w14:textId="77777777" w:rsidR="00DC1DBC" w:rsidRDefault="00DC1DBC" w:rsidP="0035719F">
      <w:pPr>
        <w:pStyle w:val="Bezmezer"/>
        <w:spacing w:line="276" w:lineRule="auto"/>
      </w:pPr>
      <w:r>
        <w:t>SMLOUVAX – osobní číslo, číslo činnosti, příjmení, číslo pracoviště, začátek PPV, konec PPV, sjednaná doba úvazku, počet měsíců odchodného, zkušební doba, aktuální druh PPV, rozlišení osoby.</w:t>
      </w:r>
    </w:p>
    <w:p w14:paraId="72E7EBF2" w14:textId="77777777" w:rsidR="00DC1DBC" w:rsidRDefault="00DC1DBC" w:rsidP="0035719F">
      <w:pPr>
        <w:pStyle w:val="Bezmezer"/>
        <w:spacing w:line="276" w:lineRule="auto"/>
      </w:pPr>
    </w:p>
    <w:p w14:paraId="4653A2D1" w14:textId="77777777" w:rsidR="00DC1DBC" w:rsidRDefault="00DC1DBC" w:rsidP="0035719F">
      <w:pPr>
        <w:pStyle w:val="Bezmezer"/>
        <w:spacing w:line="276" w:lineRule="auto"/>
      </w:pPr>
      <w:r>
        <w:t>UTAJENIX – osobní číslo, příjmení, číslo pracoviště, začátek platnosti, konec platnosti, stupeň utajení utajovaných skutečností, den vystavení dokladu, označení dokladu, aktuální druh PPV, rozlišení osoby.</w:t>
      </w:r>
    </w:p>
    <w:p w14:paraId="119A082A" w14:textId="77777777" w:rsidR="00DC1DBC" w:rsidRDefault="00DC1DBC" w:rsidP="0035719F">
      <w:pPr>
        <w:pStyle w:val="Bezmezer"/>
        <w:spacing w:line="276" w:lineRule="auto"/>
      </w:pPr>
    </w:p>
    <w:p w14:paraId="5D37FDBC" w14:textId="77777777" w:rsidR="00DC1DBC" w:rsidRDefault="00DC1DBC" w:rsidP="0035719F">
      <w:pPr>
        <w:pStyle w:val="Bezmezer"/>
        <w:spacing w:line="276" w:lineRule="auto"/>
      </w:pPr>
      <w:r>
        <w:t>VYNETI – osobní číslo, začátek vynětí, konec vynětí, druh vynětí, datum souhlasu s opatřením, stát vyslání, název obce vyslání.</w:t>
      </w:r>
    </w:p>
    <w:p w14:paraId="480E0444" w14:textId="77777777" w:rsidR="00DC1DBC" w:rsidRDefault="00DC1DBC" w:rsidP="0035719F">
      <w:pPr>
        <w:pStyle w:val="Bezmezer"/>
        <w:spacing w:line="276" w:lineRule="auto"/>
      </w:pPr>
    </w:p>
    <w:p w14:paraId="5CC67EEA" w14:textId="77777777" w:rsidR="00DC1DBC" w:rsidRDefault="00DC1DBC" w:rsidP="0035719F">
      <w:pPr>
        <w:pStyle w:val="Bezmezer"/>
        <w:spacing w:line="276" w:lineRule="auto"/>
      </w:pPr>
      <w:r>
        <w:t xml:space="preserve">ZNALOSTX – osobní číslo, příjemní, číslo pracoviště, znalosti – typ znalosti, druh znalosti, obor služby, odborná způsobilost zdrav. zaměstnance, začátek platnosti, konec platnosti, hodiny vzdělávání-počet, škála klasifikace znalosti, stupeň znalosti/úroveň znalosti, zkouška ze znalosti, výsledek, místo provedení, číslo registrace, vydal, popis znalosti, poznámka, název absolvované zkoušky, původ vzniku znalosti, název vzdělávací akce, kontrola úřednické zkoušky podle </w:t>
      </w:r>
      <w:proofErr w:type="spellStart"/>
      <w:r>
        <w:t>ISoSS</w:t>
      </w:r>
      <w:proofErr w:type="spellEnd"/>
      <w:r>
        <w:t xml:space="preserve">, aktuální druh PPV, rozlišení osoby. </w:t>
      </w:r>
    </w:p>
    <w:p w14:paraId="45FFCB85" w14:textId="77777777" w:rsidR="00DC1DBC" w:rsidRDefault="00DC1DBC" w:rsidP="0035719F">
      <w:pPr>
        <w:pStyle w:val="Bezmezer"/>
        <w:spacing w:line="276" w:lineRule="auto"/>
      </w:pPr>
    </w:p>
    <w:p w14:paraId="012F9878" w14:textId="77777777" w:rsidR="00DC1DBC" w:rsidRDefault="00DC1DBC" w:rsidP="0035719F">
      <w:pPr>
        <w:pStyle w:val="Bezmezer"/>
        <w:spacing w:line="276" w:lineRule="auto"/>
      </w:pPr>
      <w:r>
        <w:t xml:space="preserve">VSMKRIT – osobní číslo, číslo činnosti, kritérium systemizace, vyhodnocení systemizačních kritérií – požadované kritérium systemizace, skutečné plnění kritéria systemizace, vyhodnocení kritéria systemizace, název absolvované zkoušky. </w:t>
      </w:r>
    </w:p>
    <w:p w14:paraId="19F8DD55" w14:textId="77777777" w:rsidR="00DC1DBC" w:rsidRDefault="00DC1DBC" w:rsidP="0035719F">
      <w:pPr>
        <w:pStyle w:val="Bezmezer"/>
        <w:spacing w:line="276" w:lineRule="auto"/>
      </w:pPr>
    </w:p>
    <w:p w14:paraId="7B4FC005" w14:textId="77777777" w:rsidR="00DC1DBC" w:rsidRDefault="00DC1DBC" w:rsidP="0035719F">
      <w:pPr>
        <w:pStyle w:val="Bezmezer"/>
        <w:spacing w:line="276" w:lineRule="auto"/>
      </w:pPr>
      <w:r>
        <w:t>PRUMVYD – osobní číslo, číslo činnosti, začátek platnosti, způsob vytvoření, průměrné výdělky – konec platnosti, typ sazby, průměr pro pracovně právní účely.</w:t>
      </w:r>
    </w:p>
    <w:p w14:paraId="3D8689B9" w14:textId="77777777" w:rsidR="00DC1DBC" w:rsidRDefault="00DC1DBC" w:rsidP="0035719F">
      <w:pPr>
        <w:pStyle w:val="Bezmezer"/>
        <w:spacing w:line="276" w:lineRule="auto"/>
      </w:pPr>
    </w:p>
    <w:p w14:paraId="6D5E50DA" w14:textId="77777777" w:rsidR="00DC1DBC" w:rsidRDefault="00DC1DBC" w:rsidP="0035719F">
      <w:pPr>
        <w:pStyle w:val="Bezmezer"/>
        <w:spacing w:line="276" w:lineRule="auto"/>
      </w:pPr>
      <w:r>
        <w:t>KOMPX – osobní číslo, číslo činnosti, příjmení, číslo pracoviště, kompetence – začátek platnosti, konec platnosti, pracoviště k rozdělení podílu, procentuální podíl rozdělení kompetencí, skutečně dosažený obor státní služby, ověřil/verifikoval, ověřil/verifikoval dne, aktuální druh PPV, rozlišení osoby.</w:t>
      </w:r>
    </w:p>
    <w:p w14:paraId="5650A272" w14:textId="77777777" w:rsidR="00DC1DBC" w:rsidRDefault="00DC1DBC" w:rsidP="0035719F">
      <w:pPr>
        <w:pStyle w:val="Bezmezer"/>
        <w:spacing w:line="276" w:lineRule="auto"/>
      </w:pPr>
    </w:p>
    <w:p w14:paraId="6E74D4F0" w14:textId="77777777" w:rsidR="00DC1DBC" w:rsidRDefault="00DC1DBC" w:rsidP="0035719F">
      <w:pPr>
        <w:pStyle w:val="Bezmezer"/>
        <w:spacing w:line="276" w:lineRule="auto"/>
      </w:pPr>
      <w:r>
        <w:t xml:space="preserve">PLANVZDX – soubor s plány vzdělávání zaměstnanců obsahující – osobní číslo, číslo plánu, jméno, příjmení, pracoviště, název plánu, platí od/do, datum sestavení plánu, datum aktualizace plnění </w:t>
      </w:r>
      <w:r>
        <w:lastRenderedPageBreak/>
        <w:t>požadavků podle skutečnosti, splnění v procentech, celkové skutečné náklady plánu vzdělávání a další.</w:t>
      </w:r>
    </w:p>
    <w:p w14:paraId="131A001D" w14:textId="77777777" w:rsidR="00DC1DBC" w:rsidRDefault="00DC1DBC" w:rsidP="0035719F">
      <w:pPr>
        <w:pStyle w:val="Bezmezer"/>
        <w:spacing w:line="276" w:lineRule="auto"/>
      </w:pPr>
    </w:p>
    <w:p w14:paraId="67831500" w14:textId="77777777" w:rsidR="00DC1DBC" w:rsidRDefault="00DC1DBC" w:rsidP="0035719F">
      <w:pPr>
        <w:pStyle w:val="Bezmezer"/>
        <w:spacing w:line="276" w:lineRule="auto"/>
      </w:pPr>
      <w:r>
        <w:t>AKCEPOZX – soubor se seznamem požadavků na vzdělávání obsahující – osobní číslo, číslo plánu, označení akce, verze akce, jméno, příjmení, pracoviště, splnění požadavku od data, splnění požadavku do data, téma vzdělávací akce, plánované náklady, téma vzdělávací akce, plánovaný počet hodin, skutečné náklady, původ požadavku, cíl vzdělávací akce a další.</w:t>
      </w:r>
    </w:p>
    <w:p w14:paraId="2AC9913F" w14:textId="77777777" w:rsidR="00DC1DBC" w:rsidRDefault="00DC1DBC" w:rsidP="0035719F">
      <w:pPr>
        <w:pStyle w:val="Bezmezer"/>
        <w:spacing w:line="276" w:lineRule="auto"/>
      </w:pPr>
    </w:p>
    <w:p w14:paraId="11D5D51D" w14:textId="77777777" w:rsidR="00DC1DBC" w:rsidRDefault="00DC1DBC" w:rsidP="0035719F">
      <w:pPr>
        <w:pStyle w:val="Bezmezer"/>
        <w:spacing w:line="276" w:lineRule="auto"/>
      </w:pPr>
      <w:r>
        <w:t>AKCEPLPX – soubor s přehledem plnění požadavků na vzdělávání obsahující – osobní číslo, číslo plánu, označení akce, jméno, příjmení, pracoviště, název akce, datum zahájení účasti, datum ukončení účasti, označení splněné akce, druh účasti na akci, důvod neúčasti na akci, počet dnů vzdělávání, náklady na účastníka vzdělávací akce a další.</w:t>
      </w:r>
    </w:p>
    <w:p w14:paraId="535D67FD" w14:textId="77777777" w:rsidR="00DC1DBC" w:rsidRDefault="00DC1DBC" w:rsidP="0035719F">
      <w:pPr>
        <w:pStyle w:val="Bezmezer"/>
        <w:spacing w:line="276" w:lineRule="auto"/>
      </w:pPr>
    </w:p>
    <w:p w14:paraId="416B466D" w14:textId="77777777" w:rsidR="00DC1DBC" w:rsidRDefault="00DC1DBC" w:rsidP="0035719F">
      <w:pPr>
        <w:pStyle w:val="Bezmezer"/>
        <w:spacing w:line="276" w:lineRule="auto"/>
      </w:pPr>
      <w:r>
        <w:t>HAKCE – jedná se o soubor z PER s hodnocením.</w:t>
      </w:r>
    </w:p>
    <w:p w14:paraId="4B79A48E" w14:textId="77777777" w:rsidR="00DC1DBC" w:rsidRDefault="00DC1DBC" w:rsidP="0035719F">
      <w:pPr>
        <w:pStyle w:val="Bezmezer"/>
        <w:spacing w:line="276" w:lineRule="auto"/>
      </w:pPr>
    </w:p>
    <w:p w14:paraId="14AAB714" w14:textId="77777777" w:rsidR="00DC1DBC" w:rsidRDefault="00DC1DBC" w:rsidP="0035719F">
      <w:pPr>
        <w:pStyle w:val="Bezmezer"/>
        <w:spacing w:line="276" w:lineRule="auto"/>
      </w:pPr>
      <w:r>
        <w:t>PROFESX – soubor s profesním rozvojem zaměstnanců obsahující – akce hodnocení, číslo vzdělávací akce, akce osobnostního rozvoje, příjmení, jméno, pracoviště, osobní číslo, druh vzdělávací akce, popis hodnoceným, popis hodnotitelem, datum pořízení profesního rozvoje, označení zadavatele akce, druh aktuálního pracovněprávního vztahu a další.</w:t>
      </w:r>
    </w:p>
    <w:p w14:paraId="743E256C" w14:textId="77777777" w:rsidR="00DC1DBC" w:rsidRDefault="00DC1DBC" w:rsidP="0035719F">
      <w:pPr>
        <w:pStyle w:val="Bezmezer"/>
        <w:spacing w:line="276" w:lineRule="auto"/>
      </w:pPr>
    </w:p>
    <w:p w14:paraId="0F2E920E" w14:textId="77777777" w:rsidR="00DC1DBC" w:rsidRDefault="00DC1DBC" w:rsidP="0035719F">
      <w:pPr>
        <w:pStyle w:val="Bezmezer"/>
        <w:spacing w:line="276" w:lineRule="auto"/>
      </w:pPr>
      <w:r>
        <w:t>UPRAKCEX – soubor s potvrzením o splnění požadavků vzdělávání obsahující – osobní číslo, jméno, příjmení, pracoviště, označení vzdělávací akce, název akce, datum začátku akce, datum konce akce, čas začátku a konce akce, klíč studijního oboru, cena kurzu, číslo a název osvědčení, vydavatel osvědčení a další.</w:t>
      </w:r>
    </w:p>
    <w:p w14:paraId="08A5D345" w14:textId="77777777" w:rsidR="00DC1DBC" w:rsidRDefault="00DC1DBC" w:rsidP="0035719F">
      <w:pPr>
        <w:pStyle w:val="Bezmezer"/>
        <w:spacing w:line="276" w:lineRule="auto"/>
      </w:pPr>
    </w:p>
    <w:p w14:paraId="5CA6A9AC" w14:textId="77777777" w:rsidR="00DC1DBC" w:rsidRDefault="00DC1DBC" w:rsidP="0035719F">
      <w:pPr>
        <w:pStyle w:val="Bezmezer"/>
        <w:spacing w:line="276" w:lineRule="auto"/>
      </w:pPr>
      <w:r>
        <w:t xml:space="preserve">VNAKLAX – soubor s účastí pracovníků na vzdělávacích akcích </w:t>
      </w:r>
      <w:proofErr w:type="gramStart"/>
      <w:r>
        <w:t>obsahující - osobní</w:t>
      </w:r>
      <w:proofErr w:type="gramEnd"/>
      <w:r>
        <w:t xml:space="preserve"> číslo, jméno, příjmení, datum zahájení kurzu, pracoviště, označení akce, číslo akce, celkové náklady, částka spoluúčasti, počet dnů vzdělávání, druh aktuálního pracovněprávního vztahu.</w:t>
      </w:r>
    </w:p>
    <w:p w14:paraId="00C820C0" w14:textId="77777777" w:rsidR="00DC1DBC" w:rsidRDefault="00DC1DBC" w:rsidP="0035719F">
      <w:pPr>
        <w:pStyle w:val="Bezmezer"/>
        <w:spacing w:line="276" w:lineRule="auto"/>
      </w:pPr>
    </w:p>
    <w:p w14:paraId="189D237E" w14:textId="77777777" w:rsidR="00DC1DBC" w:rsidRDefault="00DC1DBC" w:rsidP="0035719F">
      <w:pPr>
        <w:pStyle w:val="Bezmezer"/>
        <w:spacing w:line="276" w:lineRule="auto"/>
      </w:pPr>
      <w:r>
        <w:t xml:space="preserve">VZDPREH – jedná se o kumulovaný soubor se vzdělávacím přehledem obsahující – osobní číslo, jméno, příjmení, platnost k datu, vzdělávací přehled, roky praxe, fluktuace, ukazatele definované uživatelem a další. </w:t>
      </w:r>
    </w:p>
    <w:p w14:paraId="5F676606" w14:textId="77777777" w:rsidR="00DC1DBC" w:rsidRDefault="00DC1DBC" w:rsidP="0035719F">
      <w:pPr>
        <w:pStyle w:val="Bezmezer"/>
        <w:spacing w:line="276" w:lineRule="auto"/>
      </w:pPr>
    </w:p>
    <w:p w14:paraId="1CC1E3F0" w14:textId="77777777" w:rsidR="00DC1DBC" w:rsidRDefault="00DC1DBC" w:rsidP="0035719F">
      <w:pPr>
        <w:pStyle w:val="Bezmezer"/>
        <w:spacing w:line="276" w:lineRule="auto"/>
      </w:pPr>
      <w:r>
        <w:t>TAKCE – jedná se o soubor s katalogem vzdělávacích akcí, jehož obsahem je – označení vzdělávací akce dle katalogu, název akce dle katalogu, interní název akce, typ akce, obor státní služby, maximální možný počet účastí na akci, typ sazby pro průměrný výdělek, hlášení při úspěšném splnění testu, podrobný popis vzdělávací akce, platnost záznamu, kód vzdělávací akce podle pravidel, kód proškolování v záležitostech EU, číslo sestavy pro osvědčení a další.</w:t>
      </w:r>
    </w:p>
    <w:p w14:paraId="5552319F" w14:textId="77777777" w:rsidR="00DC1DBC" w:rsidRDefault="00DC1DBC" w:rsidP="0035719F">
      <w:pPr>
        <w:pStyle w:val="Bezmezer"/>
        <w:spacing w:line="276" w:lineRule="auto"/>
      </w:pPr>
    </w:p>
    <w:p w14:paraId="4D468CE2" w14:textId="77777777" w:rsidR="00DC1DBC" w:rsidRDefault="00DC1DBC" w:rsidP="0035719F">
      <w:pPr>
        <w:pStyle w:val="Bezmezer"/>
        <w:spacing w:line="276" w:lineRule="auto"/>
      </w:pPr>
      <w:r>
        <w:t>MENUAKCE – jedná se o soubor s nabídkou vzdělávacích akcí obsahující číslo nabídky, pořadí v nabídce, text nabídky, číslo podnabídky, označení vzdělávací akce dle katalogu, text nápovědy.</w:t>
      </w:r>
    </w:p>
    <w:p w14:paraId="26979810" w14:textId="77777777" w:rsidR="00DC1DBC" w:rsidRDefault="00DC1DBC" w:rsidP="0035719F">
      <w:pPr>
        <w:pStyle w:val="Bezmezer"/>
        <w:spacing w:line="276" w:lineRule="auto"/>
      </w:pPr>
    </w:p>
    <w:p w14:paraId="20B16F1D" w14:textId="77777777" w:rsidR="00DC1DBC" w:rsidRDefault="00DC1DBC" w:rsidP="0035719F">
      <w:pPr>
        <w:pStyle w:val="Bezmezer"/>
        <w:spacing w:line="276" w:lineRule="auto"/>
      </w:pPr>
      <w:r>
        <w:t>TOBLASTV – soubor – číselník s oblastmi vzdělávání obsahující oblast vzdělávání a název oblasti vzdělávání.</w:t>
      </w:r>
    </w:p>
    <w:p w14:paraId="52006215" w14:textId="77777777" w:rsidR="00DC1DBC" w:rsidRDefault="00DC1DBC" w:rsidP="0035719F">
      <w:pPr>
        <w:pStyle w:val="Bezmezer"/>
        <w:spacing w:line="276" w:lineRule="auto"/>
      </w:pPr>
    </w:p>
    <w:p w14:paraId="73BFA275" w14:textId="77777777" w:rsidR="00DC1DBC" w:rsidRDefault="00DC1DBC" w:rsidP="0035719F">
      <w:pPr>
        <w:pStyle w:val="Bezmezer"/>
        <w:spacing w:line="276" w:lineRule="auto"/>
      </w:pPr>
      <w:r>
        <w:t xml:space="preserve">LEKTORI – jedná se o soubor s rozšířeným seznamem lektorů </w:t>
      </w:r>
      <w:proofErr w:type="gramStart"/>
      <w:r>
        <w:t>obsahující - číslo</w:t>
      </w:r>
      <w:proofErr w:type="gramEnd"/>
      <w:r>
        <w:t xml:space="preserve"> lektora, jméno, příjmení, titul, osobní číslo, úplné jméno, osobní jméno, příjmení, tituly, rodné číslo, evidenční číslo státního zaměstnance, zařazení, adresa, odpřednášené hodiny od začátku roku, odměny od začátku roku, odměny celkem, odpřednášené hodiny celkem, označení aktivního lektora, označení zkušebního komisaře, spojení, rozvrh hodin a další.</w:t>
      </w:r>
    </w:p>
    <w:p w14:paraId="19C852C0" w14:textId="77777777" w:rsidR="00DC1DBC" w:rsidRDefault="00DC1DBC" w:rsidP="0035719F">
      <w:pPr>
        <w:pStyle w:val="Bezmezer"/>
        <w:spacing w:line="276" w:lineRule="auto"/>
      </w:pPr>
    </w:p>
    <w:p w14:paraId="351B471F" w14:textId="77777777" w:rsidR="00DC1DBC" w:rsidRDefault="00DC1DBC" w:rsidP="0035719F">
      <w:pPr>
        <w:pStyle w:val="Bezmezer"/>
        <w:spacing w:line="276" w:lineRule="auto"/>
      </w:pPr>
      <w:r>
        <w:lastRenderedPageBreak/>
        <w:t>LEKPZAR – jedná se o soubor s pracovním zařazení lektorů obsahující – číslo lektora, začátek platnosti, jméno, příjmení, titul, způsob vyplácení, typ lektora, pracoviště lektora, organizace, označení, zda bylo vytvořeno kontrolou integrity.</w:t>
      </w:r>
    </w:p>
    <w:p w14:paraId="72845304" w14:textId="77777777" w:rsidR="00DC1DBC" w:rsidRDefault="00DC1DBC" w:rsidP="0035719F">
      <w:pPr>
        <w:pStyle w:val="Bezmezer"/>
        <w:spacing w:line="276" w:lineRule="auto"/>
      </w:pPr>
    </w:p>
    <w:p w14:paraId="5971A9BA" w14:textId="77777777" w:rsidR="00DC1DBC" w:rsidRDefault="00DC1DBC" w:rsidP="0035719F">
      <w:pPr>
        <w:pStyle w:val="Bezmezer"/>
        <w:spacing w:line="276" w:lineRule="auto"/>
      </w:pPr>
      <w:r>
        <w:t xml:space="preserve">LEKODB – jedná se o </w:t>
      </w:r>
      <w:proofErr w:type="gramStart"/>
      <w:r>
        <w:t>soubor- seznam</w:t>
      </w:r>
      <w:proofErr w:type="gramEnd"/>
      <w:r>
        <w:t xml:space="preserve"> lektorů, který obsahuje – označení lektora, jméno a příjmení lektora, odbornost, nižší hodinová sazba, vyšší hodinová sazba, hodinová sazba na fakturu. </w:t>
      </w:r>
    </w:p>
    <w:p w14:paraId="78892659" w14:textId="77777777" w:rsidR="00DC1DBC" w:rsidRDefault="00DC1DBC" w:rsidP="0035719F">
      <w:pPr>
        <w:pStyle w:val="Bezmezer"/>
        <w:spacing w:line="276" w:lineRule="auto"/>
      </w:pPr>
    </w:p>
    <w:p w14:paraId="4091261C" w14:textId="77777777" w:rsidR="005B5C56" w:rsidRPr="00FD5619" w:rsidRDefault="00DC1DBC" w:rsidP="0035719F">
      <w:pPr>
        <w:pStyle w:val="Bezmezer"/>
        <w:spacing w:line="276" w:lineRule="auto"/>
      </w:pPr>
      <w:r>
        <w:t xml:space="preserve">TLODB – jedná se o </w:t>
      </w:r>
      <w:proofErr w:type="gramStart"/>
      <w:r>
        <w:t>soubor - číselník</w:t>
      </w:r>
      <w:proofErr w:type="gramEnd"/>
      <w:r>
        <w:t xml:space="preserve"> s určením odbornosti lektora, který obsahuje – číselné označení odbornosti, název odbornosti.</w:t>
      </w:r>
    </w:p>
    <w:p w14:paraId="1B6FCABA" w14:textId="77777777" w:rsidR="00DC1DBC" w:rsidRDefault="00DC1DBC" w:rsidP="0035719F">
      <w:pPr>
        <w:pStyle w:val="Bezmezer"/>
        <w:spacing w:line="276" w:lineRule="auto"/>
      </w:pPr>
    </w:p>
    <w:p w14:paraId="2AC11125" w14:textId="77777777" w:rsidR="005B5C56" w:rsidRPr="00FD5619" w:rsidRDefault="005B5C56" w:rsidP="00D4357A">
      <w:pPr>
        <w:pStyle w:val="Bezmezer"/>
        <w:spacing w:line="360" w:lineRule="auto"/>
      </w:pPr>
      <w:r w:rsidRPr="00FD5619">
        <w:t>ISS (Informační systém státní služby)</w:t>
      </w:r>
    </w:p>
    <w:p w14:paraId="4BBB8E89" w14:textId="77777777" w:rsidR="005B5C56" w:rsidRPr="00FD5619" w:rsidRDefault="005B5C56" w:rsidP="00D4357A">
      <w:pPr>
        <w:pStyle w:val="Bezmezer"/>
        <w:spacing w:line="360" w:lineRule="auto"/>
      </w:pPr>
      <w:r w:rsidRPr="00FD5619">
        <w:t>Přehled odeslaných dávek s výsledkem za poslední rok.</w:t>
      </w:r>
    </w:p>
    <w:p w14:paraId="7557EC4B" w14:textId="77777777" w:rsidR="005B5C56" w:rsidRPr="00FD5619" w:rsidRDefault="005B5C56" w:rsidP="00D4357A">
      <w:pPr>
        <w:pStyle w:val="Bezmezer"/>
        <w:spacing w:line="360" w:lineRule="auto"/>
      </w:pPr>
    </w:p>
    <w:p w14:paraId="4910E0DF" w14:textId="77777777" w:rsidR="005B5C56" w:rsidRPr="00FD5619" w:rsidRDefault="005B5C56" w:rsidP="00D4357A">
      <w:pPr>
        <w:pStyle w:val="Bezmezer"/>
        <w:spacing w:line="360" w:lineRule="auto"/>
      </w:pPr>
      <w:r w:rsidRPr="00FD5619">
        <w:t>WKF (</w:t>
      </w:r>
      <w:proofErr w:type="spellStart"/>
      <w:r w:rsidRPr="00FD5619">
        <w:t>workflow</w:t>
      </w:r>
      <w:proofErr w:type="spellEnd"/>
      <w:r w:rsidRPr="00FD5619">
        <w:t>)</w:t>
      </w:r>
    </w:p>
    <w:p w14:paraId="278FACF2" w14:textId="77777777" w:rsidR="005B5C56" w:rsidRPr="00FD5619" w:rsidRDefault="005B5C56" w:rsidP="00D4357A">
      <w:pPr>
        <w:pStyle w:val="Bezmezer"/>
        <w:spacing w:line="360" w:lineRule="auto"/>
      </w:pPr>
      <w:r w:rsidRPr="00FD5619">
        <w:t>Plány dovolených za poslední 2 roky, všechny návrhy odměn.</w:t>
      </w:r>
    </w:p>
    <w:p w14:paraId="4DEA82E6" w14:textId="77777777" w:rsidR="005B5C56" w:rsidRPr="00FD5619" w:rsidRDefault="005B5C56" w:rsidP="00D4357A">
      <w:pPr>
        <w:pStyle w:val="Bezmezer"/>
        <w:spacing w:line="360" w:lineRule="auto"/>
      </w:pPr>
    </w:p>
    <w:p w14:paraId="38AC9A3B" w14:textId="77777777" w:rsidR="005B5C56" w:rsidRPr="00FD5619" w:rsidRDefault="005B5C56" w:rsidP="00D4357A">
      <w:pPr>
        <w:pStyle w:val="Bezmezer"/>
        <w:spacing w:line="360" w:lineRule="auto"/>
      </w:pPr>
      <w:r w:rsidRPr="00FD5619">
        <w:t>CAF (zaměstnanecké výhody)</w:t>
      </w:r>
    </w:p>
    <w:p w14:paraId="50A599C2" w14:textId="77777777" w:rsidR="005B5C56" w:rsidRPr="00FD5619" w:rsidRDefault="005B5C56" w:rsidP="00D4357A">
      <w:pPr>
        <w:pStyle w:val="Bezmezer"/>
        <w:spacing w:line="360" w:lineRule="auto"/>
      </w:pPr>
      <w:r w:rsidRPr="00FD5619">
        <w:t>Kompletní věty s čerpáním limitu za 3 roky.</w:t>
      </w:r>
    </w:p>
    <w:p w14:paraId="7C087686" w14:textId="77777777" w:rsidR="000B32DB" w:rsidRPr="00D4357A" w:rsidRDefault="000B32DB" w:rsidP="001F73AB">
      <w:pPr>
        <w:pStyle w:val="Nadpis3slovan"/>
      </w:pPr>
      <w:bookmarkStart w:id="118" w:name="_Toc518995414"/>
      <w:r w:rsidRPr="00D4357A">
        <w:t>GFŘ</w:t>
      </w:r>
      <w:bookmarkEnd w:id="118"/>
    </w:p>
    <w:p w14:paraId="6BB7E4B8" w14:textId="77777777" w:rsidR="000B32DB" w:rsidRDefault="00FC54DA" w:rsidP="00D4357A">
      <w:pPr>
        <w:pStyle w:val="Bezmezer"/>
        <w:spacing w:line="360" w:lineRule="auto"/>
      </w:pPr>
      <w:r>
        <w:t>GFŘ</w:t>
      </w:r>
      <w:r w:rsidRPr="00FC54DA">
        <w:t xml:space="preserve"> požaduje převést do nového systému:</w:t>
      </w:r>
    </w:p>
    <w:p w14:paraId="08CE525F" w14:textId="77777777" w:rsidR="000B32DB" w:rsidRDefault="000B32DB" w:rsidP="000234F5">
      <w:pPr>
        <w:pStyle w:val="Odstavecseseznamem"/>
        <w:numPr>
          <w:ilvl w:val="0"/>
          <w:numId w:val="42"/>
        </w:numPr>
      </w:pPr>
      <w:r>
        <w:t>Celou oblast PER (</w:t>
      </w:r>
      <w:proofErr w:type="gramStart"/>
      <w:r>
        <w:t>personalistika - údaje</w:t>
      </w:r>
      <w:proofErr w:type="gramEnd"/>
      <w:r>
        <w:t xml:space="preserve"> o zaměstnancích)</w:t>
      </w:r>
    </w:p>
    <w:p w14:paraId="6E3AACCC" w14:textId="77777777" w:rsidR="000B32DB" w:rsidRDefault="000B32DB" w:rsidP="000234F5">
      <w:pPr>
        <w:pStyle w:val="Odstavecseseznamem"/>
        <w:numPr>
          <w:ilvl w:val="0"/>
          <w:numId w:val="42"/>
        </w:numPr>
      </w:pPr>
      <w:r>
        <w:t xml:space="preserve">Oblast PAM (Mzdy) </w:t>
      </w:r>
    </w:p>
    <w:p w14:paraId="5C040758" w14:textId="77777777" w:rsidR="000B32DB" w:rsidRDefault="000B32DB" w:rsidP="000234F5">
      <w:pPr>
        <w:pStyle w:val="Odstavecseseznamem"/>
        <w:numPr>
          <w:ilvl w:val="0"/>
          <w:numId w:val="43"/>
        </w:numPr>
      </w:pPr>
      <w:r>
        <w:t>data za mzdy za celý aktuální rok, předběžně od 1.1.2018</w:t>
      </w:r>
    </w:p>
    <w:p w14:paraId="219A90EA" w14:textId="77777777" w:rsidR="000B32DB" w:rsidRDefault="000B32DB" w:rsidP="000234F5">
      <w:pPr>
        <w:pStyle w:val="Odstavecseseznamem"/>
        <w:numPr>
          <w:ilvl w:val="0"/>
          <w:numId w:val="43"/>
        </w:numPr>
      </w:pPr>
      <w:r>
        <w:t>PAM historii od roku 2011 do současnosti</w:t>
      </w:r>
    </w:p>
    <w:p w14:paraId="41B62199" w14:textId="77777777" w:rsidR="000B32DB" w:rsidRDefault="000B32DB" w:rsidP="00D4357A">
      <w:pPr>
        <w:pStyle w:val="Bezmezer"/>
        <w:spacing w:line="360" w:lineRule="auto"/>
      </w:pPr>
      <w:r>
        <w:t>Požadovaná data z personálního systému – z archivních aplikací IS VEMA jsou požadovány níže uvedené sestavy ve formátu využívaném exportem MEL, případně Excel:</w:t>
      </w:r>
    </w:p>
    <w:p w14:paraId="0333B417" w14:textId="77777777" w:rsidR="000B32DB" w:rsidRDefault="000B32DB" w:rsidP="000234F5">
      <w:pPr>
        <w:pStyle w:val="Odstavecseseznamem"/>
        <w:numPr>
          <w:ilvl w:val="0"/>
          <w:numId w:val="44"/>
        </w:numPr>
      </w:pPr>
      <w:r>
        <w:t>S 148 mzdový list</w:t>
      </w:r>
    </w:p>
    <w:p w14:paraId="71909119" w14:textId="77777777" w:rsidR="000B32DB" w:rsidRDefault="000B32DB" w:rsidP="000234F5">
      <w:pPr>
        <w:pStyle w:val="Odstavecseseznamem"/>
        <w:numPr>
          <w:ilvl w:val="0"/>
          <w:numId w:val="44"/>
        </w:numPr>
      </w:pPr>
      <w:r>
        <w:t>S 109 příloha mzdového listu</w:t>
      </w:r>
    </w:p>
    <w:p w14:paraId="521B5582" w14:textId="77777777" w:rsidR="000B32DB" w:rsidRDefault="000B32DB" w:rsidP="000234F5">
      <w:pPr>
        <w:pStyle w:val="Odstavecseseznamem"/>
        <w:numPr>
          <w:ilvl w:val="0"/>
          <w:numId w:val="44"/>
        </w:numPr>
      </w:pPr>
      <w:r>
        <w:t>S 86 evidenční listy</w:t>
      </w:r>
    </w:p>
    <w:p w14:paraId="7DAC3C82" w14:textId="77777777" w:rsidR="000B32DB" w:rsidRDefault="000B32DB" w:rsidP="000234F5">
      <w:pPr>
        <w:pStyle w:val="Odstavecseseznamem"/>
        <w:numPr>
          <w:ilvl w:val="0"/>
          <w:numId w:val="44"/>
        </w:numPr>
      </w:pPr>
      <w:r>
        <w:t>S 91 potvrzení zaměstnavatele o výši příjmu (za celý rok, od roku 2001 do roku 2012)</w:t>
      </w:r>
    </w:p>
    <w:p w14:paraId="539A30BA" w14:textId="77777777" w:rsidR="000B32DB" w:rsidRDefault="000B32DB" w:rsidP="000234F5">
      <w:pPr>
        <w:pStyle w:val="Odstavecseseznamem"/>
        <w:numPr>
          <w:ilvl w:val="0"/>
          <w:numId w:val="44"/>
        </w:numPr>
      </w:pPr>
      <w:r>
        <w:t>S 30 potvrzení o zdaněné mzdě</w:t>
      </w:r>
    </w:p>
    <w:p w14:paraId="5D4C1FD1" w14:textId="77777777" w:rsidR="000B32DB" w:rsidRDefault="000B32DB" w:rsidP="000234F5">
      <w:pPr>
        <w:pStyle w:val="Odstavecseseznamem"/>
        <w:numPr>
          <w:ilvl w:val="0"/>
          <w:numId w:val="44"/>
        </w:numPr>
      </w:pPr>
      <w:r>
        <w:t>S 45 potvrzení o zaměstnání</w:t>
      </w:r>
    </w:p>
    <w:p w14:paraId="4C6D835F" w14:textId="77777777" w:rsidR="000B32DB" w:rsidRDefault="000B32DB" w:rsidP="000234F5">
      <w:pPr>
        <w:pStyle w:val="Odstavecseseznamem"/>
        <w:numPr>
          <w:ilvl w:val="0"/>
          <w:numId w:val="44"/>
        </w:numPr>
      </w:pPr>
      <w:r>
        <w:t>S 50 roční zúčtování daně</w:t>
      </w:r>
    </w:p>
    <w:p w14:paraId="2055A350" w14:textId="77777777" w:rsidR="000B32DB" w:rsidRDefault="000B32DB" w:rsidP="00D4357A">
      <w:pPr>
        <w:pStyle w:val="Bezmezer"/>
        <w:spacing w:line="360" w:lineRule="auto"/>
      </w:pPr>
      <w:r>
        <w:t>Z modulů RNP, komunikace se zdravotní pojišťovnou a ČSSZ a systém u ISSOS – historie podání v co možná největším rozsahu (možno použít Excel, mimo PER)</w:t>
      </w:r>
    </w:p>
    <w:p w14:paraId="1066F8B3" w14:textId="77777777" w:rsidR="000B32DB" w:rsidRDefault="000B32DB" w:rsidP="00D4357A">
      <w:pPr>
        <w:pStyle w:val="Bezmezer"/>
        <w:spacing w:line="360" w:lineRule="auto"/>
      </w:pPr>
      <w:r>
        <w:t>Data z PIS za STM (systemizace)</w:t>
      </w:r>
    </w:p>
    <w:p w14:paraId="595FAD30" w14:textId="77777777" w:rsidR="000B32DB" w:rsidRDefault="000B32DB" w:rsidP="00D4357A">
      <w:pPr>
        <w:pStyle w:val="Bezmezer"/>
        <w:spacing w:line="360" w:lineRule="auto"/>
      </w:pPr>
      <w:r>
        <w:t>Převést kompletní STM včetně historie – tj</w:t>
      </w:r>
      <w:r w:rsidR="006A54BF">
        <w:t>.</w:t>
      </w:r>
      <w:r>
        <w:t xml:space="preserve"> data o místech, útvarech, vzorech – s tím související veškerá data v číselnících (TOJRED, TSKUPUT, TUFP, TLOK) a v </w:t>
      </w:r>
      <w:proofErr w:type="spellStart"/>
      <w:r>
        <w:t>podčíselnících</w:t>
      </w:r>
      <w:proofErr w:type="spellEnd"/>
      <w:r>
        <w:t xml:space="preserve"> – obory státní služby, katalog prací, katalog správních činností, lokalita, funkce, obsazenost (souvisí s PER), jazykové znalosti, utajené </w:t>
      </w:r>
      <w:proofErr w:type="gramStart"/>
      <w:r>
        <w:t>informace,</w:t>
      </w:r>
      <w:proofErr w:type="gramEnd"/>
      <w:r>
        <w:t xml:space="preserve"> atd.</w:t>
      </w:r>
    </w:p>
    <w:p w14:paraId="4683F330" w14:textId="77777777" w:rsidR="000B32DB" w:rsidRDefault="000B32DB" w:rsidP="00D4357A">
      <w:pPr>
        <w:pStyle w:val="Bezmezer"/>
        <w:spacing w:line="360" w:lineRule="auto"/>
      </w:pPr>
      <w:r>
        <w:t>Oddělení vzdělávání požaduje následující oblasti:</w:t>
      </w:r>
    </w:p>
    <w:p w14:paraId="4F154FBA" w14:textId="77777777" w:rsidR="000B32DB" w:rsidRDefault="000B32DB" w:rsidP="000234F5">
      <w:pPr>
        <w:pStyle w:val="Odstavecseseznamem"/>
        <w:numPr>
          <w:ilvl w:val="0"/>
          <w:numId w:val="45"/>
        </w:numPr>
      </w:pPr>
      <w:r>
        <w:lastRenderedPageBreak/>
        <w:t>převod všech aktuálních i historických dat, včetně statistických souborů</w:t>
      </w:r>
      <w:r w:rsidR="006A54BF">
        <w:t>,</w:t>
      </w:r>
    </w:p>
    <w:p w14:paraId="7FA083DC" w14:textId="77777777" w:rsidR="000B32DB" w:rsidRDefault="000B32DB" w:rsidP="000234F5">
      <w:pPr>
        <w:pStyle w:val="Odstavecseseznamem"/>
        <w:numPr>
          <w:ilvl w:val="0"/>
          <w:numId w:val="45"/>
        </w:numPr>
      </w:pPr>
      <w:r>
        <w:t>převod číselníků vzdělávání</w:t>
      </w:r>
      <w:r w:rsidR="006A54BF">
        <w:t>,</w:t>
      </w:r>
    </w:p>
    <w:p w14:paraId="4BEF8156" w14:textId="77777777" w:rsidR="000B32DB" w:rsidRDefault="000B32DB" w:rsidP="000234F5">
      <w:pPr>
        <w:pStyle w:val="Odstavecseseznamem"/>
        <w:numPr>
          <w:ilvl w:val="0"/>
          <w:numId w:val="45"/>
        </w:numPr>
      </w:pPr>
      <w:r>
        <w:t>zachování veškeré funkčnosti včetně recepce ve VZ, vazby na vzdělávací zařízení a</w:t>
      </w:r>
      <w:r w:rsidR="00061605">
        <w:t> </w:t>
      </w:r>
      <w:r>
        <w:t>rozdělení kompetencí k jednotlivým větám některých souborů, přístupům k potřebným souborům a číselníkům v PER, PAM a STM</w:t>
      </w:r>
      <w:r w:rsidR="006A54BF">
        <w:t>,</w:t>
      </w:r>
    </w:p>
    <w:p w14:paraId="3E41A82B" w14:textId="77777777" w:rsidR="000B32DB" w:rsidRDefault="006A54BF" w:rsidP="000234F5">
      <w:pPr>
        <w:pStyle w:val="Odstavecseseznamem"/>
        <w:numPr>
          <w:ilvl w:val="0"/>
          <w:numId w:val="45"/>
        </w:numPr>
      </w:pPr>
      <w:r>
        <w:t>z</w:t>
      </w:r>
      <w:r w:rsidR="000B32DB">
        <w:t>achování stávajících sestav</w:t>
      </w:r>
      <w:r>
        <w:t>.</w:t>
      </w:r>
    </w:p>
    <w:p w14:paraId="77DD50FC" w14:textId="77777777" w:rsidR="000B32DB" w:rsidRPr="00D4357A" w:rsidRDefault="000B32DB" w:rsidP="001F73AB">
      <w:pPr>
        <w:pStyle w:val="Nadpis3slovan"/>
      </w:pPr>
      <w:bookmarkStart w:id="119" w:name="_Toc518995415"/>
      <w:r w:rsidRPr="00D4357A">
        <w:t>GŘC</w:t>
      </w:r>
      <w:bookmarkEnd w:id="119"/>
    </w:p>
    <w:p w14:paraId="0078CBD0" w14:textId="77777777" w:rsidR="000B32DB" w:rsidRDefault="000B32DB" w:rsidP="00D4357A">
      <w:pPr>
        <w:pStyle w:val="Bezmezer"/>
        <w:spacing w:line="360" w:lineRule="auto"/>
      </w:pPr>
      <w:r>
        <w:t>GŘC požaduje migrovat kompletní data ze stávajícího systému Odyssea, a to z následujících oblastí:</w:t>
      </w:r>
    </w:p>
    <w:p w14:paraId="352F8C35" w14:textId="77777777" w:rsidR="000B32DB" w:rsidRPr="00D201DF" w:rsidRDefault="000B32DB" w:rsidP="00D4357A">
      <w:pPr>
        <w:pStyle w:val="Bezmezer"/>
        <w:spacing w:line="360" w:lineRule="auto"/>
      </w:pPr>
      <w:r>
        <w:t xml:space="preserve">Oblast </w:t>
      </w:r>
      <w:r w:rsidRPr="00D201DF">
        <w:t>Personalistika</w:t>
      </w:r>
      <w:r>
        <w:t xml:space="preserve"> – veškerá personální data o současných i bývalých zaměstnancích CS ČR, včetně historie:</w:t>
      </w:r>
    </w:p>
    <w:p w14:paraId="7C229615" w14:textId="77777777" w:rsidR="000B32DB" w:rsidRPr="00D201DF" w:rsidRDefault="000B32DB" w:rsidP="000234F5">
      <w:pPr>
        <w:pStyle w:val="Odstavecseseznamem"/>
        <w:numPr>
          <w:ilvl w:val="0"/>
          <w:numId w:val="46"/>
        </w:numPr>
      </w:pPr>
      <w:r w:rsidRPr="00D201DF">
        <w:t>Základní údaje o osobě (jméno, příjmení, datum narození, rodné číslo, rodinný stav, místo narození, občanství</w:t>
      </w:r>
      <w:r w:rsidR="006A54BF" w:rsidRPr="00D201DF">
        <w:t>, …</w:t>
      </w:r>
      <w:r w:rsidRPr="00D201DF">
        <w:t>)</w:t>
      </w:r>
    </w:p>
    <w:p w14:paraId="55E49E40" w14:textId="77777777" w:rsidR="000B32DB" w:rsidRPr="00D201DF" w:rsidRDefault="000B32DB" w:rsidP="000234F5">
      <w:pPr>
        <w:pStyle w:val="Odstavecseseznamem"/>
        <w:numPr>
          <w:ilvl w:val="0"/>
          <w:numId w:val="46"/>
        </w:numPr>
      </w:pPr>
      <w:r w:rsidRPr="00D201DF">
        <w:t>Adresy (trvalé, přechodné, kontaktní, …)</w:t>
      </w:r>
    </w:p>
    <w:p w14:paraId="3E97CDCC" w14:textId="77777777" w:rsidR="000B32DB" w:rsidRPr="00D201DF" w:rsidRDefault="000B32DB" w:rsidP="000234F5">
      <w:pPr>
        <w:pStyle w:val="Odstavecseseznamem"/>
        <w:numPr>
          <w:ilvl w:val="0"/>
          <w:numId w:val="46"/>
        </w:numPr>
      </w:pPr>
      <w:r w:rsidRPr="00D201DF">
        <w:t>Informace o rodinných příslušnících</w:t>
      </w:r>
    </w:p>
    <w:p w14:paraId="60BEEF10" w14:textId="77777777" w:rsidR="000B32DB" w:rsidRPr="00D201DF" w:rsidRDefault="000B32DB" w:rsidP="000234F5">
      <w:pPr>
        <w:pStyle w:val="Odstavecseseznamem"/>
        <w:numPr>
          <w:ilvl w:val="0"/>
          <w:numId w:val="46"/>
        </w:numPr>
      </w:pPr>
      <w:r w:rsidRPr="00D201DF">
        <w:t>Sociální pojištění</w:t>
      </w:r>
    </w:p>
    <w:p w14:paraId="17E61E7E" w14:textId="77777777" w:rsidR="000B32DB" w:rsidRPr="00D201DF" w:rsidRDefault="000B32DB" w:rsidP="000234F5">
      <w:pPr>
        <w:pStyle w:val="Odstavecseseznamem"/>
        <w:numPr>
          <w:ilvl w:val="0"/>
          <w:numId w:val="46"/>
        </w:numPr>
      </w:pPr>
      <w:r w:rsidRPr="00D201DF">
        <w:t>Zdravotní pojišťovna</w:t>
      </w:r>
    </w:p>
    <w:p w14:paraId="722C8DE7" w14:textId="77777777" w:rsidR="000B32DB" w:rsidRPr="00D201DF" w:rsidRDefault="000B32DB" w:rsidP="000234F5">
      <w:pPr>
        <w:pStyle w:val="Odstavecseseznamem"/>
        <w:numPr>
          <w:ilvl w:val="0"/>
          <w:numId w:val="46"/>
        </w:numPr>
      </w:pPr>
      <w:r w:rsidRPr="00D201DF">
        <w:t xml:space="preserve">Platby mimo MÚ (penzijní </w:t>
      </w:r>
      <w:proofErr w:type="gramStart"/>
      <w:r w:rsidRPr="00D201DF">
        <w:t>spoření,</w:t>
      </w:r>
      <w:proofErr w:type="gramEnd"/>
      <w:r w:rsidRPr="00D201DF">
        <w:t xml:space="preserve"> atd.)</w:t>
      </w:r>
    </w:p>
    <w:p w14:paraId="324CD7B9" w14:textId="77777777" w:rsidR="000B32DB" w:rsidRPr="00D201DF" w:rsidRDefault="000B32DB" w:rsidP="000234F5">
      <w:pPr>
        <w:pStyle w:val="Odstavecseseznamem"/>
        <w:numPr>
          <w:ilvl w:val="0"/>
          <w:numId w:val="46"/>
        </w:numPr>
      </w:pPr>
      <w:r w:rsidRPr="00D201DF">
        <w:t>Důchody a ZPS</w:t>
      </w:r>
    </w:p>
    <w:p w14:paraId="48FC90F9" w14:textId="77777777" w:rsidR="000B32DB" w:rsidRPr="00D201DF" w:rsidRDefault="000B32DB" w:rsidP="000234F5">
      <w:pPr>
        <w:pStyle w:val="Odstavecseseznamem"/>
        <w:numPr>
          <w:ilvl w:val="0"/>
          <w:numId w:val="46"/>
        </w:numPr>
      </w:pPr>
      <w:r w:rsidRPr="00D201DF">
        <w:t>Vzdělání a další znalosti</w:t>
      </w:r>
    </w:p>
    <w:p w14:paraId="1C528636" w14:textId="77777777" w:rsidR="000B32DB" w:rsidRPr="00D201DF" w:rsidRDefault="000B32DB" w:rsidP="000234F5">
      <w:pPr>
        <w:pStyle w:val="Odstavecseseznamem"/>
        <w:numPr>
          <w:ilvl w:val="0"/>
          <w:numId w:val="46"/>
        </w:numPr>
      </w:pPr>
      <w:r w:rsidRPr="00D201DF">
        <w:t xml:space="preserve">Další údaje jako jsou: hmotná odpovědnost, závazky k organizaci, sídlo pracoviště, tel. </w:t>
      </w:r>
      <w:r w:rsidR="00061605">
        <w:t>a </w:t>
      </w:r>
      <w:r w:rsidRPr="00D201DF">
        <w:t>ostatní spojení</w:t>
      </w:r>
    </w:p>
    <w:p w14:paraId="24F392B8" w14:textId="77777777" w:rsidR="000B32DB" w:rsidRPr="00D201DF" w:rsidRDefault="000B32DB" w:rsidP="000234F5">
      <w:pPr>
        <w:pStyle w:val="Odstavecseseznamem"/>
        <w:numPr>
          <w:ilvl w:val="0"/>
          <w:numId w:val="46"/>
        </w:numPr>
      </w:pPr>
      <w:r w:rsidRPr="00D201DF">
        <w:t>Kázeňské odměny</w:t>
      </w:r>
    </w:p>
    <w:p w14:paraId="2F50732A" w14:textId="77777777" w:rsidR="000B32DB" w:rsidRPr="00D201DF" w:rsidRDefault="000B32DB" w:rsidP="000234F5">
      <w:pPr>
        <w:pStyle w:val="Odstavecseseznamem"/>
        <w:numPr>
          <w:ilvl w:val="0"/>
          <w:numId w:val="46"/>
        </w:numPr>
      </w:pPr>
      <w:r w:rsidRPr="00D201DF">
        <w:t>Kázeňské tresty</w:t>
      </w:r>
    </w:p>
    <w:p w14:paraId="3C5ECF53" w14:textId="77777777" w:rsidR="000B32DB" w:rsidRPr="00D201DF" w:rsidRDefault="000B32DB" w:rsidP="000234F5">
      <w:pPr>
        <w:pStyle w:val="Odstavecseseznamem"/>
        <w:numPr>
          <w:ilvl w:val="0"/>
          <w:numId w:val="46"/>
        </w:numPr>
      </w:pPr>
      <w:r w:rsidRPr="00D201DF">
        <w:t>Lékařské prohlídky</w:t>
      </w:r>
    </w:p>
    <w:p w14:paraId="1C447E6B" w14:textId="77777777" w:rsidR="000B32DB" w:rsidRPr="00D201DF" w:rsidRDefault="000B32DB" w:rsidP="000234F5">
      <w:pPr>
        <w:pStyle w:val="Odstavecseseznamem"/>
        <w:numPr>
          <w:ilvl w:val="0"/>
          <w:numId w:val="46"/>
        </w:numPr>
      </w:pPr>
      <w:r w:rsidRPr="00D201DF">
        <w:t>Psychologická vyšetření</w:t>
      </w:r>
    </w:p>
    <w:p w14:paraId="0AB28B7E" w14:textId="77777777" w:rsidR="000B32DB" w:rsidRPr="00D201DF" w:rsidRDefault="000B32DB" w:rsidP="000234F5">
      <w:pPr>
        <w:pStyle w:val="Odstavecseseznamem"/>
        <w:numPr>
          <w:ilvl w:val="0"/>
          <w:numId w:val="46"/>
        </w:numPr>
      </w:pPr>
      <w:r w:rsidRPr="00D201DF">
        <w:t>Benefity zaměstnance</w:t>
      </w:r>
    </w:p>
    <w:p w14:paraId="7E9E1239" w14:textId="77777777" w:rsidR="000B32DB" w:rsidRPr="00D201DF" w:rsidRDefault="000B32DB" w:rsidP="000234F5">
      <w:pPr>
        <w:pStyle w:val="Odstavecseseznamem"/>
        <w:numPr>
          <w:ilvl w:val="0"/>
          <w:numId w:val="46"/>
        </w:numPr>
      </w:pPr>
      <w:r w:rsidRPr="00D201DF">
        <w:t>Hodnocení</w:t>
      </w:r>
    </w:p>
    <w:p w14:paraId="112E106B" w14:textId="77777777" w:rsidR="000B32DB" w:rsidRPr="00D201DF" w:rsidRDefault="000B32DB" w:rsidP="000234F5">
      <w:pPr>
        <w:pStyle w:val="Odstavecseseznamem"/>
      </w:pPr>
    </w:p>
    <w:p w14:paraId="2F388827" w14:textId="77777777" w:rsidR="000B32DB" w:rsidRPr="00D201DF" w:rsidRDefault="000B32DB" w:rsidP="000234F5">
      <w:pPr>
        <w:pStyle w:val="Odstavecseseznamem"/>
        <w:numPr>
          <w:ilvl w:val="0"/>
          <w:numId w:val="28"/>
        </w:numPr>
      </w:pPr>
      <w:r w:rsidRPr="00D201DF">
        <w:t>Údaje vztahující se k PPV:</w:t>
      </w:r>
    </w:p>
    <w:p w14:paraId="26CC0B3F" w14:textId="77777777" w:rsidR="000B32DB" w:rsidRPr="00D201DF" w:rsidRDefault="000B32DB" w:rsidP="000234F5">
      <w:pPr>
        <w:pStyle w:val="Odstavecseseznamem"/>
        <w:numPr>
          <w:ilvl w:val="0"/>
          <w:numId w:val="47"/>
        </w:numPr>
      </w:pPr>
      <w:r w:rsidRPr="00D201DF">
        <w:t>Funkce</w:t>
      </w:r>
    </w:p>
    <w:p w14:paraId="7CD849DF" w14:textId="77777777" w:rsidR="000B32DB" w:rsidRPr="00D201DF" w:rsidRDefault="000B32DB" w:rsidP="000234F5">
      <w:pPr>
        <w:pStyle w:val="Odstavecseseznamem"/>
        <w:numPr>
          <w:ilvl w:val="0"/>
          <w:numId w:val="47"/>
        </w:numPr>
      </w:pPr>
      <w:r w:rsidRPr="00D201DF">
        <w:t>Organizační zařazení</w:t>
      </w:r>
    </w:p>
    <w:p w14:paraId="1096F5FD" w14:textId="77777777" w:rsidR="000B32DB" w:rsidRPr="00D201DF" w:rsidRDefault="000B32DB" w:rsidP="000234F5">
      <w:pPr>
        <w:pStyle w:val="Odstavecseseznamem"/>
        <w:numPr>
          <w:ilvl w:val="0"/>
          <w:numId w:val="47"/>
        </w:numPr>
      </w:pPr>
      <w:r w:rsidRPr="00D201DF">
        <w:t>Pracovní vztah a pracovní doba</w:t>
      </w:r>
    </w:p>
    <w:p w14:paraId="0A6795B3" w14:textId="77777777" w:rsidR="000B32DB" w:rsidRPr="00D201DF" w:rsidRDefault="000B32DB" w:rsidP="000234F5">
      <w:pPr>
        <w:pStyle w:val="Odstavecseseznamem"/>
        <w:numPr>
          <w:ilvl w:val="0"/>
          <w:numId w:val="47"/>
        </w:numPr>
      </w:pPr>
      <w:r w:rsidRPr="00D201DF">
        <w:t>Dovolená</w:t>
      </w:r>
    </w:p>
    <w:p w14:paraId="42E69CA3" w14:textId="77777777" w:rsidR="000B32DB" w:rsidRPr="00D201DF" w:rsidRDefault="000B32DB" w:rsidP="000234F5">
      <w:pPr>
        <w:pStyle w:val="Odstavecseseznamem"/>
        <w:numPr>
          <w:ilvl w:val="0"/>
          <w:numId w:val="47"/>
        </w:numPr>
      </w:pPr>
      <w:r w:rsidRPr="00D201DF">
        <w:t>Zápočty dob zaměstnání</w:t>
      </w:r>
    </w:p>
    <w:p w14:paraId="2414044A" w14:textId="77777777" w:rsidR="000B32DB" w:rsidRPr="00D201DF" w:rsidRDefault="000B32DB" w:rsidP="000234F5">
      <w:pPr>
        <w:pStyle w:val="Odstavecseseznamem"/>
        <w:numPr>
          <w:ilvl w:val="0"/>
          <w:numId w:val="47"/>
        </w:numPr>
      </w:pPr>
      <w:r w:rsidRPr="00D201DF">
        <w:t>Průběh zaměstnání</w:t>
      </w:r>
    </w:p>
    <w:p w14:paraId="2EF55404" w14:textId="77777777" w:rsidR="000B32DB" w:rsidRPr="00D201DF" w:rsidRDefault="000B32DB" w:rsidP="000234F5">
      <w:pPr>
        <w:pStyle w:val="Odstavecseseznamem"/>
        <w:numPr>
          <w:ilvl w:val="0"/>
          <w:numId w:val="47"/>
        </w:numPr>
      </w:pPr>
      <w:r w:rsidRPr="00D201DF">
        <w:t>Stupnice</w:t>
      </w:r>
    </w:p>
    <w:p w14:paraId="14A4DBB9" w14:textId="77777777" w:rsidR="000B32DB" w:rsidRPr="00D201DF" w:rsidRDefault="000B32DB" w:rsidP="000234F5">
      <w:pPr>
        <w:pStyle w:val="Odstavecseseznamem"/>
        <w:numPr>
          <w:ilvl w:val="0"/>
          <w:numId w:val="47"/>
        </w:numPr>
      </w:pPr>
      <w:r w:rsidRPr="00D201DF">
        <w:t>Nástupy a výstupy</w:t>
      </w:r>
    </w:p>
    <w:p w14:paraId="138DF983" w14:textId="77777777" w:rsidR="000B32DB" w:rsidRPr="00D201DF" w:rsidRDefault="000B32DB" w:rsidP="000234F5">
      <w:pPr>
        <w:pStyle w:val="Odstavecseseznamem"/>
        <w:numPr>
          <w:ilvl w:val="0"/>
          <w:numId w:val="47"/>
        </w:numPr>
      </w:pPr>
      <w:r w:rsidRPr="00D201DF">
        <w:t>Příznaky PPV</w:t>
      </w:r>
    </w:p>
    <w:p w14:paraId="48A9DDFF" w14:textId="77777777" w:rsidR="000B32DB" w:rsidRPr="00D201DF" w:rsidRDefault="000B32DB" w:rsidP="000234F5">
      <w:pPr>
        <w:pStyle w:val="Odstavecseseznamem"/>
        <w:numPr>
          <w:ilvl w:val="0"/>
          <w:numId w:val="47"/>
        </w:numPr>
      </w:pPr>
      <w:r w:rsidRPr="00D201DF">
        <w:lastRenderedPageBreak/>
        <w:t>Evidenční stav</w:t>
      </w:r>
    </w:p>
    <w:p w14:paraId="37B65D73" w14:textId="77777777" w:rsidR="000B32DB" w:rsidRPr="00D201DF" w:rsidRDefault="000B32DB" w:rsidP="000234F5">
      <w:pPr>
        <w:pStyle w:val="Odstavecseseznamem"/>
        <w:numPr>
          <w:ilvl w:val="0"/>
          <w:numId w:val="47"/>
        </w:numPr>
      </w:pPr>
      <w:r w:rsidRPr="00D201DF">
        <w:t>Další údaje (udělování výjimek, sídlo pracoviště</w:t>
      </w:r>
      <w:r>
        <w:t>)</w:t>
      </w:r>
    </w:p>
    <w:p w14:paraId="6A2BC823" w14:textId="77777777" w:rsidR="000B32DB" w:rsidRPr="00D201DF" w:rsidRDefault="000B32DB" w:rsidP="000234F5">
      <w:pPr>
        <w:pStyle w:val="Odstavecseseznamem"/>
        <w:numPr>
          <w:ilvl w:val="0"/>
          <w:numId w:val="47"/>
        </w:numPr>
      </w:pPr>
      <w:r w:rsidRPr="00D201DF">
        <w:t>Výstrojní norma</w:t>
      </w:r>
    </w:p>
    <w:p w14:paraId="2CA9CBDF" w14:textId="77777777" w:rsidR="000B32DB" w:rsidRDefault="000B32DB" w:rsidP="00D4357A">
      <w:pPr>
        <w:pStyle w:val="Bezmezer"/>
        <w:spacing w:line="360" w:lineRule="auto"/>
        <w:rPr>
          <w:bCs/>
        </w:rPr>
      </w:pPr>
      <w:r w:rsidRPr="00D201DF">
        <w:t xml:space="preserve">Oblast </w:t>
      </w:r>
      <w:proofErr w:type="gramStart"/>
      <w:r w:rsidRPr="00D201DF">
        <w:t>Systemizace</w:t>
      </w:r>
      <w:r w:rsidRPr="00D201DF">
        <w:rPr>
          <w:bCs/>
        </w:rPr>
        <w:t xml:space="preserve"> - veškerá</w:t>
      </w:r>
      <w:proofErr w:type="gramEnd"/>
      <w:r w:rsidRPr="00D201DF">
        <w:rPr>
          <w:bCs/>
        </w:rPr>
        <w:t xml:space="preserve"> systemizační data - existují dvě vari</w:t>
      </w:r>
      <w:r w:rsidR="00061605">
        <w:rPr>
          <w:bCs/>
        </w:rPr>
        <w:t>anty systemizačního stromu, tj. </w:t>
      </w:r>
      <w:r w:rsidRPr="00D201DF">
        <w:rPr>
          <w:bCs/>
        </w:rPr>
        <w:t>do 1.1.1998 do 31.12.2012 a současná varianta platná od 1.1.2013</w:t>
      </w:r>
    </w:p>
    <w:p w14:paraId="08FEE5BC" w14:textId="77777777" w:rsidR="000B32DB" w:rsidRPr="00D201DF" w:rsidRDefault="000B32DB" w:rsidP="000234F5">
      <w:pPr>
        <w:pStyle w:val="Odstavecseseznamem"/>
        <w:numPr>
          <w:ilvl w:val="0"/>
          <w:numId w:val="48"/>
        </w:numPr>
      </w:pPr>
      <w:r w:rsidRPr="00D201DF">
        <w:t>Základní informace o místech (číslo místa, název místa, funkce, % využití, kategorie, třída, organizační zařazení, sídlo pracoviště</w:t>
      </w:r>
      <w:r w:rsidR="006A54BF" w:rsidRPr="00D201DF">
        <w:t>, …</w:t>
      </w:r>
      <w:r w:rsidRPr="00D201DF">
        <w:t>) včetně historie</w:t>
      </w:r>
    </w:p>
    <w:p w14:paraId="35C007DB" w14:textId="77777777" w:rsidR="000B32DB" w:rsidRPr="00D201DF" w:rsidRDefault="000B32DB" w:rsidP="000234F5">
      <w:pPr>
        <w:pStyle w:val="Odstavecseseznamem"/>
        <w:numPr>
          <w:ilvl w:val="0"/>
          <w:numId w:val="48"/>
        </w:numPr>
      </w:pPr>
      <w:r w:rsidRPr="00D201DF">
        <w:t>Historie osob na místech</w:t>
      </w:r>
    </w:p>
    <w:p w14:paraId="22FA3CFE" w14:textId="77777777" w:rsidR="000B32DB" w:rsidRPr="00D201DF" w:rsidRDefault="000B32DB" w:rsidP="000234F5">
      <w:pPr>
        <w:pStyle w:val="Odstavecseseznamem"/>
        <w:numPr>
          <w:ilvl w:val="0"/>
          <w:numId w:val="48"/>
        </w:numPr>
      </w:pPr>
      <w:r w:rsidRPr="00D201DF">
        <w:t>Historie nadřízených</w:t>
      </w:r>
    </w:p>
    <w:p w14:paraId="7502AD58" w14:textId="77777777" w:rsidR="000B32DB" w:rsidRPr="00D201DF" w:rsidRDefault="000B32DB" w:rsidP="000234F5">
      <w:pPr>
        <w:pStyle w:val="Odstavecseseznamem"/>
        <w:numPr>
          <w:ilvl w:val="0"/>
          <w:numId w:val="48"/>
        </w:numPr>
      </w:pPr>
      <w:r w:rsidRPr="00D201DF">
        <w:t>Důvody v</w:t>
      </w:r>
      <w:r w:rsidR="006A54BF">
        <w:t>z</w:t>
      </w:r>
      <w:r w:rsidRPr="00D201DF">
        <w:t>niku a zániku místa</w:t>
      </w:r>
    </w:p>
    <w:p w14:paraId="02C0F758" w14:textId="77777777" w:rsidR="000B32DB" w:rsidRPr="00D201DF" w:rsidRDefault="000B32DB" w:rsidP="000234F5">
      <w:pPr>
        <w:pStyle w:val="Odstavecseseznamem"/>
        <w:numPr>
          <w:ilvl w:val="0"/>
          <w:numId w:val="48"/>
        </w:numPr>
      </w:pPr>
      <w:r w:rsidRPr="00D201DF">
        <w:t>Popisy:</w:t>
      </w:r>
    </w:p>
    <w:p w14:paraId="3FDD8D83" w14:textId="77777777" w:rsidR="000B32DB" w:rsidRPr="00D201DF" w:rsidRDefault="000B32DB" w:rsidP="000234F5">
      <w:pPr>
        <w:pStyle w:val="Odstavecseseznamem"/>
        <w:numPr>
          <w:ilvl w:val="0"/>
          <w:numId w:val="49"/>
        </w:numPr>
      </w:pPr>
      <w:proofErr w:type="gramStart"/>
      <w:r w:rsidRPr="00D201DF">
        <w:t xml:space="preserve">Vlastnosti - </w:t>
      </w:r>
      <w:r w:rsidR="006A54BF">
        <w:t>f</w:t>
      </w:r>
      <w:r w:rsidRPr="00D201DF">
        <w:t>yzická</w:t>
      </w:r>
      <w:proofErr w:type="gramEnd"/>
      <w:r w:rsidRPr="00D201DF">
        <w:t xml:space="preserve"> způsobilost, </w:t>
      </w:r>
      <w:r w:rsidR="006A54BF">
        <w:t>z</w:t>
      </w:r>
      <w:r w:rsidRPr="00D201DF">
        <w:t xml:space="preserve">dravotní způsobilost, </w:t>
      </w:r>
      <w:r w:rsidR="006A54BF">
        <w:t>s</w:t>
      </w:r>
      <w:r w:rsidRPr="00D201DF">
        <w:t>tupeň utajení, katalogová činnost</w:t>
      </w:r>
    </w:p>
    <w:p w14:paraId="318AAA51" w14:textId="77777777" w:rsidR="000B32DB" w:rsidRPr="00D201DF" w:rsidRDefault="000B32DB" w:rsidP="000234F5">
      <w:pPr>
        <w:pStyle w:val="Odstavecseseznamem"/>
        <w:numPr>
          <w:ilvl w:val="0"/>
          <w:numId w:val="49"/>
        </w:numPr>
      </w:pPr>
      <w:r w:rsidRPr="00D201DF">
        <w:t>Znalosti a dovednosti – jazykové znalosti</w:t>
      </w:r>
    </w:p>
    <w:p w14:paraId="2FB4BA19" w14:textId="77777777" w:rsidR="000B32DB" w:rsidRPr="00D201DF" w:rsidRDefault="000B32DB" w:rsidP="000234F5">
      <w:pPr>
        <w:pStyle w:val="Odstavecseseznamem"/>
        <w:numPr>
          <w:ilvl w:val="0"/>
          <w:numId w:val="49"/>
        </w:numPr>
      </w:pPr>
      <w:r w:rsidRPr="00D201DF">
        <w:t xml:space="preserve">Klíčové ukazatele </w:t>
      </w:r>
      <w:proofErr w:type="gramStart"/>
      <w:r w:rsidRPr="00D201DF">
        <w:t>výkonu - zvláštní</w:t>
      </w:r>
      <w:proofErr w:type="gramEnd"/>
      <w:r w:rsidRPr="00D201DF">
        <w:t xml:space="preserve"> příplatky</w:t>
      </w:r>
    </w:p>
    <w:p w14:paraId="43540E4C" w14:textId="77777777" w:rsidR="000B32DB" w:rsidRPr="00D201DF" w:rsidRDefault="000B32DB" w:rsidP="000234F5">
      <w:pPr>
        <w:pStyle w:val="Odstavecseseznamem"/>
        <w:numPr>
          <w:ilvl w:val="0"/>
          <w:numId w:val="49"/>
        </w:numPr>
      </w:pPr>
      <w:r w:rsidRPr="00D201DF">
        <w:t>Výstrojní norma</w:t>
      </w:r>
    </w:p>
    <w:p w14:paraId="0AB562D0" w14:textId="77777777" w:rsidR="000B32DB" w:rsidRDefault="000B32DB" w:rsidP="00D4357A">
      <w:pPr>
        <w:pStyle w:val="Bezmezer"/>
        <w:spacing w:line="360" w:lineRule="auto"/>
      </w:pPr>
      <w:r>
        <w:t>Oblast Ekonomiky práce – veškerá data včetně historie</w:t>
      </w:r>
    </w:p>
    <w:p w14:paraId="6B9C79EF" w14:textId="77777777" w:rsidR="000B32DB" w:rsidRPr="000234F5" w:rsidRDefault="000B32DB" w:rsidP="000234F5">
      <w:pPr>
        <w:pStyle w:val="Odstavecseseznamem"/>
        <w:numPr>
          <w:ilvl w:val="0"/>
          <w:numId w:val="29"/>
        </w:numPr>
        <w:rPr>
          <w:b/>
          <w:bCs/>
        </w:rPr>
      </w:pPr>
      <w:r w:rsidRPr="00D201DF">
        <w:t>Mzdové zařazení a příplatk</w:t>
      </w:r>
      <w:r>
        <w:t>y</w:t>
      </w:r>
    </w:p>
    <w:p w14:paraId="6CFEC4C0" w14:textId="77777777" w:rsidR="000B32DB" w:rsidRPr="004D7F8E" w:rsidRDefault="000B32DB" w:rsidP="000234F5">
      <w:pPr>
        <w:pStyle w:val="Odstavecseseznamem"/>
        <w:numPr>
          <w:ilvl w:val="0"/>
          <w:numId w:val="50"/>
        </w:numPr>
        <w:rPr>
          <w:b/>
          <w:bCs/>
        </w:rPr>
      </w:pPr>
      <w:r w:rsidRPr="00D201DF">
        <w:t>Platový tarif</w:t>
      </w:r>
    </w:p>
    <w:p w14:paraId="04CEEE91" w14:textId="77777777" w:rsidR="000B32DB" w:rsidRPr="004D7F8E" w:rsidRDefault="000B32DB" w:rsidP="000234F5">
      <w:pPr>
        <w:pStyle w:val="Odstavecseseznamem"/>
        <w:numPr>
          <w:ilvl w:val="0"/>
          <w:numId w:val="50"/>
        </w:numPr>
        <w:rPr>
          <w:b/>
          <w:bCs/>
        </w:rPr>
      </w:pPr>
      <w:r w:rsidRPr="00D201DF">
        <w:t>Osobní příplatek</w:t>
      </w:r>
    </w:p>
    <w:p w14:paraId="11A2EB0C" w14:textId="77777777" w:rsidR="000B32DB" w:rsidRPr="004D7F8E" w:rsidRDefault="000B32DB" w:rsidP="000234F5">
      <w:pPr>
        <w:pStyle w:val="Odstavecseseznamem"/>
        <w:numPr>
          <w:ilvl w:val="0"/>
          <w:numId w:val="50"/>
        </w:numPr>
        <w:rPr>
          <w:b/>
          <w:bCs/>
        </w:rPr>
      </w:pPr>
      <w:r w:rsidRPr="00D201DF">
        <w:t>Zvláštní příplatek</w:t>
      </w:r>
    </w:p>
    <w:p w14:paraId="321FF1F1" w14:textId="77777777" w:rsidR="000B32DB" w:rsidRPr="00D201DF" w:rsidRDefault="000B32DB" w:rsidP="000234F5">
      <w:pPr>
        <w:pStyle w:val="Odstavecseseznamem"/>
        <w:numPr>
          <w:ilvl w:val="0"/>
          <w:numId w:val="50"/>
        </w:numPr>
      </w:pPr>
      <w:r w:rsidRPr="00D201DF">
        <w:t xml:space="preserve">Příplatek za vedení </w:t>
      </w:r>
    </w:p>
    <w:p w14:paraId="0E918870" w14:textId="77777777" w:rsidR="000B32DB" w:rsidRPr="00D201DF" w:rsidRDefault="000B32DB" w:rsidP="000234F5">
      <w:pPr>
        <w:pStyle w:val="Odstavecseseznamem"/>
        <w:numPr>
          <w:ilvl w:val="0"/>
          <w:numId w:val="29"/>
        </w:numPr>
      </w:pPr>
      <w:r w:rsidRPr="00D201DF">
        <w:t>Limity a čerpání (přesčasové hodiny)</w:t>
      </w:r>
    </w:p>
    <w:p w14:paraId="002BFB05" w14:textId="77777777" w:rsidR="000B32DB" w:rsidRDefault="000B32DB" w:rsidP="00D4357A">
      <w:pPr>
        <w:pStyle w:val="Bezmezer"/>
        <w:spacing w:line="360" w:lineRule="auto"/>
      </w:pPr>
      <w:r>
        <w:t>Oblast Mzdy – veškerá data včetně historie</w:t>
      </w:r>
    </w:p>
    <w:p w14:paraId="3249A97D" w14:textId="77777777" w:rsidR="000B32DB" w:rsidRPr="00D201DF" w:rsidRDefault="000B32DB" w:rsidP="000234F5">
      <w:pPr>
        <w:pStyle w:val="Odstavecseseznamem"/>
        <w:numPr>
          <w:ilvl w:val="0"/>
          <w:numId w:val="51"/>
        </w:numPr>
      </w:pPr>
      <w:r w:rsidRPr="00D201DF">
        <w:t>Veškeré výpočty platů</w:t>
      </w:r>
    </w:p>
    <w:p w14:paraId="4EF7DC81" w14:textId="77777777" w:rsidR="000B32DB" w:rsidRPr="00D201DF" w:rsidRDefault="000B32DB" w:rsidP="000234F5">
      <w:pPr>
        <w:pStyle w:val="Odstavecseseznamem"/>
        <w:numPr>
          <w:ilvl w:val="0"/>
          <w:numId w:val="51"/>
        </w:numPr>
      </w:pPr>
      <w:r w:rsidRPr="00D201DF">
        <w:t>Veškeré výpočty výsluh</w:t>
      </w:r>
    </w:p>
    <w:p w14:paraId="15D31CA7" w14:textId="77777777" w:rsidR="000B32DB" w:rsidRDefault="000B32DB" w:rsidP="00D4357A">
      <w:pPr>
        <w:pStyle w:val="Bezmezer"/>
        <w:spacing w:line="360" w:lineRule="auto"/>
      </w:pPr>
      <w:r>
        <w:t>Oblast Vzdělávání – veškerá data včetně historie</w:t>
      </w:r>
    </w:p>
    <w:p w14:paraId="5EFEF9B3" w14:textId="77777777" w:rsidR="000B32DB" w:rsidRPr="00D201DF" w:rsidRDefault="000B32DB" w:rsidP="000234F5">
      <w:pPr>
        <w:pStyle w:val="Odstavecseseznamem"/>
        <w:numPr>
          <w:ilvl w:val="0"/>
          <w:numId w:val="30"/>
        </w:numPr>
      </w:pPr>
      <w:r w:rsidRPr="00D201DF">
        <w:t>Kurzy a vzdělávací akce</w:t>
      </w:r>
    </w:p>
    <w:p w14:paraId="76BE295B" w14:textId="77777777" w:rsidR="000B32DB" w:rsidRDefault="000B32DB" w:rsidP="00D4357A">
      <w:pPr>
        <w:pStyle w:val="Bezmezer"/>
        <w:spacing w:line="360" w:lineRule="auto"/>
      </w:pPr>
      <w:r>
        <w:t>Oblast Sociální fondy</w:t>
      </w:r>
    </w:p>
    <w:p w14:paraId="78458662" w14:textId="77777777" w:rsidR="000B32DB" w:rsidRPr="00D201DF" w:rsidRDefault="000B32DB" w:rsidP="000234F5">
      <w:pPr>
        <w:pStyle w:val="Odstavecseseznamem"/>
        <w:numPr>
          <w:ilvl w:val="0"/>
          <w:numId w:val="52"/>
        </w:numPr>
      </w:pPr>
      <w:r w:rsidRPr="00D201DF">
        <w:t>Evidence poskytnutých rekreací</w:t>
      </w:r>
    </w:p>
    <w:p w14:paraId="1E416766" w14:textId="77777777" w:rsidR="000B32DB" w:rsidRPr="00D201DF" w:rsidRDefault="000B32DB" w:rsidP="000234F5">
      <w:pPr>
        <w:pStyle w:val="Odstavecseseznamem"/>
        <w:numPr>
          <w:ilvl w:val="0"/>
          <w:numId w:val="52"/>
        </w:numPr>
      </w:pPr>
      <w:r w:rsidRPr="00D201DF">
        <w:t>Čerpání dotací FKSP</w:t>
      </w:r>
    </w:p>
    <w:p w14:paraId="4E286907" w14:textId="77777777" w:rsidR="000B32DB" w:rsidRDefault="000B32DB" w:rsidP="00D4357A">
      <w:pPr>
        <w:pStyle w:val="Bezmezer"/>
        <w:spacing w:line="360" w:lineRule="auto"/>
      </w:pPr>
      <w:r>
        <w:t>S výše uvedenými daty jsou spojené číselníky, které je nutno do migrace zahrnout.</w:t>
      </w:r>
    </w:p>
    <w:p w14:paraId="7F521B7D" w14:textId="77777777" w:rsidR="000B32DB" w:rsidRPr="00D4357A" w:rsidRDefault="000B32DB" w:rsidP="001F73AB">
      <w:pPr>
        <w:pStyle w:val="Nadpis3slovan"/>
      </w:pPr>
      <w:bookmarkStart w:id="120" w:name="_Toc518995416"/>
      <w:r w:rsidRPr="00D4357A">
        <w:t>ÚZSVM</w:t>
      </w:r>
      <w:bookmarkEnd w:id="120"/>
    </w:p>
    <w:p w14:paraId="0BF58479" w14:textId="77777777" w:rsidR="000B32DB" w:rsidRDefault="000B32DB" w:rsidP="00D4357A">
      <w:pPr>
        <w:pStyle w:val="Bezmezer"/>
        <w:spacing w:line="360" w:lineRule="auto"/>
      </w:pPr>
      <w:r>
        <w:t>Oblast Personalistika</w:t>
      </w:r>
    </w:p>
    <w:p w14:paraId="64E7C562" w14:textId="77777777" w:rsidR="000B32DB" w:rsidRPr="0035219C" w:rsidRDefault="000B32DB" w:rsidP="000234F5">
      <w:pPr>
        <w:pStyle w:val="Odstavecseseznamem"/>
        <w:numPr>
          <w:ilvl w:val="0"/>
          <w:numId w:val="32"/>
        </w:numPr>
      </w:pPr>
      <w:r w:rsidRPr="0035219C">
        <w:t>převod všech personálních dat včetně personálních dokumentů s historií.</w:t>
      </w:r>
    </w:p>
    <w:p w14:paraId="2A8C3FFB" w14:textId="77777777" w:rsidR="000B32DB" w:rsidRDefault="000B32DB" w:rsidP="00D4357A">
      <w:pPr>
        <w:pStyle w:val="Bezmezer"/>
        <w:spacing w:line="360" w:lineRule="auto"/>
      </w:pPr>
      <w:r>
        <w:lastRenderedPageBreak/>
        <w:t>Oblast Mzdy</w:t>
      </w:r>
    </w:p>
    <w:p w14:paraId="617F51EE" w14:textId="77777777" w:rsidR="000B32DB" w:rsidRDefault="000B32DB" w:rsidP="00D4357A">
      <w:pPr>
        <w:pStyle w:val="Bezmezer"/>
        <w:numPr>
          <w:ilvl w:val="0"/>
          <w:numId w:val="31"/>
        </w:numPr>
        <w:spacing w:line="360" w:lineRule="auto"/>
      </w:pPr>
      <w:r w:rsidRPr="0035219C">
        <w:t>kompletní převod dat nutných pro budoucí zpracování mez</w:t>
      </w:r>
      <w:r w:rsidR="00061605">
        <w:t>d a kompletní historii mezd pro </w:t>
      </w:r>
      <w:r w:rsidRPr="0035219C">
        <w:t>analytické účely.</w:t>
      </w:r>
    </w:p>
    <w:p w14:paraId="6C76F7D1" w14:textId="77777777" w:rsidR="000B32DB" w:rsidRDefault="000B32DB" w:rsidP="00D4357A">
      <w:pPr>
        <w:pStyle w:val="Bezmezer"/>
        <w:spacing w:line="360" w:lineRule="auto"/>
      </w:pPr>
      <w:r>
        <w:t>Oblast Systemizace</w:t>
      </w:r>
    </w:p>
    <w:p w14:paraId="2B0DFD65" w14:textId="77777777" w:rsidR="000B32DB" w:rsidRDefault="000B32DB" w:rsidP="00D4357A">
      <w:pPr>
        <w:pStyle w:val="Bezmezer"/>
        <w:numPr>
          <w:ilvl w:val="0"/>
          <w:numId w:val="31"/>
        </w:numPr>
        <w:spacing w:line="360" w:lineRule="auto"/>
      </w:pPr>
      <w:r>
        <w:t xml:space="preserve">kompletní </w:t>
      </w:r>
      <w:r w:rsidRPr="0035219C">
        <w:t>převod dat systemizace (organizační strukturu, popisy míst, požadavky na</w:t>
      </w:r>
      <w:r w:rsidR="00061605">
        <w:t> </w:t>
      </w:r>
      <w:r w:rsidRPr="0035219C">
        <w:t>kvalifikaci atd.)</w:t>
      </w:r>
    </w:p>
    <w:p w14:paraId="52BED7E5" w14:textId="77777777" w:rsidR="000B32DB" w:rsidRDefault="000B32DB" w:rsidP="00D4357A">
      <w:pPr>
        <w:pStyle w:val="Bezmezer"/>
        <w:spacing w:line="360" w:lineRule="auto"/>
      </w:pPr>
      <w:r>
        <w:t xml:space="preserve">ÚZSVM požaduje: </w:t>
      </w:r>
    </w:p>
    <w:p w14:paraId="7E6D3B9D" w14:textId="77777777" w:rsidR="000B32DB" w:rsidRPr="00DA7210" w:rsidRDefault="000B32DB" w:rsidP="00D4357A">
      <w:pPr>
        <w:pStyle w:val="Bezmezer"/>
        <w:numPr>
          <w:ilvl w:val="0"/>
          <w:numId w:val="31"/>
        </w:numPr>
        <w:spacing w:line="360" w:lineRule="auto"/>
      </w:pPr>
      <w:r>
        <w:t xml:space="preserve">zajistit dodávku </w:t>
      </w:r>
      <w:r w:rsidRPr="00DA7210">
        <w:t>tabul</w:t>
      </w:r>
      <w:r>
        <w:t>ek</w:t>
      </w:r>
      <w:r w:rsidRPr="00DA7210">
        <w:t xml:space="preserve"> ve for</w:t>
      </w:r>
      <w:r>
        <w:t>mátu Excel,</w:t>
      </w:r>
      <w:r w:rsidRPr="00DA7210">
        <w:t xml:space="preserve"> vybavené </w:t>
      </w:r>
      <w:proofErr w:type="spellStart"/>
      <w:r w:rsidRPr="00DA7210">
        <w:t>metadaty</w:t>
      </w:r>
      <w:proofErr w:type="spellEnd"/>
      <w:r w:rsidRPr="00DA7210">
        <w:t xml:space="preserve"> s popisy sémantických dat požadovaných p</w:t>
      </w:r>
      <w:r>
        <w:t>ro převod ze stávajícího řešení</w:t>
      </w:r>
    </w:p>
    <w:p w14:paraId="3F94E48E" w14:textId="77777777" w:rsidR="000B32DB" w:rsidRPr="00D4357A" w:rsidRDefault="000B32DB" w:rsidP="001F73AB">
      <w:pPr>
        <w:pStyle w:val="Nadpis3slovan"/>
      </w:pPr>
      <w:bookmarkStart w:id="121" w:name="_Toc518995417"/>
      <w:r w:rsidRPr="00D4357A">
        <w:t>FAÚ</w:t>
      </w:r>
      <w:bookmarkEnd w:id="121"/>
    </w:p>
    <w:p w14:paraId="4E10F26D" w14:textId="77777777" w:rsidR="000B32DB" w:rsidRPr="0035219C" w:rsidRDefault="000B32DB" w:rsidP="001F73AB">
      <w:pPr>
        <w:pStyle w:val="Bezmezer"/>
        <w:keepNext/>
        <w:keepLines/>
        <w:spacing w:line="360" w:lineRule="auto"/>
      </w:pPr>
      <w:r w:rsidRPr="0035219C">
        <w:t>Požadována migrace veškerých dat vzniklých a pořízených v rozsahu od 1. 1. 2017 ze všech modulů stávajícího PIS.</w:t>
      </w:r>
    </w:p>
    <w:p w14:paraId="7B312D70" w14:textId="77777777" w:rsidR="000B32DB" w:rsidRPr="00D201DF" w:rsidRDefault="000B32DB" w:rsidP="00D4357A">
      <w:pPr>
        <w:pStyle w:val="Bezmezer"/>
        <w:spacing w:line="360" w:lineRule="auto"/>
      </w:pPr>
    </w:p>
    <w:p w14:paraId="479BE3BF" w14:textId="0C295DC8" w:rsidR="00CB29D8" w:rsidRPr="002A622D" w:rsidRDefault="00CB29D8" w:rsidP="0035719F">
      <w:pPr>
        <w:pStyle w:val="Nadpis3slovan"/>
      </w:pPr>
      <w:bookmarkStart w:id="122" w:name="_Toc518995418"/>
      <w:r w:rsidRPr="002A622D">
        <w:t>Objednávání S</w:t>
      </w:r>
      <w:r>
        <w:t>ekundární migrace dat</w:t>
      </w:r>
      <w:bookmarkEnd w:id="122"/>
    </w:p>
    <w:p w14:paraId="0CFACE34" w14:textId="77777777" w:rsidR="0034727B" w:rsidRDefault="00CB29D8" w:rsidP="00A12D58">
      <w:r>
        <w:t xml:space="preserve">Oprávněná osoba Zadavatele je oprávněna kdykoliv v průběhu účinnosti smlouvy formou zadání migračního požadavku písemně zadat Dodavateli </w:t>
      </w:r>
      <w:r w:rsidR="0034727B">
        <w:t xml:space="preserve">jednorázově </w:t>
      </w:r>
      <w:r>
        <w:t xml:space="preserve">plnění migrace </w:t>
      </w:r>
      <w:r w:rsidR="0034727B">
        <w:t>archivu, a to</w:t>
      </w:r>
      <w:r>
        <w:t xml:space="preserve"> </w:t>
      </w:r>
      <w:r w:rsidR="0034727B">
        <w:t>pro každou</w:t>
      </w:r>
      <w:r>
        <w:t xml:space="preserve"> OSS </w:t>
      </w:r>
      <w:r w:rsidR="0034727B">
        <w:t xml:space="preserve">zvlášť </w:t>
      </w:r>
      <w:r>
        <w:t>(dále jen „</w:t>
      </w:r>
      <w:r w:rsidRPr="0035719F">
        <w:rPr>
          <w:b/>
        </w:rPr>
        <w:t xml:space="preserve">Zadání </w:t>
      </w:r>
      <w:r>
        <w:rPr>
          <w:b/>
        </w:rPr>
        <w:t>migračního</w:t>
      </w:r>
      <w:r w:rsidRPr="0035719F">
        <w:rPr>
          <w:b/>
        </w:rPr>
        <w:t xml:space="preserve"> požadavku</w:t>
      </w:r>
      <w:r>
        <w:t xml:space="preserve">“) a Dodavatel je povinen dle Zadání </w:t>
      </w:r>
      <w:r w:rsidR="0034727B">
        <w:t>migračního</w:t>
      </w:r>
      <w:r>
        <w:t xml:space="preserve"> požadavku nabídnout plnění, přičemž toto Zadání </w:t>
      </w:r>
      <w:r w:rsidR="0034727B">
        <w:t>migračního</w:t>
      </w:r>
      <w:r>
        <w:t xml:space="preserve"> požadavku musí </w:t>
      </w:r>
      <w:proofErr w:type="gramStart"/>
      <w:r>
        <w:t>obsahovat :</w:t>
      </w:r>
      <w:proofErr w:type="gramEnd"/>
    </w:p>
    <w:p w14:paraId="4BB46E4A" w14:textId="66661BD2" w:rsidR="00CB29D8" w:rsidRDefault="00CB29D8" w:rsidP="00A12D58">
      <w:pPr>
        <w:pStyle w:val="Odstavecseseznamem"/>
        <w:numPr>
          <w:ilvl w:val="0"/>
          <w:numId w:val="62"/>
        </w:numPr>
      </w:pPr>
      <w:r>
        <w:t>Specifikaci požadovan</w:t>
      </w:r>
      <w:r w:rsidR="0034727B">
        <w:t xml:space="preserve">é </w:t>
      </w:r>
      <w:bookmarkStart w:id="123" w:name="_Hlk518993298"/>
      <w:r w:rsidR="0034727B">
        <w:t>Sekundární migrace dat</w:t>
      </w:r>
      <w:bookmarkEnd w:id="123"/>
      <w:r>
        <w:t>;</w:t>
      </w:r>
    </w:p>
    <w:p w14:paraId="63F7E1B3" w14:textId="137F8173" w:rsidR="00CB29D8" w:rsidRDefault="00CB29D8" w:rsidP="00A12D58">
      <w:pPr>
        <w:pStyle w:val="Odstavecseseznamem"/>
        <w:numPr>
          <w:ilvl w:val="0"/>
          <w:numId w:val="62"/>
        </w:numPr>
      </w:pPr>
      <w:r>
        <w:t xml:space="preserve">Požadovaný termín realizace </w:t>
      </w:r>
      <w:r w:rsidR="0034727B" w:rsidRPr="0034727B">
        <w:t>Sekundární migrace dat</w:t>
      </w:r>
      <w:r>
        <w:t>;</w:t>
      </w:r>
    </w:p>
    <w:p w14:paraId="3F4AE282" w14:textId="7B71ECB8" w:rsidR="0034727B" w:rsidRDefault="0034727B" w:rsidP="00A12D58">
      <w:pPr>
        <w:pStyle w:val="Odstavecseseznamem"/>
        <w:numPr>
          <w:ilvl w:val="0"/>
          <w:numId w:val="62"/>
        </w:numPr>
      </w:pPr>
      <w:r>
        <w:t>Označení OSS, které se bude Sekundární migrace dat týkat</w:t>
      </w:r>
      <w:r w:rsidR="00794EFF">
        <w:t>.</w:t>
      </w:r>
    </w:p>
    <w:p w14:paraId="3D689274" w14:textId="51D2CA6C" w:rsidR="00CB29D8" w:rsidRDefault="00CB29D8" w:rsidP="00CB29D8">
      <w:r>
        <w:t xml:space="preserve">V reakci na přijaté Zadání </w:t>
      </w:r>
      <w:r w:rsidR="0034727B">
        <w:t>migračního</w:t>
      </w:r>
      <w:r>
        <w:t xml:space="preserve"> požadavku je Dodavatel povinen do </w:t>
      </w:r>
      <w:r w:rsidR="00794EFF">
        <w:t>3</w:t>
      </w:r>
      <w:r>
        <w:t xml:space="preserve">0 pracovních dnů, nedohodnou-li si smluvní strany jinou lhůtu, doručit Zadavateli písemné upřesnění realizace formou analýzy Zadání </w:t>
      </w:r>
      <w:r w:rsidR="00794EFF">
        <w:t>migračního</w:t>
      </w:r>
      <w:r>
        <w:t xml:space="preserve"> požadavku jakožto návrh konkrétního dílčího plnění (dále jen „</w:t>
      </w:r>
      <w:r w:rsidRPr="0035719F">
        <w:rPr>
          <w:b/>
        </w:rPr>
        <w:t xml:space="preserve">Analýza </w:t>
      </w:r>
      <w:r w:rsidR="00794EFF" w:rsidRPr="0035719F">
        <w:rPr>
          <w:b/>
        </w:rPr>
        <w:t>migračního</w:t>
      </w:r>
      <w:r w:rsidRPr="0035719F">
        <w:rPr>
          <w:b/>
        </w:rPr>
        <w:t xml:space="preserve"> požadavku</w:t>
      </w:r>
      <w:r>
        <w:t xml:space="preserve">“), nebo sdělit Zadavateli vady ve vymezení Zadání </w:t>
      </w:r>
      <w:r w:rsidR="00794EFF">
        <w:t>migračního</w:t>
      </w:r>
      <w:r>
        <w:t xml:space="preserve"> požadavku bránící Dodavateli Analýzu </w:t>
      </w:r>
      <w:r w:rsidR="00794EFF">
        <w:t>migračního</w:t>
      </w:r>
      <w:r>
        <w:t xml:space="preserve"> požadavku vypracovat. Vadou je zejména neurčitost zadání, kterou není Dodavatel schopen technicky překonat; vadou Zadání </w:t>
      </w:r>
      <w:r w:rsidR="00794EFF">
        <w:t>migračního</w:t>
      </w:r>
      <w:r>
        <w:t xml:space="preserve"> požadavku také je, pokud obsahuje objektivně nepřiměřeně krátký termín plnění, přičemž v takovém případě je Dodavatel povinen tyto skutečnosti konkrétně a detailně specifikovat a odůvodnit spolu s návrhem nejbližšího možného termínu plnění, který je realizovatelný</w:t>
      </w:r>
      <w:r w:rsidR="00794EFF">
        <w:t>.</w:t>
      </w:r>
      <w:r>
        <w:t xml:space="preserve"> Zadavatel je povinen odstranit případné vady Zadání </w:t>
      </w:r>
      <w:r w:rsidR="00794EFF">
        <w:t>migračního</w:t>
      </w:r>
      <w:r>
        <w:t xml:space="preserve"> požadavku, které budou řádně specifikované a odůvodněné Dodavatelem a Zadání </w:t>
      </w:r>
      <w:r w:rsidR="00794EFF">
        <w:t>migračního</w:t>
      </w:r>
      <w:r>
        <w:t xml:space="preserve"> požadavku opětovně předložit Dodavateli. </w:t>
      </w:r>
    </w:p>
    <w:p w14:paraId="6FC747A0" w14:textId="2F96BA33" w:rsidR="00CB29D8" w:rsidRDefault="00CB29D8" w:rsidP="00CB29D8">
      <w:proofErr w:type="gramStart"/>
      <w:r>
        <w:t xml:space="preserve">Analýza  </w:t>
      </w:r>
      <w:r w:rsidR="00794EFF">
        <w:t>migračního</w:t>
      </w:r>
      <w:proofErr w:type="gramEnd"/>
      <w:r w:rsidR="00794EFF">
        <w:t xml:space="preserve"> </w:t>
      </w:r>
      <w:r>
        <w:t>požadavku musí přinejmenším obsahovat:</w:t>
      </w:r>
    </w:p>
    <w:p w14:paraId="4B13BD03" w14:textId="1BCB995F" w:rsidR="00CB29D8" w:rsidRDefault="00CB29D8" w:rsidP="0035719F">
      <w:pPr>
        <w:pStyle w:val="Odstavecseseznamem"/>
        <w:numPr>
          <w:ilvl w:val="0"/>
          <w:numId w:val="62"/>
        </w:numPr>
      </w:pPr>
      <w:r>
        <w:t>Dostatečně podrobný popis požadovaného plnění</w:t>
      </w:r>
      <w:r w:rsidR="00794EFF">
        <w:t xml:space="preserve"> – migrační scénář</w:t>
      </w:r>
      <w:r>
        <w:t>;</w:t>
      </w:r>
    </w:p>
    <w:p w14:paraId="6E2D95F6" w14:textId="081DB775" w:rsidR="00CB29D8" w:rsidRDefault="00CB29D8" w:rsidP="00A12D58">
      <w:pPr>
        <w:pStyle w:val="Odstavecseseznamem"/>
        <w:numPr>
          <w:ilvl w:val="0"/>
          <w:numId w:val="62"/>
        </w:numPr>
      </w:pPr>
      <w:r>
        <w:t xml:space="preserve">Dobu poskytnutí plnění nebo harmonogram realizace plnění; harmonogram musí respektovat v Zadání </w:t>
      </w:r>
      <w:r w:rsidR="00794EFF">
        <w:t>migračního</w:t>
      </w:r>
      <w:r>
        <w:t xml:space="preserve"> požadavku určený termín plnění,  </w:t>
      </w:r>
    </w:p>
    <w:p w14:paraId="7713B1E2" w14:textId="2611BC4C" w:rsidR="00D350AE" w:rsidRDefault="00D350AE" w:rsidP="00D350AE">
      <w:pPr>
        <w:pStyle w:val="Odstavecseseznamem"/>
        <w:numPr>
          <w:ilvl w:val="0"/>
          <w:numId w:val="62"/>
        </w:numPr>
      </w:pPr>
      <w:r w:rsidRPr="00D350AE">
        <w:lastRenderedPageBreak/>
        <w:t>Odhad pracnosti a cenu za realizaci plnění stanovenou v souladu s cenovými podmínkami uvedenými ve smlouvě</w:t>
      </w:r>
      <w:r>
        <w:t>;</w:t>
      </w:r>
    </w:p>
    <w:p w14:paraId="65DEEFBB" w14:textId="1DE809F9" w:rsidR="00CB29D8" w:rsidRDefault="00CB29D8" w:rsidP="0035719F">
      <w:pPr>
        <w:pStyle w:val="Odstavecseseznamem"/>
        <w:numPr>
          <w:ilvl w:val="0"/>
          <w:numId w:val="62"/>
        </w:numPr>
      </w:pPr>
      <w:r>
        <w:t xml:space="preserve">Požadavky na </w:t>
      </w:r>
      <w:r w:rsidR="00AB132F">
        <w:t>nezbytnou součinnost</w:t>
      </w:r>
      <w:r w:rsidR="00942797">
        <w:t xml:space="preserve"> na straně</w:t>
      </w:r>
      <w:r>
        <w:t xml:space="preserve"> </w:t>
      </w:r>
      <w:r w:rsidR="00A12D58">
        <w:t>OSS</w:t>
      </w:r>
      <w:r>
        <w:t xml:space="preserve"> </w:t>
      </w:r>
      <w:r w:rsidR="007A5290">
        <w:t xml:space="preserve">a Zadavatele </w:t>
      </w:r>
      <w:r>
        <w:t>při realizaci plnění;</w:t>
      </w:r>
    </w:p>
    <w:p w14:paraId="349FD265" w14:textId="2B7A3CA2" w:rsidR="00CB29D8" w:rsidRDefault="00CB29D8" w:rsidP="0035719F">
      <w:pPr>
        <w:pStyle w:val="Odstavecseseznamem"/>
        <w:numPr>
          <w:ilvl w:val="0"/>
          <w:numId w:val="62"/>
        </w:numPr>
      </w:pPr>
      <w:r>
        <w:t xml:space="preserve">Rizika realizace </w:t>
      </w:r>
      <w:r w:rsidR="00A12D58">
        <w:t>Sekundární migrace dat</w:t>
      </w:r>
      <w:r>
        <w:t xml:space="preserve"> a způsoby jejich snížení;</w:t>
      </w:r>
    </w:p>
    <w:p w14:paraId="72573106" w14:textId="597A37D2" w:rsidR="00CB29D8" w:rsidRDefault="00CB29D8" w:rsidP="0035719F">
      <w:pPr>
        <w:pStyle w:val="Odstavecseseznamem"/>
        <w:numPr>
          <w:ilvl w:val="0"/>
          <w:numId w:val="62"/>
        </w:numPr>
      </w:pPr>
      <w:r>
        <w:t>Vymezení odpovědných zástupců Dodavatele a případných třetích stran podílejících se na realizaci plnění</w:t>
      </w:r>
      <w:r w:rsidR="00794EFF">
        <w:t>.</w:t>
      </w:r>
    </w:p>
    <w:p w14:paraId="31F49F1C" w14:textId="693D7271" w:rsidR="00CB29D8" w:rsidRDefault="00CB29D8" w:rsidP="00CB29D8">
      <w:r>
        <w:t xml:space="preserve">Souhlasí-li Zadavatel s Analýzou </w:t>
      </w:r>
      <w:r w:rsidR="00A12D58">
        <w:t>migračního</w:t>
      </w:r>
      <w:r>
        <w:t xml:space="preserve"> požadavku Dodavatele, zašle Dodavateli objednávku v souladu s Analýzou </w:t>
      </w:r>
      <w:r w:rsidR="00A12D58">
        <w:t>migračního</w:t>
      </w:r>
      <w:r>
        <w:t xml:space="preserve"> požadavku, a to dle článku </w:t>
      </w:r>
      <w:r w:rsidR="00A12D58">
        <w:t>4.1.4</w:t>
      </w:r>
      <w:r>
        <w:t xml:space="preserve"> Smlouvy.</w:t>
      </w:r>
    </w:p>
    <w:p w14:paraId="28A92CD5" w14:textId="69D34E7A" w:rsidR="00497F26" w:rsidRDefault="00CB29D8" w:rsidP="00CB29D8">
      <w:r>
        <w:t xml:space="preserve">Po </w:t>
      </w:r>
      <w:r w:rsidR="00A12D58">
        <w:t>dokončení Sekundární migrace dat</w:t>
      </w:r>
      <w:r>
        <w:t xml:space="preserve"> je Dodavatel povinen předložit výkaz skutečně odpracovaných člověkodní nebo jejich částí. Počet člověkodní v</w:t>
      </w:r>
      <w:r w:rsidR="00A12D58">
        <w:t>e výkazu</w:t>
      </w:r>
      <w:r>
        <w:t xml:space="preserve"> nesmí překročit počet člověkodní z Analýzy </w:t>
      </w:r>
      <w:r w:rsidR="00A12D58">
        <w:t>migračních</w:t>
      </w:r>
      <w:r>
        <w:t xml:space="preserve"> požadavků. </w:t>
      </w:r>
    </w:p>
    <w:p w14:paraId="7D29A6B1" w14:textId="77777777" w:rsidR="00497F26" w:rsidRPr="004249C9" w:rsidRDefault="00497F26" w:rsidP="000234F5"/>
    <w:bookmarkEnd w:id="1"/>
    <w:p w14:paraId="41ECC0CC" w14:textId="77777777" w:rsidR="00497F26" w:rsidRPr="00497F26" w:rsidRDefault="00497F26" w:rsidP="000234F5"/>
    <w:p w14:paraId="32AD2C8D" w14:textId="77777777" w:rsidR="00D063E2" w:rsidRDefault="00D063E2" w:rsidP="000234F5"/>
    <w:tbl>
      <w:tblPr>
        <w:tblW w:w="2728" w:type="pct"/>
        <w:tblInd w:w="2" w:type="dxa"/>
        <w:tblLook w:val="01E0" w:firstRow="1" w:lastRow="1" w:firstColumn="1" w:lastColumn="1" w:noHBand="0" w:noVBand="0"/>
      </w:tblPr>
      <w:tblGrid>
        <w:gridCol w:w="401"/>
        <w:gridCol w:w="1918"/>
        <w:gridCol w:w="713"/>
        <w:gridCol w:w="2034"/>
      </w:tblGrid>
      <w:tr w:rsidR="00D063E2" w:rsidRPr="00B96315" w14:paraId="49503039" w14:textId="77777777" w:rsidTr="00D063E2">
        <w:tc>
          <w:tcPr>
            <w:tcW w:w="401" w:type="dxa"/>
          </w:tcPr>
          <w:p w14:paraId="3892D9EA" w14:textId="77777777" w:rsidR="00D063E2" w:rsidRPr="00B96315" w:rsidRDefault="00D063E2" w:rsidP="000234F5">
            <w:r>
              <w:t>V</w:t>
            </w:r>
          </w:p>
        </w:tc>
        <w:tc>
          <w:tcPr>
            <w:tcW w:w="1919" w:type="dxa"/>
            <w:tcBorders>
              <w:bottom w:val="single" w:sz="4" w:space="0" w:color="auto"/>
            </w:tcBorders>
          </w:tcPr>
          <w:p w14:paraId="74BEC4CA" w14:textId="77777777" w:rsidR="00D063E2" w:rsidRPr="00B96315" w:rsidRDefault="00D063E2" w:rsidP="000234F5">
            <w:pPr>
              <w:rPr>
                <w:rFonts w:cs="Arial"/>
              </w:rPr>
            </w:pPr>
            <w:r w:rsidRPr="00F22987">
              <w:rPr>
                <w:highlight w:val="yellow"/>
              </w:rPr>
              <w:t>[</w:t>
            </w:r>
            <w:r>
              <w:rPr>
                <w:highlight w:val="yellow"/>
              </w:rPr>
              <w:t>místo</w:t>
            </w:r>
            <w:r w:rsidRPr="00F22987">
              <w:rPr>
                <w:highlight w:val="yellow"/>
              </w:rPr>
              <w:t>]</w:t>
            </w:r>
          </w:p>
        </w:tc>
        <w:tc>
          <w:tcPr>
            <w:tcW w:w="713" w:type="dxa"/>
          </w:tcPr>
          <w:p w14:paraId="559070F8" w14:textId="77777777" w:rsidR="00D063E2" w:rsidRPr="00B96315" w:rsidRDefault="00D063E2" w:rsidP="000234F5">
            <w:r>
              <w:t>dne</w:t>
            </w:r>
          </w:p>
        </w:tc>
        <w:tc>
          <w:tcPr>
            <w:tcW w:w="2035" w:type="dxa"/>
            <w:tcBorders>
              <w:bottom w:val="single" w:sz="4" w:space="0" w:color="auto"/>
            </w:tcBorders>
          </w:tcPr>
          <w:p w14:paraId="214AB00A" w14:textId="77777777" w:rsidR="00D063E2" w:rsidRPr="00B96315" w:rsidRDefault="00D063E2" w:rsidP="000234F5">
            <w:pPr>
              <w:rPr>
                <w:rFonts w:cs="Arial"/>
              </w:rPr>
            </w:pPr>
            <w:r w:rsidRPr="00F22987">
              <w:rPr>
                <w:highlight w:val="yellow"/>
              </w:rPr>
              <w:t>[DD.MM.RRRR]</w:t>
            </w:r>
            <w:r w:rsidRPr="00F22987">
              <w:t xml:space="preserve">  </w:t>
            </w:r>
          </w:p>
        </w:tc>
      </w:tr>
      <w:tr w:rsidR="00D063E2" w:rsidRPr="00B96315" w14:paraId="2FB22CBA" w14:textId="77777777" w:rsidTr="00D063E2">
        <w:tc>
          <w:tcPr>
            <w:tcW w:w="5068" w:type="dxa"/>
            <w:gridSpan w:val="4"/>
            <w:tcBorders>
              <w:bottom w:val="single" w:sz="4" w:space="0" w:color="auto"/>
            </w:tcBorders>
          </w:tcPr>
          <w:p w14:paraId="2456C437" w14:textId="77777777" w:rsidR="00D063E2" w:rsidRPr="00B96315" w:rsidRDefault="00D063E2" w:rsidP="000234F5"/>
        </w:tc>
      </w:tr>
      <w:tr w:rsidR="00D063E2" w:rsidRPr="00B96315" w14:paraId="0D44C28F" w14:textId="77777777" w:rsidTr="00D063E2">
        <w:tc>
          <w:tcPr>
            <w:tcW w:w="5068" w:type="dxa"/>
            <w:gridSpan w:val="4"/>
            <w:tcBorders>
              <w:top w:val="single" w:sz="4" w:space="0" w:color="auto"/>
            </w:tcBorders>
          </w:tcPr>
          <w:p w14:paraId="616A9EA1" w14:textId="77777777" w:rsidR="00D063E2" w:rsidRDefault="00D063E2" w:rsidP="00D063E2">
            <w:pPr>
              <w:pStyle w:val="Bezmezer"/>
              <w:rPr>
                <w:szCs w:val="18"/>
              </w:rPr>
            </w:pPr>
            <w:r w:rsidRPr="00F22987">
              <w:rPr>
                <w:szCs w:val="18"/>
                <w:highlight w:val="yellow"/>
              </w:rPr>
              <w:t xml:space="preserve">[název </w:t>
            </w:r>
            <w:r w:rsidR="006A71DF">
              <w:rPr>
                <w:szCs w:val="18"/>
                <w:highlight w:val="yellow"/>
              </w:rPr>
              <w:t>dodavatele</w:t>
            </w:r>
            <w:r w:rsidRPr="00F22987">
              <w:rPr>
                <w:szCs w:val="18"/>
                <w:highlight w:val="yellow"/>
              </w:rPr>
              <w:t>]</w:t>
            </w:r>
          </w:p>
          <w:p w14:paraId="52547621" w14:textId="77777777" w:rsidR="00D063E2" w:rsidRPr="00D82C7B" w:rsidRDefault="00D063E2" w:rsidP="006A71DF">
            <w:pPr>
              <w:pStyle w:val="Bezmezer"/>
              <w:rPr>
                <w:rFonts w:cs="Arial"/>
                <w:b/>
                <w:szCs w:val="18"/>
              </w:rPr>
            </w:pPr>
            <w:r w:rsidRPr="00F22987">
              <w:rPr>
                <w:szCs w:val="18"/>
                <w:highlight w:val="yellow"/>
              </w:rPr>
              <w:t>[</w:t>
            </w:r>
            <w:r>
              <w:rPr>
                <w:szCs w:val="18"/>
                <w:highlight w:val="yellow"/>
              </w:rPr>
              <w:t xml:space="preserve">jméno a příjmení osob/y oprávněné jednat za </w:t>
            </w:r>
            <w:r w:rsidR="006A71DF">
              <w:rPr>
                <w:szCs w:val="18"/>
                <w:highlight w:val="yellow"/>
              </w:rPr>
              <w:t>dodavatele</w:t>
            </w:r>
            <w:r w:rsidR="006B218F">
              <w:rPr>
                <w:szCs w:val="18"/>
                <w:highlight w:val="yellow"/>
              </w:rPr>
              <w:t>, včetně titulu opravňujícího k zastupování</w:t>
            </w:r>
            <w:r w:rsidRPr="00F22987">
              <w:rPr>
                <w:szCs w:val="18"/>
                <w:highlight w:val="yellow"/>
              </w:rPr>
              <w:t>]</w:t>
            </w:r>
          </w:p>
        </w:tc>
      </w:tr>
    </w:tbl>
    <w:p w14:paraId="21E89103" w14:textId="77777777" w:rsidR="00D063E2" w:rsidRPr="0070006D" w:rsidRDefault="00D063E2" w:rsidP="000234F5"/>
    <w:p w14:paraId="720FE83E" w14:textId="77777777" w:rsidR="006E3413" w:rsidRDefault="006E3413" w:rsidP="000234F5"/>
    <w:sectPr w:rsidR="006E3413" w:rsidSect="007D15A6">
      <w:headerReference w:type="default" r:id="rId10"/>
      <w:footerReference w:type="default" r:id="rId11"/>
      <w:footerReference w:type="first" r:id="rId12"/>
      <w:pgSz w:w="11906" w:h="16838"/>
      <w:pgMar w:top="2268" w:right="1418"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6B75D" w14:textId="77777777" w:rsidR="008E2173" w:rsidRDefault="008E2173" w:rsidP="000234F5">
      <w:r>
        <w:separator/>
      </w:r>
    </w:p>
    <w:p w14:paraId="7B9525D3" w14:textId="77777777" w:rsidR="008E2173" w:rsidRDefault="008E2173" w:rsidP="000234F5"/>
  </w:endnote>
  <w:endnote w:type="continuationSeparator" w:id="0">
    <w:p w14:paraId="5A058D83" w14:textId="77777777" w:rsidR="008E2173" w:rsidRDefault="008E2173" w:rsidP="000234F5">
      <w:r>
        <w:continuationSeparator/>
      </w:r>
    </w:p>
    <w:p w14:paraId="2212AF43" w14:textId="77777777" w:rsidR="008E2173" w:rsidRDefault="008E2173" w:rsidP="00023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78EDE" w14:textId="77777777" w:rsidR="0035719F" w:rsidRPr="000234F5" w:rsidRDefault="0035719F" w:rsidP="000234F5">
    <w:pPr>
      <w:pStyle w:val="Zpat"/>
      <w:jc w:val="center"/>
      <w:rPr>
        <w:color w:val="004666"/>
      </w:rPr>
    </w:pPr>
    <w:r w:rsidRPr="000234F5">
      <w:rPr>
        <w:color w:val="004666"/>
      </w:rPr>
      <w:fldChar w:fldCharType="begin"/>
    </w:r>
    <w:r w:rsidRPr="000234F5">
      <w:rPr>
        <w:color w:val="004666"/>
      </w:rPr>
      <w:instrText xml:space="preserve"> PAGE  \* Arabic  \* MERGEFORMAT </w:instrText>
    </w:r>
    <w:r w:rsidRPr="000234F5">
      <w:rPr>
        <w:color w:val="004666"/>
      </w:rPr>
      <w:fldChar w:fldCharType="separate"/>
    </w:r>
    <w:r>
      <w:rPr>
        <w:noProof/>
        <w:color w:val="004666"/>
      </w:rPr>
      <w:t>8</w:t>
    </w:r>
    <w:r w:rsidRPr="000234F5">
      <w:rPr>
        <w:color w:val="004666"/>
      </w:rPr>
      <w:fldChar w:fldCharType="end"/>
    </w:r>
    <w:r w:rsidRPr="000234F5">
      <w:rPr>
        <w:color w:val="004666"/>
      </w:rPr>
      <w:t>/</w:t>
    </w:r>
    <w:r w:rsidRPr="000234F5">
      <w:rPr>
        <w:color w:val="004666"/>
      </w:rPr>
      <w:fldChar w:fldCharType="begin"/>
    </w:r>
    <w:r w:rsidRPr="000234F5">
      <w:rPr>
        <w:color w:val="004666"/>
      </w:rPr>
      <w:instrText xml:space="preserve"> NUMPAGES   \* MERGEFORMAT </w:instrText>
    </w:r>
    <w:r w:rsidRPr="000234F5">
      <w:rPr>
        <w:color w:val="004666"/>
      </w:rPr>
      <w:fldChar w:fldCharType="separate"/>
    </w:r>
    <w:r>
      <w:rPr>
        <w:noProof/>
        <w:color w:val="004666"/>
      </w:rPr>
      <w:t>30</w:t>
    </w:r>
    <w:r w:rsidRPr="000234F5">
      <w:rPr>
        <w:color w:val="00466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9C2BC" w14:textId="77777777" w:rsidR="0035719F" w:rsidRPr="00797DC3" w:rsidRDefault="0035719F" w:rsidP="000234F5">
    <w:pPr>
      <w:pStyle w:val="Zpat"/>
    </w:pPr>
    <w:r w:rsidRPr="00797DC3">
      <w:fldChar w:fldCharType="begin"/>
    </w:r>
    <w:r w:rsidRPr="00797DC3">
      <w:instrText xml:space="preserve"> PAGE  \* Arabic  \* MERGEFORMAT </w:instrText>
    </w:r>
    <w:r w:rsidRPr="00797DC3">
      <w:fldChar w:fldCharType="separate"/>
    </w:r>
    <w:r>
      <w:rPr>
        <w:noProof/>
      </w:rPr>
      <w:t>1</w:t>
    </w:r>
    <w:r w:rsidRPr="00797DC3">
      <w:fldChar w:fldCharType="end"/>
    </w:r>
    <w:r w:rsidRPr="00797DC3">
      <w:t>/</w:t>
    </w:r>
    <w:r>
      <w:rPr>
        <w:noProof/>
      </w:rPr>
      <w:fldChar w:fldCharType="begin"/>
    </w:r>
    <w:r>
      <w:rPr>
        <w:noProof/>
      </w:rPr>
      <w:instrText xml:space="preserve"> NUMPAGES   \* MERGEFORMAT </w:instrText>
    </w:r>
    <w:r>
      <w:rPr>
        <w:noProof/>
      </w:rPr>
      <w:fldChar w:fldCharType="separate"/>
    </w:r>
    <w:r>
      <w:rPr>
        <w:noProof/>
      </w:rPr>
      <w:t>1</w:t>
    </w:r>
    <w:r>
      <w:rPr>
        <w:noProof/>
      </w:rPr>
      <w:fldChar w:fldCharType="end"/>
    </w:r>
  </w:p>
  <w:p w14:paraId="25505F78" w14:textId="77777777" w:rsidR="0035719F" w:rsidRDefault="0035719F" w:rsidP="000234F5">
    <w:pPr>
      <w:pStyle w:val="Zpat"/>
    </w:pPr>
  </w:p>
  <w:p w14:paraId="176B48C7" w14:textId="77777777" w:rsidR="0035719F" w:rsidRDefault="0035719F" w:rsidP="000234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47C06" w14:textId="77777777" w:rsidR="008E2173" w:rsidRDefault="008E2173" w:rsidP="000234F5">
      <w:r>
        <w:separator/>
      </w:r>
    </w:p>
    <w:p w14:paraId="53D6E9FD" w14:textId="77777777" w:rsidR="008E2173" w:rsidRDefault="008E2173" w:rsidP="000234F5"/>
  </w:footnote>
  <w:footnote w:type="continuationSeparator" w:id="0">
    <w:p w14:paraId="5CDDC1EF" w14:textId="77777777" w:rsidR="008E2173" w:rsidRDefault="008E2173" w:rsidP="000234F5">
      <w:r>
        <w:continuationSeparator/>
      </w:r>
    </w:p>
    <w:p w14:paraId="4265DAD8" w14:textId="77777777" w:rsidR="008E2173" w:rsidRDefault="008E2173" w:rsidP="00023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single" w:sz="2" w:space="0" w:color="004666"/>
        <w:right w:val="none" w:sz="0" w:space="0" w:color="auto"/>
        <w:insideH w:val="none" w:sz="0" w:space="0" w:color="auto"/>
        <w:insideV w:val="none" w:sz="0" w:space="0" w:color="auto"/>
      </w:tblBorders>
      <w:tblLook w:val="04A0" w:firstRow="1" w:lastRow="0" w:firstColumn="1" w:lastColumn="0" w:noHBand="0" w:noVBand="1"/>
    </w:tblPr>
    <w:tblGrid>
      <w:gridCol w:w="2361"/>
      <w:gridCol w:w="5167"/>
      <w:gridCol w:w="1758"/>
    </w:tblGrid>
    <w:tr w:rsidR="0035719F" w:rsidRPr="000234F5" w14:paraId="64259088" w14:textId="77777777" w:rsidTr="008A0346">
      <w:trPr>
        <w:trHeight w:val="555"/>
      </w:trPr>
      <w:tc>
        <w:tcPr>
          <w:tcW w:w="2361" w:type="dxa"/>
          <w:vMerge w:val="restart"/>
          <w:vAlign w:val="center"/>
        </w:tcPr>
        <w:p w14:paraId="640845B8" w14:textId="77777777" w:rsidR="0035719F" w:rsidRPr="000234F5" w:rsidRDefault="0035719F" w:rsidP="000234F5">
          <w:pPr>
            <w:pStyle w:val="ZKLADN"/>
            <w:spacing w:before="0" w:after="0" w:line="240" w:lineRule="auto"/>
            <w:rPr>
              <w:rFonts w:ascii="Verdana" w:hAnsi="Verdana" w:cs="Calibri"/>
              <w:sz w:val="18"/>
              <w:szCs w:val="18"/>
            </w:rPr>
          </w:pPr>
          <w:r w:rsidRPr="000234F5">
            <w:rPr>
              <w:rFonts w:ascii="Verdana" w:hAnsi="Verdana"/>
              <w:noProof/>
              <w:sz w:val="18"/>
              <w:szCs w:val="18"/>
              <w:lang w:eastAsia="cs-CZ"/>
            </w:rPr>
            <w:drawing>
              <wp:inline distT="0" distB="0" distL="0" distR="0" wp14:anchorId="0E8C3365" wp14:editId="339C5633">
                <wp:extent cx="1304925" cy="545459"/>
                <wp:effectExtent l="0" t="0" r="0" b="7620"/>
                <wp:docPr id="2" name="Obrázek 2"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a.zaludova\AppData\Local\Microsoft\Windows\Temporary Internet Files\Content.Outlook\KZXSZ69G\rgb_logo_spcss_zakladn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545459"/>
                        </a:xfrm>
                        <a:prstGeom prst="rect">
                          <a:avLst/>
                        </a:prstGeom>
                        <a:noFill/>
                        <a:ln>
                          <a:noFill/>
                        </a:ln>
                      </pic:spPr>
                    </pic:pic>
                  </a:graphicData>
                </a:graphic>
              </wp:inline>
            </w:drawing>
          </w:r>
        </w:p>
      </w:tc>
      <w:tc>
        <w:tcPr>
          <w:tcW w:w="5169" w:type="dxa"/>
          <w:vAlign w:val="center"/>
        </w:tcPr>
        <w:p w14:paraId="2C6780D5" w14:textId="77777777" w:rsidR="0035719F" w:rsidRPr="000234F5" w:rsidRDefault="0035719F" w:rsidP="000234F5">
          <w:pPr>
            <w:spacing w:before="0" w:after="0" w:line="240" w:lineRule="auto"/>
            <w:rPr>
              <w:b/>
              <w:color w:val="004666"/>
              <w:szCs w:val="18"/>
            </w:rPr>
          </w:pPr>
          <w:r w:rsidRPr="000234F5">
            <w:rPr>
              <w:b/>
              <w:color w:val="004666"/>
              <w:szCs w:val="18"/>
            </w:rPr>
            <w:t>Zadávací dokumentace</w:t>
          </w:r>
        </w:p>
        <w:p w14:paraId="19C62ED1" w14:textId="77777777" w:rsidR="0035719F" w:rsidRPr="000234F5" w:rsidRDefault="0035719F" w:rsidP="000234F5">
          <w:pPr>
            <w:spacing w:before="0" w:after="0" w:line="240" w:lineRule="auto"/>
            <w:rPr>
              <w:b/>
              <w:szCs w:val="18"/>
            </w:rPr>
          </w:pPr>
          <w:r w:rsidRPr="000234F5">
            <w:rPr>
              <w:b/>
              <w:color w:val="004666"/>
              <w:szCs w:val="18"/>
            </w:rPr>
            <w:t>Příloha č. 1 – Nefunkční požadavky</w:t>
          </w:r>
        </w:p>
      </w:tc>
      <w:tc>
        <w:tcPr>
          <w:tcW w:w="1758" w:type="dxa"/>
          <w:vMerge w:val="restart"/>
          <w:vAlign w:val="center"/>
        </w:tcPr>
        <w:p w14:paraId="62FECDAF" w14:textId="77777777" w:rsidR="0035719F" w:rsidRPr="000234F5" w:rsidRDefault="0035719F" w:rsidP="000234F5">
          <w:pPr>
            <w:spacing w:before="0" w:after="0" w:line="240" w:lineRule="auto"/>
            <w:rPr>
              <w:b/>
              <w:color w:val="004666"/>
              <w:szCs w:val="18"/>
            </w:rPr>
          </w:pPr>
          <w:r w:rsidRPr="000234F5">
            <w:rPr>
              <w:b/>
              <w:color w:val="004666"/>
              <w:szCs w:val="18"/>
            </w:rPr>
            <w:t>VZ_2017_0032</w:t>
          </w:r>
        </w:p>
      </w:tc>
    </w:tr>
    <w:tr w:rsidR="0035719F" w:rsidRPr="000234F5" w14:paraId="1D48DC89" w14:textId="77777777" w:rsidTr="008A0346">
      <w:trPr>
        <w:trHeight w:val="555"/>
      </w:trPr>
      <w:tc>
        <w:tcPr>
          <w:tcW w:w="2361" w:type="dxa"/>
          <w:vMerge/>
          <w:vAlign w:val="center"/>
        </w:tcPr>
        <w:p w14:paraId="1026A912" w14:textId="77777777" w:rsidR="0035719F" w:rsidRPr="000234F5" w:rsidRDefault="0035719F" w:rsidP="000234F5">
          <w:pPr>
            <w:pStyle w:val="ZKLADN"/>
            <w:spacing w:before="0" w:after="0" w:line="240" w:lineRule="auto"/>
            <w:rPr>
              <w:rFonts w:ascii="Verdana" w:hAnsi="Verdana"/>
              <w:noProof/>
              <w:sz w:val="18"/>
              <w:szCs w:val="18"/>
              <w:lang w:eastAsia="cs-CZ"/>
            </w:rPr>
          </w:pPr>
        </w:p>
      </w:tc>
      <w:tc>
        <w:tcPr>
          <w:tcW w:w="5169" w:type="dxa"/>
          <w:vAlign w:val="center"/>
        </w:tcPr>
        <w:p w14:paraId="3630CE16" w14:textId="77777777" w:rsidR="0035719F" w:rsidRPr="000234F5" w:rsidRDefault="0035719F" w:rsidP="000234F5">
          <w:pPr>
            <w:pStyle w:val="ZKLADN"/>
            <w:spacing w:before="0" w:after="0" w:line="240" w:lineRule="auto"/>
            <w:rPr>
              <w:rFonts w:ascii="Verdana" w:hAnsi="Verdana"/>
              <w:b/>
              <w:color w:val="009EE0"/>
              <w:sz w:val="18"/>
              <w:szCs w:val="18"/>
            </w:rPr>
          </w:pPr>
          <w:r w:rsidRPr="000234F5">
            <w:rPr>
              <w:rFonts w:ascii="Verdana" w:hAnsi="Verdana"/>
              <w:b/>
              <w:color w:val="009EE0"/>
              <w:sz w:val="18"/>
              <w:szCs w:val="18"/>
            </w:rPr>
            <w:t>Dodávka Personálního informačního systému pro resort Ministerstva financí České republiky</w:t>
          </w:r>
        </w:p>
      </w:tc>
      <w:tc>
        <w:tcPr>
          <w:tcW w:w="1758" w:type="dxa"/>
          <w:vMerge/>
          <w:vAlign w:val="center"/>
        </w:tcPr>
        <w:p w14:paraId="095F04D4" w14:textId="77777777" w:rsidR="0035719F" w:rsidRPr="000234F5" w:rsidRDefault="0035719F" w:rsidP="000234F5">
          <w:pPr>
            <w:pStyle w:val="ZKLADN"/>
            <w:spacing w:before="0" w:after="0" w:line="240" w:lineRule="auto"/>
            <w:rPr>
              <w:rFonts w:ascii="Verdana" w:hAnsi="Verdana"/>
              <w:sz w:val="18"/>
              <w:szCs w:val="18"/>
            </w:rPr>
          </w:pPr>
        </w:p>
      </w:tc>
    </w:tr>
  </w:tbl>
  <w:p w14:paraId="0F412AFF" w14:textId="77777777" w:rsidR="0035719F" w:rsidRPr="000234F5" w:rsidRDefault="0035719F" w:rsidP="009B2DC5">
    <w:pPr>
      <w:pStyle w:val="Zhlav"/>
      <w:spacing w:before="0" w:after="0" w:line="240" w:lineRule="auto"/>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15:restartNumberingAfterBreak="0">
    <w:nsid w:val="011A77CA"/>
    <w:multiLevelType w:val="hybridMultilevel"/>
    <w:tmpl w:val="7FE863FC"/>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21C2B87"/>
    <w:multiLevelType w:val="hybridMultilevel"/>
    <w:tmpl w:val="48425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B01A4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4A32373"/>
    <w:multiLevelType w:val="hybridMultilevel"/>
    <w:tmpl w:val="7472C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130356"/>
    <w:multiLevelType w:val="hybridMultilevel"/>
    <w:tmpl w:val="4ACE32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984408E"/>
    <w:multiLevelType w:val="multilevel"/>
    <w:tmpl w:val="EE3860A0"/>
    <w:name w:val="PwCListNumbers1"/>
    <w:styleLink w:val="PwCListNumbers1"/>
    <w:lvl w:ilvl="0">
      <w:start w:val="1"/>
      <w:numFmt w:val="decimal"/>
      <w:pStyle w:val="slovanseznam"/>
      <w:lvlText w:val="%1."/>
      <w:lvlJc w:val="left"/>
      <w:pPr>
        <w:tabs>
          <w:tab w:val="num" w:pos="567"/>
        </w:tabs>
        <w:ind w:left="567" w:hanging="567"/>
      </w:pPr>
      <w:rPr>
        <w:rFonts w:hint="default"/>
      </w:rPr>
    </w:lvl>
    <w:lvl w:ilvl="1">
      <w:start w:val="1"/>
      <w:numFmt w:val="lowerLetter"/>
      <w:pStyle w:val="slovanseznam2"/>
      <w:lvlText w:val="%2."/>
      <w:lvlJc w:val="left"/>
      <w:pPr>
        <w:tabs>
          <w:tab w:val="num" w:pos="1134"/>
        </w:tabs>
        <w:ind w:left="1134" w:hanging="567"/>
      </w:pPr>
      <w:rPr>
        <w:rFonts w:hint="default"/>
      </w:rPr>
    </w:lvl>
    <w:lvl w:ilvl="2">
      <w:start w:val="1"/>
      <w:numFmt w:val="lowerRoman"/>
      <w:pStyle w:val="slovanseznam3"/>
      <w:lvlText w:val="%3."/>
      <w:lvlJc w:val="left"/>
      <w:pPr>
        <w:tabs>
          <w:tab w:val="num" w:pos="1701"/>
        </w:tabs>
        <w:ind w:left="1701" w:hanging="567"/>
      </w:pPr>
      <w:rPr>
        <w:rFonts w:hint="default"/>
      </w:rPr>
    </w:lvl>
    <w:lvl w:ilvl="3">
      <w:start w:val="1"/>
      <w:numFmt w:val="decimal"/>
      <w:pStyle w:val="slovanseznam4"/>
      <w:lvlText w:val="%4."/>
      <w:lvlJc w:val="left"/>
      <w:pPr>
        <w:tabs>
          <w:tab w:val="num" w:pos="2268"/>
        </w:tabs>
        <w:ind w:left="2268" w:hanging="567"/>
      </w:pPr>
      <w:rPr>
        <w:rFonts w:hint="default"/>
      </w:rPr>
    </w:lvl>
    <w:lvl w:ilvl="4">
      <w:start w:val="1"/>
      <w:numFmt w:val="lowerLetter"/>
      <w:pStyle w:val="slovanseznam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0AFD2F0C"/>
    <w:multiLevelType w:val="hybridMultilevel"/>
    <w:tmpl w:val="51ACA9E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CDC0A53"/>
    <w:multiLevelType w:val="hybridMultilevel"/>
    <w:tmpl w:val="819002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505455"/>
    <w:multiLevelType w:val="hybridMultilevel"/>
    <w:tmpl w:val="F0989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6120D6"/>
    <w:multiLevelType w:val="hybridMultilevel"/>
    <w:tmpl w:val="47169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CE670E"/>
    <w:multiLevelType w:val="hybridMultilevel"/>
    <w:tmpl w:val="8CE01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1475EE"/>
    <w:multiLevelType w:val="hybridMultilevel"/>
    <w:tmpl w:val="EABCB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1D2086"/>
    <w:multiLevelType w:val="hybridMultilevel"/>
    <w:tmpl w:val="1E843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D10297B"/>
    <w:multiLevelType w:val="hybridMultilevel"/>
    <w:tmpl w:val="09381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D337531"/>
    <w:multiLevelType w:val="hybridMultilevel"/>
    <w:tmpl w:val="4D121A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740EDD"/>
    <w:multiLevelType w:val="hybridMultilevel"/>
    <w:tmpl w:val="43822F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B42111"/>
    <w:multiLevelType w:val="hybridMultilevel"/>
    <w:tmpl w:val="A16E7D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983B6D"/>
    <w:multiLevelType w:val="hybridMultilevel"/>
    <w:tmpl w:val="335EF7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7C32FC"/>
    <w:multiLevelType w:val="hybridMultilevel"/>
    <w:tmpl w:val="320446C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22BA7115"/>
    <w:multiLevelType w:val="hybridMultilevel"/>
    <w:tmpl w:val="E54AF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285A76"/>
    <w:multiLevelType w:val="hybridMultilevel"/>
    <w:tmpl w:val="6BDEB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B2029CF"/>
    <w:multiLevelType w:val="hybridMultilevel"/>
    <w:tmpl w:val="61D6E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EC73AFA"/>
    <w:multiLevelType w:val="hybridMultilevel"/>
    <w:tmpl w:val="B0B6B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FD00CD"/>
    <w:multiLevelType w:val="multilevel"/>
    <w:tmpl w:val="2F9865CC"/>
    <w:lvl w:ilvl="0">
      <w:start w:val="1"/>
      <w:numFmt w:val="decimal"/>
      <w:pStyle w:val="Nadpis1"/>
      <w:lvlText w:val="%1"/>
      <w:lvlJc w:val="left"/>
      <w:pPr>
        <w:tabs>
          <w:tab w:val="num" w:pos="435"/>
        </w:tabs>
        <w:ind w:left="435" w:hanging="435"/>
      </w:pPr>
      <w:rPr>
        <w:rFonts w:hint="default"/>
        <w:sz w:val="22"/>
        <w:szCs w:val="22"/>
      </w:rPr>
    </w:lvl>
    <w:lvl w:ilvl="1">
      <w:start w:val="1"/>
      <w:numFmt w:val="decimal"/>
      <w:pStyle w:val="Nadpis2"/>
      <w:lvlText w:val="%1.%2"/>
      <w:lvlJc w:val="left"/>
      <w:pPr>
        <w:tabs>
          <w:tab w:val="num" w:pos="719"/>
        </w:tabs>
        <w:ind w:left="719" w:hanging="435"/>
      </w:pPr>
      <w:rPr>
        <w:rFonts w:hint="default"/>
        <w:sz w:val="18"/>
        <w:szCs w:val="18"/>
      </w:rPr>
    </w:lvl>
    <w:lvl w:ilvl="2">
      <w:start w:val="1"/>
      <w:numFmt w:val="decimal"/>
      <w:pStyle w:val="Nadpis3slovan"/>
      <w:lvlText w:val="%1.%2.%3"/>
      <w:lvlJc w:val="left"/>
      <w:pPr>
        <w:tabs>
          <w:tab w:val="num" w:pos="1428"/>
        </w:tabs>
        <w:ind w:left="1428" w:hanging="720"/>
      </w:pPr>
      <w:rPr>
        <w:rFonts w:hint="default"/>
        <w:sz w:val="18"/>
        <w:szCs w:val="18"/>
      </w:rPr>
    </w:lvl>
    <w:lvl w:ilvl="3">
      <w:start w:val="1"/>
      <w:numFmt w:val="decimal"/>
      <w:pStyle w:val="Nadpis4"/>
      <w:lvlText w:val="%1.%2.%3.%4"/>
      <w:lvlJc w:val="left"/>
      <w:pPr>
        <w:tabs>
          <w:tab w:val="num" w:pos="720"/>
        </w:tabs>
        <w:ind w:left="720" w:hanging="72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2565AC6"/>
    <w:multiLevelType w:val="hybridMultilevel"/>
    <w:tmpl w:val="66B2266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CA5A5A"/>
    <w:multiLevelType w:val="hybridMultilevel"/>
    <w:tmpl w:val="E13075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D44D77"/>
    <w:multiLevelType w:val="hybridMultilevel"/>
    <w:tmpl w:val="23668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A093D28"/>
    <w:multiLevelType w:val="hybridMultilevel"/>
    <w:tmpl w:val="65BAF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A174D5C"/>
    <w:multiLevelType w:val="hybridMultilevel"/>
    <w:tmpl w:val="11F2B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A57486E"/>
    <w:multiLevelType w:val="multilevel"/>
    <w:tmpl w:val="EE3860A0"/>
    <w:numStyleLink w:val="PwCListNumbers1"/>
  </w:abstractNum>
  <w:abstractNum w:abstractNumId="31" w15:restartNumberingAfterBreak="0">
    <w:nsid w:val="3AF17825"/>
    <w:multiLevelType w:val="hybridMultilevel"/>
    <w:tmpl w:val="F2624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D6765B9"/>
    <w:multiLevelType w:val="hybridMultilevel"/>
    <w:tmpl w:val="E17E4700"/>
    <w:lvl w:ilvl="0" w:tplc="02A485D0">
      <w:start w:val="1"/>
      <w:numFmt w:val="decimal"/>
      <w:pStyle w:val="Nadpis2slovan"/>
      <w:lvlText w:val="%1."/>
      <w:lvlJc w:val="left"/>
      <w:pPr>
        <w:ind w:left="1080" w:hanging="360"/>
      </w:pPr>
      <w:rPr>
        <w:rFonts w:hint="default"/>
      </w:rPr>
    </w:lvl>
    <w:lvl w:ilvl="1" w:tplc="04050019" w:tentative="1">
      <w:start w:val="1"/>
      <w:numFmt w:val="lowerLetter"/>
      <w:pStyle w:val="Nadpis2slovan"/>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432D4548"/>
    <w:multiLevelType w:val="hybridMultilevel"/>
    <w:tmpl w:val="1FF43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5A03FCB"/>
    <w:multiLevelType w:val="hybridMultilevel"/>
    <w:tmpl w:val="CF7E9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7B52D5B"/>
    <w:multiLevelType w:val="hybridMultilevel"/>
    <w:tmpl w:val="55586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911154"/>
    <w:multiLevelType w:val="hybridMultilevel"/>
    <w:tmpl w:val="E0FCD3E8"/>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49E1762D"/>
    <w:multiLevelType w:val="hybridMultilevel"/>
    <w:tmpl w:val="11FA0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A4C1819"/>
    <w:multiLevelType w:val="hybridMultilevel"/>
    <w:tmpl w:val="5D90B3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BF1196C"/>
    <w:multiLevelType w:val="hybridMultilevel"/>
    <w:tmpl w:val="86AA8E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096F92"/>
    <w:multiLevelType w:val="hybridMultilevel"/>
    <w:tmpl w:val="9EBE5F86"/>
    <w:lvl w:ilvl="0" w:tplc="04050005">
      <w:start w:val="1"/>
      <w:numFmt w:val="bullet"/>
      <w:lvlText w:val=""/>
      <w:lvlJc w:val="left"/>
      <w:pPr>
        <w:ind w:left="1429" w:hanging="360"/>
      </w:pPr>
      <w:rPr>
        <w:rFonts w:ascii="Wingdings" w:hAnsi="Wingdings"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4E6E1595"/>
    <w:multiLevelType w:val="hybridMultilevel"/>
    <w:tmpl w:val="34EA4E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2886464"/>
    <w:multiLevelType w:val="hybridMultilevel"/>
    <w:tmpl w:val="137CC11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54CC6463"/>
    <w:multiLevelType w:val="hybridMultilevel"/>
    <w:tmpl w:val="F4C6F9CA"/>
    <w:lvl w:ilvl="0" w:tplc="04050003">
      <w:start w:val="1"/>
      <w:numFmt w:val="bullet"/>
      <w:lvlText w:val="o"/>
      <w:lvlJc w:val="left"/>
      <w:pPr>
        <w:ind w:left="1788"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44" w15:restartNumberingAfterBreak="0">
    <w:nsid w:val="54E76E5F"/>
    <w:multiLevelType w:val="hybridMultilevel"/>
    <w:tmpl w:val="1DE40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5CC4496"/>
    <w:multiLevelType w:val="hybridMultilevel"/>
    <w:tmpl w:val="AE323D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D67B5E"/>
    <w:multiLevelType w:val="hybridMultilevel"/>
    <w:tmpl w:val="FCB8D9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766D36"/>
    <w:multiLevelType w:val="hybridMultilevel"/>
    <w:tmpl w:val="25AC9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5AD6265"/>
    <w:multiLevelType w:val="hybridMultilevel"/>
    <w:tmpl w:val="03F89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A14567B"/>
    <w:multiLevelType w:val="hybridMultilevel"/>
    <w:tmpl w:val="CA048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B1C5324"/>
    <w:multiLevelType w:val="hybridMultilevel"/>
    <w:tmpl w:val="B07639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6E2A1D48"/>
    <w:multiLevelType w:val="hybridMultilevel"/>
    <w:tmpl w:val="F0C67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E6F5953"/>
    <w:multiLevelType w:val="hybridMultilevel"/>
    <w:tmpl w:val="22D0FD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F2F2263"/>
    <w:multiLevelType w:val="hybridMultilevel"/>
    <w:tmpl w:val="CA884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2852CC1"/>
    <w:multiLevelType w:val="hybridMultilevel"/>
    <w:tmpl w:val="46860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D2106B"/>
    <w:multiLevelType w:val="hybridMultilevel"/>
    <w:tmpl w:val="FD72AD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4B91C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6C53611"/>
    <w:multiLevelType w:val="hybridMultilevel"/>
    <w:tmpl w:val="EDE2A9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8A815F5"/>
    <w:multiLevelType w:val="hybridMultilevel"/>
    <w:tmpl w:val="B9904D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D200019"/>
    <w:multiLevelType w:val="hybridMultilevel"/>
    <w:tmpl w:val="EC9248CE"/>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3"/>
  </w:num>
  <w:num w:numId="2">
    <w:abstractNumId w:val="24"/>
  </w:num>
  <w:num w:numId="3">
    <w:abstractNumId w:val="0"/>
  </w:num>
  <w:num w:numId="4">
    <w:abstractNumId w:val="56"/>
  </w:num>
  <w:num w:numId="5">
    <w:abstractNumId w:val="25"/>
  </w:num>
  <w:num w:numId="6">
    <w:abstractNumId w:val="6"/>
  </w:num>
  <w:num w:numId="7">
    <w:abstractNumId w:val="30"/>
  </w:num>
  <w:num w:numId="8">
    <w:abstractNumId w:val="22"/>
  </w:num>
  <w:num w:numId="9">
    <w:abstractNumId w:val="51"/>
  </w:num>
  <w:num w:numId="10">
    <w:abstractNumId w:val="16"/>
  </w:num>
  <w:num w:numId="11">
    <w:abstractNumId w:val="29"/>
  </w:num>
  <w:num w:numId="12">
    <w:abstractNumId w:val="39"/>
  </w:num>
  <w:num w:numId="13">
    <w:abstractNumId w:val="45"/>
  </w:num>
  <w:num w:numId="14">
    <w:abstractNumId w:val="26"/>
  </w:num>
  <w:num w:numId="15">
    <w:abstractNumId w:val="32"/>
  </w:num>
  <w:num w:numId="16">
    <w:abstractNumId w:val="31"/>
  </w:num>
  <w:num w:numId="17">
    <w:abstractNumId w:val="53"/>
  </w:num>
  <w:num w:numId="18">
    <w:abstractNumId w:val="54"/>
  </w:num>
  <w:num w:numId="19">
    <w:abstractNumId w:val="27"/>
  </w:num>
  <w:num w:numId="20">
    <w:abstractNumId w:val="44"/>
  </w:num>
  <w:num w:numId="21">
    <w:abstractNumId w:val="48"/>
  </w:num>
  <w:num w:numId="22">
    <w:abstractNumId w:val="13"/>
  </w:num>
  <w:num w:numId="23">
    <w:abstractNumId w:val="58"/>
  </w:num>
  <w:num w:numId="24">
    <w:abstractNumId w:val="18"/>
  </w:num>
  <w:num w:numId="25">
    <w:abstractNumId w:val="8"/>
  </w:num>
  <w:num w:numId="26">
    <w:abstractNumId w:val="38"/>
  </w:num>
  <w:num w:numId="27">
    <w:abstractNumId w:val="35"/>
  </w:num>
  <w:num w:numId="28">
    <w:abstractNumId w:val="55"/>
  </w:num>
  <w:num w:numId="29">
    <w:abstractNumId w:val="46"/>
  </w:num>
  <w:num w:numId="30">
    <w:abstractNumId w:val="47"/>
  </w:num>
  <w:num w:numId="31">
    <w:abstractNumId w:val="28"/>
  </w:num>
  <w:num w:numId="32">
    <w:abstractNumId w:val="49"/>
  </w:num>
  <w:num w:numId="33">
    <w:abstractNumId w:val="10"/>
  </w:num>
  <w:num w:numId="34">
    <w:abstractNumId w:val="37"/>
  </w:num>
  <w:num w:numId="35">
    <w:abstractNumId w:val="4"/>
  </w:num>
  <w:num w:numId="36">
    <w:abstractNumId w:val="33"/>
  </w:num>
  <w:num w:numId="37">
    <w:abstractNumId w:val="34"/>
  </w:num>
  <w:num w:numId="38">
    <w:abstractNumId w:val="23"/>
  </w:num>
  <w:num w:numId="39">
    <w:abstractNumId w:val="43"/>
  </w:num>
  <w:num w:numId="40">
    <w:abstractNumId w:val="59"/>
  </w:num>
  <w:num w:numId="41">
    <w:abstractNumId w:val="19"/>
  </w:num>
  <w:num w:numId="42">
    <w:abstractNumId w:val="12"/>
  </w:num>
  <w:num w:numId="43">
    <w:abstractNumId w:val="5"/>
  </w:num>
  <w:num w:numId="44">
    <w:abstractNumId w:val="41"/>
  </w:num>
  <w:num w:numId="45">
    <w:abstractNumId w:val="14"/>
  </w:num>
  <w:num w:numId="46">
    <w:abstractNumId w:val="21"/>
  </w:num>
  <w:num w:numId="47">
    <w:abstractNumId w:val="7"/>
  </w:num>
  <w:num w:numId="48">
    <w:abstractNumId w:val="52"/>
  </w:num>
  <w:num w:numId="49">
    <w:abstractNumId w:val="42"/>
  </w:num>
  <w:num w:numId="50">
    <w:abstractNumId w:val="1"/>
  </w:num>
  <w:num w:numId="51">
    <w:abstractNumId w:val="2"/>
  </w:num>
  <w:num w:numId="52">
    <w:abstractNumId w:val="11"/>
  </w:num>
  <w:num w:numId="53">
    <w:abstractNumId w:val="9"/>
  </w:num>
  <w:num w:numId="54">
    <w:abstractNumId w:val="36"/>
  </w:num>
  <w:num w:numId="55">
    <w:abstractNumId w:val="24"/>
    <w:lvlOverride w:ilvl="0">
      <w:startOverride w:val="8"/>
    </w:lvlOverride>
    <w:lvlOverride w:ilvl="1">
      <w:startOverride w:val="5"/>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num>
  <w:num w:numId="58">
    <w:abstractNumId w:val="20"/>
  </w:num>
  <w:num w:numId="59">
    <w:abstractNumId w:val="40"/>
  </w:num>
  <w:num w:numId="60">
    <w:abstractNumId w:val="50"/>
  </w:num>
  <w:num w:numId="61">
    <w:abstractNumId w:val="15"/>
  </w:num>
  <w:num w:numId="62">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7C"/>
    <w:rsid w:val="00001C57"/>
    <w:rsid w:val="000111F3"/>
    <w:rsid w:val="000200DF"/>
    <w:rsid w:val="000216E9"/>
    <w:rsid w:val="000234F5"/>
    <w:rsid w:val="0003667C"/>
    <w:rsid w:val="00040382"/>
    <w:rsid w:val="000429C3"/>
    <w:rsid w:val="0005113D"/>
    <w:rsid w:val="00056627"/>
    <w:rsid w:val="00056D47"/>
    <w:rsid w:val="000573A5"/>
    <w:rsid w:val="00060508"/>
    <w:rsid w:val="00061605"/>
    <w:rsid w:val="000713D9"/>
    <w:rsid w:val="00071480"/>
    <w:rsid w:val="00075FF9"/>
    <w:rsid w:val="000808FF"/>
    <w:rsid w:val="0008094D"/>
    <w:rsid w:val="00087871"/>
    <w:rsid w:val="000A1187"/>
    <w:rsid w:val="000A68B6"/>
    <w:rsid w:val="000A791E"/>
    <w:rsid w:val="000B32DB"/>
    <w:rsid w:val="000B61B1"/>
    <w:rsid w:val="000C769D"/>
    <w:rsid w:val="000D2DCD"/>
    <w:rsid w:val="000D363B"/>
    <w:rsid w:val="000D7D36"/>
    <w:rsid w:val="000E06F4"/>
    <w:rsid w:val="000E3409"/>
    <w:rsid w:val="000E3C19"/>
    <w:rsid w:val="0011654A"/>
    <w:rsid w:val="00117EDB"/>
    <w:rsid w:val="001216A3"/>
    <w:rsid w:val="00130120"/>
    <w:rsid w:val="001371B9"/>
    <w:rsid w:val="00137C36"/>
    <w:rsid w:val="00142854"/>
    <w:rsid w:val="001434E6"/>
    <w:rsid w:val="00146664"/>
    <w:rsid w:val="00151B6A"/>
    <w:rsid w:val="0016221A"/>
    <w:rsid w:val="00175725"/>
    <w:rsid w:val="00192776"/>
    <w:rsid w:val="001A46A1"/>
    <w:rsid w:val="001C0F29"/>
    <w:rsid w:val="001D1256"/>
    <w:rsid w:val="001E62BE"/>
    <w:rsid w:val="001F2188"/>
    <w:rsid w:val="001F27CB"/>
    <w:rsid w:val="001F2C43"/>
    <w:rsid w:val="001F5829"/>
    <w:rsid w:val="001F73AB"/>
    <w:rsid w:val="0020029F"/>
    <w:rsid w:val="00203A95"/>
    <w:rsid w:val="00221A80"/>
    <w:rsid w:val="00231F6A"/>
    <w:rsid w:val="00231FD1"/>
    <w:rsid w:val="002327E9"/>
    <w:rsid w:val="00236883"/>
    <w:rsid w:val="00240141"/>
    <w:rsid w:val="00241D35"/>
    <w:rsid w:val="00245B80"/>
    <w:rsid w:val="00263866"/>
    <w:rsid w:val="00275218"/>
    <w:rsid w:val="00275F1D"/>
    <w:rsid w:val="002858D0"/>
    <w:rsid w:val="00285B6A"/>
    <w:rsid w:val="002868FE"/>
    <w:rsid w:val="00290609"/>
    <w:rsid w:val="0029134E"/>
    <w:rsid w:val="00293CA0"/>
    <w:rsid w:val="002A24E4"/>
    <w:rsid w:val="002A622D"/>
    <w:rsid w:val="002B2ECA"/>
    <w:rsid w:val="002B6E25"/>
    <w:rsid w:val="002C0480"/>
    <w:rsid w:val="002C4741"/>
    <w:rsid w:val="002C47A4"/>
    <w:rsid w:val="002C47B1"/>
    <w:rsid w:val="002D1524"/>
    <w:rsid w:val="002D2475"/>
    <w:rsid w:val="002E35E2"/>
    <w:rsid w:val="002E44C7"/>
    <w:rsid w:val="002F0988"/>
    <w:rsid w:val="002F24A8"/>
    <w:rsid w:val="002F4474"/>
    <w:rsid w:val="002F5851"/>
    <w:rsid w:val="002F7345"/>
    <w:rsid w:val="003000F6"/>
    <w:rsid w:val="003025E2"/>
    <w:rsid w:val="00307565"/>
    <w:rsid w:val="0031030C"/>
    <w:rsid w:val="003107F9"/>
    <w:rsid w:val="003221FE"/>
    <w:rsid w:val="003334E7"/>
    <w:rsid w:val="00342432"/>
    <w:rsid w:val="0034727B"/>
    <w:rsid w:val="0035523E"/>
    <w:rsid w:val="0035719F"/>
    <w:rsid w:val="00373302"/>
    <w:rsid w:val="00375CB7"/>
    <w:rsid w:val="003849C4"/>
    <w:rsid w:val="003949A0"/>
    <w:rsid w:val="003A10EB"/>
    <w:rsid w:val="003A4756"/>
    <w:rsid w:val="003B2840"/>
    <w:rsid w:val="003C77CE"/>
    <w:rsid w:val="003D3848"/>
    <w:rsid w:val="003E07E2"/>
    <w:rsid w:val="003E2BE7"/>
    <w:rsid w:val="003F1D18"/>
    <w:rsid w:val="00402370"/>
    <w:rsid w:val="00402AC6"/>
    <w:rsid w:val="00407478"/>
    <w:rsid w:val="004222D6"/>
    <w:rsid w:val="004249C9"/>
    <w:rsid w:val="0042644B"/>
    <w:rsid w:val="004327F7"/>
    <w:rsid w:val="0044538B"/>
    <w:rsid w:val="00451F2A"/>
    <w:rsid w:val="004524CC"/>
    <w:rsid w:val="00453BCF"/>
    <w:rsid w:val="00454065"/>
    <w:rsid w:val="0045467C"/>
    <w:rsid w:val="00454E99"/>
    <w:rsid w:val="004569D6"/>
    <w:rsid w:val="004701FC"/>
    <w:rsid w:val="0047377B"/>
    <w:rsid w:val="00474754"/>
    <w:rsid w:val="00475CA0"/>
    <w:rsid w:val="00492037"/>
    <w:rsid w:val="00497F26"/>
    <w:rsid w:val="004A28F5"/>
    <w:rsid w:val="004B676D"/>
    <w:rsid w:val="004C2C98"/>
    <w:rsid w:val="004C479F"/>
    <w:rsid w:val="004D0307"/>
    <w:rsid w:val="004D0C9E"/>
    <w:rsid w:val="004D3B08"/>
    <w:rsid w:val="004F3C37"/>
    <w:rsid w:val="004F767A"/>
    <w:rsid w:val="0051401E"/>
    <w:rsid w:val="00523AA8"/>
    <w:rsid w:val="00523EE6"/>
    <w:rsid w:val="00527456"/>
    <w:rsid w:val="00531F59"/>
    <w:rsid w:val="0055259B"/>
    <w:rsid w:val="0055755D"/>
    <w:rsid w:val="00565717"/>
    <w:rsid w:val="005814CA"/>
    <w:rsid w:val="00582EDB"/>
    <w:rsid w:val="00585A08"/>
    <w:rsid w:val="00590CAB"/>
    <w:rsid w:val="005A51DE"/>
    <w:rsid w:val="005A5901"/>
    <w:rsid w:val="005A7D3A"/>
    <w:rsid w:val="005B14B9"/>
    <w:rsid w:val="005B579B"/>
    <w:rsid w:val="005B5C56"/>
    <w:rsid w:val="005E3FA7"/>
    <w:rsid w:val="005F6186"/>
    <w:rsid w:val="006124B1"/>
    <w:rsid w:val="0061276A"/>
    <w:rsid w:val="00612A47"/>
    <w:rsid w:val="00624D31"/>
    <w:rsid w:val="00631591"/>
    <w:rsid w:val="0063509C"/>
    <w:rsid w:val="006456C9"/>
    <w:rsid w:val="006504DB"/>
    <w:rsid w:val="0065069D"/>
    <w:rsid w:val="00650B44"/>
    <w:rsid w:val="00653123"/>
    <w:rsid w:val="006533D6"/>
    <w:rsid w:val="00660ADF"/>
    <w:rsid w:val="00662D3B"/>
    <w:rsid w:val="00665595"/>
    <w:rsid w:val="006657EA"/>
    <w:rsid w:val="006678C2"/>
    <w:rsid w:val="0067509D"/>
    <w:rsid w:val="00675A3A"/>
    <w:rsid w:val="006763AB"/>
    <w:rsid w:val="00676846"/>
    <w:rsid w:val="00682857"/>
    <w:rsid w:val="006832E0"/>
    <w:rsid w:val="006A54BF"/>
    <w:rsid w:val="006A691A"/>
    <w:rsid w:val="006A6F50"/>
    <w:rsid w:val="006A71DF"/>
    <w:rsid w:val="006B00A3"/>
    <w:rsid w:val="006B1B44"/>
    <w:rsid w:val="006B218F"/>
    <w:rsid w:val="006C0B5B"/>
    <w:rsid w:val="006C0FBC"/>
    <w:rsid w:val="006C1CE7"/>
    <w:rsid w:val="006C3266"/>
    <w:rsid w:val="006C4727"/>
    <w:rsid w:val="006C4AE6"/>
    <w:rsid w:val="006C4FC3"/>
    <w:rsid w:val="006D1C66"/>
    <w:rsid w:val="006D52F8"/>
    <w:rsid w:val="006E3413"/>
    <w:rsid w:val="006E419D"/>
    <w:rsid w:val="006E57B0"/>
    <w:rsid w:val="006E7B70"/>
    <w:rsid w:val="006F514C"/>
    <w:rsid w:val="006F5163"/>
    <w:rsid w:val="0070506D"/>
    <w:rsid w:val="0071126A"/>
    <w:rsid w:val="007139D2"/>
    <w:rsid w:val="00720127"/>
    <w:rsid w:val="00720C44"/>
    <w:rsid w:val="00723E1C"/>
    <w:rsid w:val="00724C89"/>
    <w:rsid w:val="00742815"/>
    <w:rsid w:val="00745FB7"/>
    <w:rsid w:val="007711F0"/>
    <w:rsid w:val="00771FB7"/>
    <w:rsid w:val="00781961"/>
    <w:rsid w:val="00794EFF"/>
    <w:rsid w:val="00795C19"/>
    <w:rsid w:val="00796654"/>
    <w:rsid w:val="00797DC3"/>
    <w:rsid w:val="00797FA7"/>
    <w:rsid w:val="007A5290"/>
    <w:rsid w:val="007A717A"/>
    <w:rsid w:val="007A7BE5"/>
    <w:rsid w:val="007B6F76"/>
    <w:rsid w:val="007D0D19"/>
    <w:rsid w:val="007D144D"/>
    <w:rsid w:val="007D15A6"/>
    <w:rsid w:val="007D49A7"/>
    <w:rsid w:val="007D50C9"/>
    <w:rsid w:val="007D684F"/>
    <w:rsid w:val="007D71C0"/>
    <w:rsid w:val="007D7C6A"/>
    <w:rsid w:val="007F3B9D"/>
    <w:rsid w:val="007F5F82"/>
    <w:rsid w:val="007F6605"/>
    <w:rsid w:val="007F6D61"/>
    <w:rsid w:val="00800244"/>
    <w:rsid w:val="00805567"/>
    <w:rsid w:val="00806BC7"/>
    <w:rsid w:val="008212DD"/>
    <w:rsid w:val="00822BFD"/>
    <w:rsid w:val="008237E2"/>
    <w:rsid w:val="00831CBF"/>
    <w:rsid w:val="00833DF5"/>
    <w:rsid w:val="00837445"/>
    <w:rsid w:val="00841559"/>
    <w:rsid w:val="008447D8"/>
    <w:rsid w:val="008449D1"/>
    <w:rsid w:val="00845BF6"/>
    <w:rsid w:val="00846A72"/>
    <w:rsid w:val="008479E7"/>
    <w:rsid w:val="00851297"/>
    <w:rsid w:val="00854D9E"/>
    <w:rsid w:val="008574C0"/>
    <w:rsid w:val="00870D8E"/>
    <w:rsid w:val="008770A3"/>
    <w:rsid w:val="00880AC8"/>
    <w:rsid w:val="0088573C"/>
    <w:rsid w:val="00895639"/>
    <w:rsid w:val="00896733"/>
    <w:rsid w:val="00897D74"/>
    <w:rsid w:val="008A0346"/>
    <w:rsid w:val="008A6863"/>
    <w:rsid w:val="008B2CB6"/>
    <w:rsid w:val="008B5336"/>
    <w:rsid w:val="008B70CC"/>
    <w:rsid w:val="008B752D"/>
    <w:rsid w:val="008C7E9B"/>
    <w:rsid w:val="008D0B52"/>
    <w:rsid w:val="008D6C7D"/>
    <w:rsid w:val="008E2173"/>
    <w:rsid w:val="008E5FE2"/>
    <w:rsid w:val="008F67AF"/>
    <w:rsid w:val="00901ABE"/>
    <w:rsid w:val="0090758C"/>
    <w:rsid w:val="009209A8"/>
    <w:rsid w:val="0092328D"/>
    <w:rsid w:val="009246C7"/>
    <w:rsid w:val="00932B43"/>
    <w:rsid w:val="00932BB2"/>
    <w:rsid w:val="009421C2"/>
    <w:rsid w:val="00942797"/>
    <w:rsid w:val="009428EA"/>
    <w:rsid w:val="00943B6E"/>
    <w:rsid w:val="0095441B"/>
    <w:rsid w:val="00955163"/>
    <w:rsid w:val="0095749D"/>
    <w:rsid w:val="00962B4C"/>
    <w:rsid w:val="009744A4"/>
    <w:rsid w:val="00975209"/>
    <w:rsid w:val="00980977"/>
    <w:rsid w:val="00980A3F"/>
    <w:rsid w:val="00981DF9"/>
    <w:rsid w:val="00987D44"/>
    <w:rsid w:val="00996249"/>
    <w:rsid w:val="009971E8"/>
    <w:rsid w:val="009A0B5D"/>
    <w:rsid w:val="009A3B23"/>
    <w:rsid w:val="009A7EA1"/>
    <w:rsid w:val="009B17F1"/>
    <w:rsid w:val="009B2DC5"/>
    <w:rsid w:val="009C1708"/>
    <w:rsid w:val="009C3697"/>
    <w:rsid w:val="009C5B34"/>
    <w:rsid w:val="009C6E28"/>
    <w:rsid w:val="009C7280"/>
    <w:rsid w:val="009E2FD9"/>
    <w:rsid w:val="009E645C"/>
    <w:rsid w:val="009E7BFE"/>
    <w:rsid w:val="009F0E33"/>
    <w:rsid w:val="009F251A"/>
    <w:rsid w:val="009F3C3C"/>
    <w:rsid w:val="00A02A2B"/>
    <w:rsid w:val="00A04C8C"/>
    <w:rsid w:val="00A054A3"/>
    <w:rsid w:val="00A07ADD"/>
    <w:rsid w:val="00A10C9E"/>
    <w:rsid w:val="00A10DEB"/>
    <w:rsid w:val="00A12D58"/>
    <w:rsid w:val="00A168D8"/>
    <w:rsid w:val="00A254B0"/>
    <w:rsid w:val="00A26CAC"/>
    <w:rsid w:val="00A354D3"/>
    <w:rsid w:val="00A474AB"/>
    <w:rsid w:val="00A5678F"/>
    <w:rsid w:val="00A6112A"/>
    <w:rsid w:val="00A61D53"/>
    <w:rsid w:val="00A700F7"/>
    <w:rsid w:val="00A72844"/>
    <w:rsid w:val="00A84A69"/>
    <w:rsid w:val="00A878F5"/>
    <w:rsid w:val="00A967D2"/>
    <w:rsid w:val="00AA3250"/>
    <w:rsid w:val="00AB0792"/>
    <w:rsid w:val="00AB132F"/>
    <w:rsid w:val="00AC0F20"/>
    <w:rsid w:val="00AE3E87"/>
    <w:rsid w:val="00AE7364"/>
    <w:rsid w:val="00AE7FF6"/>
    <w:rsid w:val="00B019A8"/>
    <w:rsid w:val="00B0515B"/>
    <w:rsid w:val="00B055CC"/>
    <w:rsid w:val="00B05B7C"/>
    <w:rsid w:val="00B078C7"/>
    <w:rsid w:val="00B079DA"/>
    <w:rsid w:val="00B1371E"/>
    <w:rsid w:val="00B22EF2"/>
    <w:rsid w:val="00B3214F"/>
    <w:rsid w:val="00B358CF"/>
    <w:rsid w:val="00B428AD"/>
    <w:rsid w:val="00B51BDF"/>
    <w:rsid w:val="00B5603E"/>
    <w:rsid w:val="00B61317"/>
    <w:rsid w:val="00B61616"/>
    <w:rsid w:val="00B63B83"/>
    <w:rsid w:val="00B67213"/>
    <w:rsid w:val="00B73440"/>
    <w:rsid w:val="00B81054"/>
    <w:rsid w:val="00B8146C"/>
    <w:rsid w:val="00B81930"/>
    <w:rsid w:val="00B84D4F"/>
    <w:rsid w:val="00B95520"/>
    <w:rsid w:val="00B95B16"/>
    <w:rsid w:val="00B967DC"/>
    <w:rsid w:val="00BB1A73"/>
    <w:rsid w:val="00BB4280"/>
    <w:rsid w:val="00BC17D1"/>
    <w:rsid w:val="00BC1B1E"/>
    <w:rsid w:val="00BC2BE1"/>
    <w:rsid w:val="00BC5D87"/>
    <w:rsid w:val="00BD1750"/>
    <w:rsid w:val="00BF558F"/>
    <w:rsid w:val="00C06C87"/>
    <w:rsid w:val="00C16CDF"/>
    <w:rsid w:val="00C222AF"/>
    <w:rsid w:val="00C23F05"/>
    <w:rsid w:val="00C2678F"/>
    <w:rsid w:val="00C2768D"/>
    <w:rsid w:val="00C3222D"/>
    <w:rsid w:val="00C51EEE"/>
    <w:rsid w:val="00C5586D"/>
    <w:rsid w:val="00C62C44"/>
    <w:rsid w:val="00C62C8A"/>
    <w:rsid w:val="00C671DA"/>
    <w:rsid w:val="00C764D2"/>
    <w:rsid w:val="00C76A8F"/>
    <w:rsid w:val="00C81531"/>
    <w:rsid w:val="00C86266"/>
    <w:rsid w:val="00C911F4"/>
    <w:rsid w:val="00C920AD"/>
    <w:rsid w:val="00CA4860"/>
    <w:rsid w:val="00CB19E1"/>
    <w:rsid w:val="00CB29D8"/>
    <w:rsid w:val="00CB5023"/>
    <w:rsid w:val="00CB5640"/>
    <w:rsid w:val="00CB6B01"/>
    <w:rsid w:val="00CE32B2"/>
    <w:rsid w:val="00CE6FFC"/>
    <w:rsid w:val="00CF0134"/>
    <w:rsid w:val="00CF0C7F"/>
    <w:rsid w:val="00D03057"/>
    <w:rsid w:val="00D063E2"/>
    <w:rsid w:val="00D10A6F"/>
    <w:rsid w:val="00D12D17"/>
    <w:rsid w:val="00D24481"/>
    <w:rsid w:val="00D3320C"/>
    <w:rsid w:val="00D350AE"/>
    <w:rsid w:val="00D4057A"/>
    <w:rsid w:val="00D4357A"/>
    <w:rsid w:val="00D44167"/>
    <w:rsid w:val="00D508B6"/>
    <w:rsid w:val="00D5225F"/>
    <w:rsid w:val="00D53CCA"/>
    <w:rsid w:val="00D53E69"/>
    <w:rsid w:val="00D75216"/>
    <w:rsid w:val="00D90732"/>
    <w:rsid w:val="00D93788"/>
    <w:rsid w:val="00DC0BF4"/>
    <w:rsid w:val="00DC1DBC"/>
    <w:rsid w:val="00DC64EF"/>
    <w:rsid w:val="00DC6660"/>
    <w:rsid w:val="00DC724A"/>
    <w:rsid w:val="00DD2A64"/>
    <w:rsid w:val="00DD385B"/>
    <w:rsid w:val="00DD4D88"/>
    <w:rsid w:val="00DD4E85"/>
    <w:rsid w:val="00DD58B8"/>
    <w:rsid w:val="00E0569F"/>
    <w:rsid w:val="00E07B85"/>
    <w:rsid w:val="00E116FA"/>
    <w:rsid w:val="00E37B9A"/>
    <w:rsid w:val="00E449DD"/>
    <w:rsid w:val="00E51278"/>
    <w:rsid w:val="00E519B0"/>
    <w:rsid w:val="00E52E01"/>
    <w:rsid w:val="00E5381F"/>
    <w:rsid w:val="00E575F7"/>
    <w:rsid w:val="00E5772E"/>
    <w:rsid w:val="00E60AA5"/>
    <w:rsid w:val="00E65D48"/>
    <w:rsid w:val="00E66BF4"/>
    <w:rsid w:val="00E74C4A"/>
    <w:rsid w:val="00E807A8"/>
    <w:rsid w:val="00E872A2"/>
    <w:rsid w:val="00E92C52"/>
    <w:rsid w:val="00EA4C24"/>
    <w:rsid w:val="00EB243B"/>
    <w:rsid w:val="00EB4B9C"/>
    <w:rsid w:val="00EC603E"/>
    <w:rsid w:val="00EC7792"/>
    <w:rsid w:val="00ED5B17"/>
    <w:rsid w:val="00ED682D"/>
    <w:rsid w:val="00ED7055"/>
    <w:rsid w:val="00EE26FC"/>
    <w:rsid w:val="00EE2912"/>
    <w:rsid w:val="00EE41F6"/>
    <w:rsid w:val="00EE775C"/>
    <w:rsid w:val="00EF4BDC"/>
    <w:rsid w:val="00F13759"/>
    <w:rsid w:val="00F233DD"/>
    <w:rsid w:val="00F31FB9"/>
    <w:rsid w:val="00F323B6"/>
    <w:rsid w:val="00F34B76"/>
    <w:rsid w:val="00F365F2"/>
    <w:rsid w:val="00F43941"/>
    <w:rsid w:val="00F451AF"/>
    <w:rsid w:val="00F65230"/>
    <w:rsid w:val="00F73E61"/>
    <w:rsid w:val="00F73E86"/>
    <w:rsid w:val="00F91304"/>
    <w:rsid w:val="00F9443E"/>
    <w:rsid w:val="00F97327"/>
    <w:rsid w:val="00F97D84"/>
    <w:rsid w:val="00FA0E47"/>
    <w:rsid w:val="00FA1F90"/>
    <w:rsid w:val="00FA5D8D"/>
    <w:rsid w:val="00FA67D6"/>
    <w:rsid w:val="00FA6E0A"/>
    <w:rsid w:val="00FB23AD"/>
    <w:rsid w:val="00FB36C0"/>
    <w:rsid w:val="00FB7D36"/>
    <w:rsid w:val="00FC54DA"/>
    <w:rsid w:val="00FD5124"/>
    <w:rsid w:val="00FD5619"/>
    <w:rsid w:val="00FD6038"/>
    <w:rsid w:val="00FE161F"/>
    <w:rsid w:val="00FE4116"/>
    <w:rsid w:val="00FE60FC"/>
    <w:rsid w:val="00FE70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E2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234F5"/>
    <w:pPr>
      <w:spacing w:before="120" w:after="120" w:line="360" w:lineRule="auto"/>
      <w:jc w:val="both"/>
    </w:pPr>
    <w:rPr>
      <w:rFonts w:ascii="Verdana" w:hAnsi="Verdana" w:cs="Times New Roman"/>
      <w:sz w:val="18"/>
    </w:rPr>
  </w:style>
  <w:style w:type="paragraph" w:styleId="Nadpis1">
    <w:name w:val="heading 1"/>
    <w:basedOn w:val="Normln"/>
    <w:next w:val="Normln"/>
    <w:link w:val="Nadpis1Char"/>
    <w:qFormat/>
    <w:rsid w:val="007D15A6"/>
    <w:pPr>
      <w:keepNext/>
      <w:keepLines/>
      <w:numPr>
        <w:numId w:val="2"/>
      </w:numPr>
      <w:tabs>
        <w:tab w:val="clear" w:pos="435"/>
        <w:tab w:val="num" w:pos="567"/>
      </w:tabs>
      <w:spacing w:before="480"/>
      <w:ind w:left="567" w:hanging="567"/>
      <w:outlineLvl w:val="0"/>
    </w:pPr>
    <w:rPr>
      <w:rFonts w:eastAsiaTheme="majorEastAsia" w:cstheme="majorBidi"/>
      <w:b/>
      <w:bCs/>
      <w:color w:val="009EE0"/>
      <w:sz w:val="22"/>
    </w:rPr>
  </w:style>
  <w:style w:type="paragraph" w:styleId="Nadpis2">
    <w:name w:val="heading 2"/>
    <w:basedOn w:val="Normln"/>
    <w:next w:val="Normln"/>
    <w:link w:val="Nadpis2Char"/>
    <w:unhideWhenUsed/>
    <w:qFormat/>
    <w:rsid w:val="000234F5"/>
    <w:pPr>
      <w:keepNext/>
      <w:keepLines/>
      <w:numPr>
        <w:ilvl w:val="1"/>
        <w:numId w:val="2"/>
      </w:numPr>
      <w:tabs>
        <w:tab w:val="clear" w:pos="719"/>
      </w:tabs>
      <w:spacing w:before="240"/>
      <w:ind w:left="567" w:hanging="567"/>
      <w:outlineLvl w:val="1"/>
    </w:pPr>
    <w:rPr>
      <w:rFonts w:eastAsiaTheme="majorEastAsia" w:cstheme="majorBidi"/>
      <w:b/>
      <w:bCs/>
      <w:color w:val="004666"/>
      <w:sz w:val="20"/>
      <w:szCs w:val="20"/>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50B44"/>
    <w:pPr>
      <w:keepNext/>
      <w:keepLines/>
      <w:tabs>
        <w:tab w:val="num" w:pos="720"/>
      </w:tabs>
      <w:spacing w:before="200"/>
      <w:ind w:left="720" w:hanging="720"/>
      <w:outlineLvl w:val="2"/>
    </w:pPr>
    <w:rPr>
      <w:rFonts w:eastAsiaTheme="majorEastAsia" w:cstheme="majorBidi"/>
      <w:b/>
      <w:bCs/>
      <w:color w:val="004666"/>
      <w:sz w:val="20"/>
    </w:rPr>
  </w:style>
  <w:style w:type="paragraph" w:styleId="Nadpis4">
    <w:name w:val="heading 4"/>
    <w:basedOn w:val="Nadpis3slovan"/>
    <w:next w:val="Normln"/>
    <w:link w:val="Nadpis4Char"/>
    <w:uiPriority w:val="9"/>
    <w:unhideWhenUsed/>
    <w:qFormat/>
    <w:rsid w:val="002F5851"/>
    <w:pPr>
      <w:numPr>
        <w:ilvl w:val="3"/>
      </w:numPr>
      <w:outlineLvl w:val="3"/>
    </w:pPr>
  </w:style>
  <w:style w:type="paragraph" w:styleId="Nadpis5">
    <w:name w:val="heading 5"/>
    <w:basedOn w:val="Nadpis4"/>
    <w:next w:val="Normln"/>
    <w:link w:val="Nadpis5Char"/>
    <w:uiPriority w:val="9"/>
    <w:unhideWhenUsed/>
    <w:qFormat/>
    <w:rsid w:val="002F5851"/>
    <w:pPr>
      <w:numPr>
        <w:ilvl w:val="4"/>
      </w:numPr>
      <w:ind w:hanging="371"/>
      <w:outlineLvl w:val="4"/>
    </w:pPr>
  </w:style>
  <w:style w:type="paragraph" w:styleId="Nadpis6">
    <w:name w:val="heading 6"/>
    <w:basedOn w:val="Normln"/>
    <w:next w:val="Normln"/>
    <w:link w:val="Nadpis6Char"/>
    <w:uiPriority w:val="9"/>
    <w:unhideWhenUsed/>
    <w:qFormat/>
    <w:rsid w:val="00650B44"/>
    <w:pPr>
      <w:keepNext/>
      <w:keepLines/>
      <w:numPr>
        <w:ilvl w:val="5"/>
        <w:numId w:val="1"/>
      </w:numPr>
      <w:spacing w:before="200"/>
      <w:outlineLvl w:val="5"/>
    </w:pPr>
    <w:rPr>
      <w:rFonts w:eastAsiaTheme="majorEastAsia" w:cstheme="majorBidi"/>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1"/>
      </w:numPr>
      <w:spacing w:before="200"/>
      <w:outlineLvl w:val="6"/>
    </w:pPr>
    <w:rPr>
      <w:rFonts w:eastAsiaTheme="majorEastAsia" w:cstheme="majorBidi"/>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9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basedOn w:val="Standardnpsmoodstavce"/>
    <w:link w:val="Textbubliny"/>
    <w:uiPriority w:val="99"/>
    <w:semiHidden/>
    <w:rsid w:val="0045467C"/>
    <w:rPr>
      <w:rFonts w:ascii="Tahoma" w:hAnsi="Tahoma" w:cs="Tahoma"/>
      <w:sz w:val="16"/>
      <w:szCs w:val="16"/>
    </w:rPr>
  </w:style>
  <w:style w:type="character" w:styleId="Hypertextovodkaz">
    <w:name w:val="Hyperlink"/>
    <w:basedOn w:val="Standardnpsmoodstavce"/>
    <w:uiPriority w:val="99"/>
    <w:unhideWhenUsed/>
    <w:rsid w:val="0045467C"/>
    <w:rPr>
      <w:color w:val="0000FF"/>
      <w:u w:val="single"/>
    </w:rPr>
  </w:style>
  <w:style w:type="table" w:styleId="Mkatabulky">
    <w:name w:val="Table Grid"/>
    <w:basedOn w:val="Normlntabulka"/>
    <w:uiPriority w:val="59"/>
    <w:rsid w:val="00454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rFonts w:cstheme="minorBidi"/>
      <w:szCs w:val="21"/>
    </w:rPr>
  </w:style>
  <w:style w:type="character" w:customStyle="1" w:styleId="ProsttextChar">
    <w:name w:val="Prostý text Char"/>
    <w:basedOn w:val="Standardnpsmoodstavce"/>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basedOn w:val="Standardnpsmoodstavce"/>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basedOn w:val="Standardnpsmoodstavce"/>
    <w:link w:val="Zpat"/>
    <w:uiPriority w:val="99"/>
    <w:rsid w:val="003A4756"/>
    <w:rPr>
      <w:rFonts w:ascii="Calibri" w:hAnsi="Calibri" w:cs="Times New Roman"/>
    </w:rPr>
  </w:style>
  <w:style w:type="character" w:customStyle="1" w:styleId="Nadpis2Char">
    <w:name w:val="Nadpis 2 Char"/>
    <w:basedOn w:val="Standardnpsmoodstavce"/>
    <w:link w:val="Nadpis2"/>
    <w:rsid w:val="000234F5"/>
    <w:rPr>
      <w:rFonts w:ascii="Verdana" w:eastAsiaTheme="majorEastAsia" w:hAnsi="Verdana" w:cstheme="majorBidi"/>
      <w:b/>
      <w:bCs/>
      <w:color w:val="004666"/>
      <w:sz w:val="20"/>
      <w:szCs w:val="20"/>
    </w:rPr>
  </w:style>
  <w:style w:type="paragraph" w:styleId="Odstavecseseznamem">
    <w:name w:val="List Paragraph"/>
    <w:aliases w:val="Bullet Number,Table of contents numbered"/>
    <w:basedOn w:val="Normln"/>
    <w:link w:val="OdstavecseseznamemChar"/>
    <w:uiPriority w:val="99"/>
    <w:qFormat/>
    <w:rsid w:val="00492037"/>
    <w:pPr>
      <w:ind w:left="720"/>
      <w:contextualSpacing/>
    </w:p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50B44"/>
    <w:rPr>
      <w:rFonts w:ascii="Verdana" w:eastAsiaTheme="majorEastAsia" w:hAnsi="Verdana" w:cstheme="majorBidi"/>
      <w:b/>
      <w:bCs/>
      <w:color w:val="004666"/>
      <w:sz w:val="20"/>
    </w:rPr>
  </w:style>
  <w:style w:type="paragraph" w:styleId="Nzev">
    <w:name w:val="Title"/>
    <w:basedOn w:val="Normln"/>
    <w:next w:val="Normln"/>
    <w:link w:val="NzevChar"/>
    <w:uiPriority w:val="10"/>
    <w:qFormat/>
    <w:rsid w:val="00E92C52"/>
    <w:pPr>
      <w:pBdr>
        <w:bottom w:val="single" w:sz="8" w:space="4" w:color="4F81BD" w:themeColor="accent1"/>
      </w:pBdr>
      <w:spacing w:after="300"/>
      <w:contextualSpacing/>
    </w:pPr>
    <w:rPr>
      <w:rFonts w:eastAsiaTheme="majorEastAsia" w:cstheme="majorBidi"/>
      <w:b/>
      <w:color w:val="004666"/>
      <w:spacing w:val="5"/>
      <w:kern w:val="28"/>
      <w:sz w:val="36"/>
      <w:szCs w:val="52"/>
      <w:lang w:eastAsia="cs-CZ"/>
    </w:rPr>
  </w:style>
  <w:style w:type="character" w:customStyle="1" w:styleId="NzevChar">
    <w:name w:val="Název Char"/>
    <w:basedOn w:val="Standardnpsmoodstavce"/>
    <w:link w:val="Nzev"/>
    <w:uiPriority w:val="10"/>
    <w:rsid w:val="00E92C52"/>
    <w:rPr>
      <w:rFonts w:ascii="Verdana" w:eastAsiaTheme="majorEastAsia" w:hAnsi="Verdana" w:cstheme="majorBidi"/>
      <w:b/>
      <w:color w:val="004666"/>
      <w:spacing w:val="5"/>
      <w:kern w:val="28"/>
      <w:sz w:val="36"/>
      <w:szCs w:val="52"/>
      <w:lang w:eastAsia="cs-CZ"/>
    </w:rPr>
  </w:style>
  <w:style w:type="paragraph" w:styleId="Podnadpis">
    <w:name w:val="Subtitle"/>
    <w:basedOn w:val="Normln"/>
    <w:next w:val="Normln"/>
    <w:link w:val="PodnadpisChar"/>
    <w:uiPriority w:val="11"/>
    <w:qFormat/>
    <w:rsid w:val="00E92C52"/>
    <w:pPr>
      <w:numPr>
        <w:ilvl w:val="1"/>
      </w:numPr>
      <w:spacing w:after="200" w:line="276" w:lineRule="auto"/>
    </w:pPr>
    <w:rPr>
      <w:rFonts w:eastAsiaTheme="majorEastAsia" w:cstheme="majorBidi"/>
      <w:b/>
      <w:iCs/>
      <w:color w:val="004666"/>
      <w:spacing w:val="15"/>
      <w:sz w:val="28"/>
      <w:szCs w:val="24"/>
      <w:lang w:eastAsia="cs-CZ"/>
    </w:rPr>
  </w:style>
  <w:style w:type="character" w:customStyle="1" w:styleId="PodnadpisChar">
    <w:name w:val="Podnadpis Char"/>
    <w:basedOn w:val="Standardnpsmoodstavce"/>
    <w:link w:val="Podnadpis"/>
    <w:uiPriority w:val="11"/>
    <w:rsid w:val="00E92C52"/>
    <w:rPr>
      <w:rFonts w:ascii="Verdana" w:eastAsiaTheme="majorEastAsia" w:hAnsi="Verdana" w:cstheme="majorBidi"/>
      <w:b/>
      <w:iCs/>
      <w:color w:val="004666"/>
      <w:spacing w:val="15"/>
      <w:sz w:val="28"/>
      <w:szCs w:val="24"/>
      <w:lang w:eastAsia="cs-CZ"/>
    </w:rPr>
  </w:style>
  <w:style w:type="character" w:styleId="Zdraznn">
    <w:name w:val="Emphasis"/>
    <w:basedOn w:val="Standardnpsmoodstavce"/>
    <w:uiPriority w:val="20"/>
    <w:qFormat/>
    <w:rsid w:val="005A5901"/>
    <w:rPr>
      <w:i/>
      <w:iCs/>
    </w:rPr>
  </w:style>
  <w:style w:type="character" w:customStyle="1" w:styleId="Nadpis1Char">
    <w:name w:val="Nadpis 1 Char"/>
    <w:basedOn w:val="Standardnpsmoodstavce"/>
    <w:link w:val="Nadpis1"/>
    <w:rsid w:val="007D15A6"/>
    <w:rPr>
      <w:rFonts w:ascii="Verdana" w:eastAsiaTheme="majorEastAsia" w:hAnsi="Verdana" w:cstheme="majorBidi"/>
      <w:b/>
      <w:bCs/>
      <w:color w:val="009EE0"/>
    </w:rPr>
  </w:style>
  <w:style w:type="character" w:customStyle="1" w:styleId="Nadpis4Char">
    <w:name w:val="Nadpis 4 Char"/>
    <w:basedOn w:val="Standardnpsmoodstavce"/>
    <w:link w:val="Nadpis4"/>
    <w:uiPriority w:val="9"/>
    <w:rsid w:val="002F5851"/>
    <w:rPr>
      <w:rFonts w:ascii="Verdana" w:eastAsiaTheme="majorEastAsia" w:hAnsi="Verdana" w:cstheme="majorBidi"/>
      <w:b/>
      <w:bCs/>
      <w:color w:val="004666"/>
      <w:sz w:val="18"/>
      <w:szCs w:val="18"/>
    </w:rPr>
  </w:style>
  <w:style w:type="character" w:customStyle="1" w:styleId="Nadpis5Char">
    <w:name w:val="Nadpis 5 Char"/>
    <w:basedOn w:val="Standardnpsmoodstavce"/>
    <w:link w:val="Nadpis5"/>
    <w:uiPriority w:val="9"/>
    <w:rsid w:val="002F5851"/>
    <w:rPr>
      <w:rFonts w:ascii="Verdana" w:eastAsiaTheme="majorEastAsia" w:hAnsi="Verdana" w:cstheme="majorBidi"/>
      <w:b/>
      <w:bCs/>
      <w:color w:val="004666"/>
      <w:sz w:val="18"/>
      <w:szCs w:val="18"/>
    </w:rPr>
  </w:style>
  <w:style w:type="character" w:customStyle="1" w:styleId="Nadpis6Char">
    <w:name w:val="Nadpis 6 Char"/>
    <w:basedOn w:val="Standardnpsmoodstavce"/>
    <w:link w:val="Nadpis6"/>
    <w:uiPriority w:val="9"/>
    <w:rsid w:val="00650B44"/>
    <w:rPr>
      <w:rFonts w:ascii="Verdana" w:eastAsiaTheme="majorEastAsia" w:hAnsi="Verdana" w:cstheme="majorBidi"/>
      <w:iCs/>
      <w:color w:val="004666"/>
      <w:sz w:val="16"/>
    </w:rPr>
  </w:style>
  <w:style w:type="character" w:customStyle="1" w:styleId="Nadpis7Char">
    <w:name w:val="Nadpis 7 Char"/>
    <w:basedOn w:val="Standardnpsmoodstavce"/>
    <w:link w:val="Nadpis7"/>
    <w:uiPriority w:val="9"/>
    <w:semiHidden/>
    <w:rsid w:val="00650B44"/>
    <w:rPr>
      <w:rFonts w:ascii="Verdana" w:eastAsiaTheme="majorEastAsia" w:hAnsi="Verdana" w:cstheme="majorBidi"/>
      <w:iCs/>
      <w:color w:val="004666"/>
      <w:sz w:val="16"/>
    </w:rPr>
  </w:style>
  <w:style w:type="character" w:customStyle="1" w:styleId="Nadpis8Char">
    <w:name w:val="Nadpis 8 Char"/>
    <w:basedOn w:val="Standardnpsmoodstavce"/>
    <w:link w:val="Nadpis8"/>
    <w:uiPriority w:val="9"/>
    <w:semiHidden/>
    <w:rsid w:val="0049203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92037"/>
    <w:rPr>
      <w:rFonts w:asciiTheme="majorHAnsi" w:eastAsiaTheme="majorEastAsia" w:hAnsiTheme="majorHAnsi" w:cstheme="majorBidi"/>
      <w:i/>
      <w:iCs/>
      <w:color w:val="404040" w:themeColor="text1" w:themeTint="BF"/>
      <w:sz w:val="20"/>
      <w:szCs w:val="20"/>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rFonts w:ascii="Arial" w:hAnsi="Arial" w:cstheme="minorBidi"/>
      <w:b/>
      <w:sz w:val="22"/>
      <w:lang w:eastAsia="cs-CZ"/>
    </w:rPr>
  </w:style>
  <w:style w:type="paragraph" w:customStyle="1" w:styleId="Normlnvlevo">
    <w:name w:val="Normální vlevo"/>
    <w:basedOn w:val="Normln"/>
    <w:link w:val="NormlnvlevoChar"/>
    <w:rsid w:val="00CE32B2"/>
    <w:pPr>
      <w:spacing w:after="60" w:line="240" w:lineRule="auto"/>
    </w:pPr>
    <w:rPr>
      <w:rFonts w:ascii="Arial" w:eastAsia="Times New Roman" w:hAnsi="Arial"/>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styleId="Svtlseznamzvraznn1">
    <w:name w:val="Light List Accent 1"/>
    <w:basedOn w:val="Normlntabulka"/>
    <w:uiPriority w:val="61"/>
    <w:rsid w:val="00FE161F"/>
    <w:pPr>
      <w:spacing w:after="0" w:line="240" w:lineRule="auto"/>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themeColor="background1"/>
      </w:rPr>
      <w:tblPr/>
      <w:tcPr>
        <w:shd w:val="clear" w:color="auto" w:fill="009EE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line="280" w:lineRule="atLeast"/>
    </w:pPr>
    <w:rPr>
      <w:rFonts w:ascii="Garamond" w:hAnsi="Garamond" w:cs="Garamond"/>
      <w:sz w:val="24"/>
      <w:szCs w:val="24"/>
    </w:rPr>
  </w:style>
  <w:style w:type="paragraph" w:styleId="Zkladntext">
    <w:name w:val="Body Text"/>
    <w:basedOn w:val="Normln"/>
    <w:link w:val="ZkladntextChar"/>
    <w:uiPriority w:val="99"/>
    <w:unhideWhenUsed/>
    <w:rsid w:val="00A054A3"/>
  </w:style>
  <w:style w:type="character" w:customStyle="1" w:styleId="ZkladntextChar">
    <w:name w:val="Základní text Char"/>
    <w:basedOn w:val="Standardnpsmoodstavce"/>
    <w:link w:val="Zkladntext"/>
    <w:uiPriority w:val="99"/>
    <w:rsid w:val="00A054A3"/>
    <w:rPr>
      <w:rFonts w:ascii="Verdana" w:hAnsi="Verdana" w:cs="Times New Roman"/>
      <w:sz w:val="18"/>
    </w:rPr>
  </w:style>
  <w:style w:type="paragraph" w:customStyle="1" w:styleId="Styl2">
    <w:name w:val="Styl2"/>
    <w:basedOn w:val="Nadpis1"/>
    <w:link w:val="Styl2Char"/>
    <w:qFormat/>
    <w:rsid w:val="000234F5"/>
    <w:pPr>
      <w:numPr>
        <w:numId w:val="0"/>
      </w:numPr>
      <w:tabs>
        <w:tab w:val="num" w:pos="567"/>
      </w:tabs>
      <w:ind w:left="432" w:hanging="432"/>
      <w:jc w:val="left"/>
    </w:pPr>
  </w:style>
  <w:style w:type="character" w:customStyle="1" w:styleId="Styl2Char">
    <w:name w:val="Styl2 Char"/>
    <w:basedOn w:val="Nadpis1Char"/>
    <w:link w:val="Styl2"/>
    <w:rsid w:val="000234F5"/>
    <w:rPr>
      <w:rFonts w:ascii="Verdana" w:eastAsiaTheme="majorEastAsia" w:hAnsi="Verdana" w:cstheme="majorBidi"/>
      <w:b/>
      <w:bCs/>
      <w:color w:val="009EE0"/>
    </w:rPr>
  </w:style>
  <w:style w:type="paragraph" w:styleId="Bezmezer">
    <w:name w:val="No Spacing"/>
    <w:uiPriority w:val="1"/>
    <w:qFormat/>
    <w:rsid w:val="00A054A3"/>
    <w:pPr>
      <w:spacing w:after="0" w:line="240" w:lineRule="auto"/>
      <w:jc w:val="both"/>
    </w:pPr>
    <w:rPr>
      <w:rFonts w:ascii="Verdana" w:hAnsi="Verdana" w:cs="Times New Roman"/>
      <w:sz w:val="18"/>
    </w:rPr>
  </w:style>
  <w:style w:type="paragraph" w:styleId="Normlnweb">
    <w:name w:val="Normal (Web)"/>
    <w:basedOn w:val="Normln"/>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3"/>
      </w:numPr>
      <w:tabs>
        <w:tab w:val="left" w:pos="851"/>
      </w:tabs>
      <w:suppressAutoHyphens/>
      <w:spacing w:line="240" w:lineRule="auto"/>
    </w:pPr>
    <w:rPr>
      <w:rFonts w:ascii="Times New Roman" w:eastAsia="Times New Roman" w:hAnsi="Times New Roman"/>
      <w:sz w:val="24"/>
      <w:szCs w:val="20"/>
      <w:lang w:eastAsia="ar-SA"/>
    </w:rPr>
  </w:style>
  <w:style w:type="character" w:styleId="Odkaznakoment">
    <w:name w:val="annotation reference"/>
    <w:basedOn w:val="Standardnpsmoodstavce"/>
    <w:uiPriority w:val="99"/>
    <w:semiHidden/>
    <w:unhideWhenUsed/>
    <w:rsid w:val="00962B4C"/>
    <w:rPr>
      <w:sz w:val="16"/>
      <w:szCs w:val="16"/>
    </w:rPr>
  </w:style>
  <w:style w:type="paragraph" w:styleId="Textkomente">
    <w:name w:val="annotation text"/>
    <w:basedOn w:val="Normln"/>
    <w:link w:val="TextkomenteChar"/>
    <w:uiPriority w:val="99"/>
    <w:unhideWhenUsed/>
    <w:rsid w:val="00962B4C"/>
    <w:pPr>
      <w:spacing w:line="240" w:lineRule="auto"/>
    </w:pPr>
    <w:rPr>
      <w:sz w:val="20"/>
      <w:szCs w:val="20"/>
    </w:rPr>
  </w:style>
  <w:style w:type="character" w:customStyle="1" w:styleId="TextkomenteChar">
    <w:name w:val="Text komentáře Char"/>
    <w:basedOn w:val="Standardnpsmoodstavce"/>
    <w:link w:val="Textkomente"/>
    <w:uiPriority w:val="99"/>
    <w:rsid w:val="00962B4C"/>
    <w:rPr>
      <w:rFonts w:ascii="Verdana" w:hAnsi="Verdana" w:cs="Times New Roman"/>
      <w:sz w:val="20"/>
      <w:szCs w:val="20"/>
    </w:rPr>
  </w:style>
  <w:style w:type="paragraph" w:styleId="Pedmtkomente">
    <w:name w:val="annotation subject"/>
    <w:basedOn w:val="Textkomente"/>
    <w:next w:val="Textkomente"/>
    <w:link w:val="PedmtkomenteChar"/>
    <w:uiPriority w:val="99"/>
    <w:semiHidden/>
    <w:unhideWhenUsed/>
    <w:rsid w:val="00962B4C"/>
    <w:rPr>
      <w:b/>
      <w:bCs/>
    </w:rPr>
  </w:style>
  <w:style w:type="character" w:customStyle="1" w:styleId="PedmtkomenteChar">
    <w:name w:val="Předmět komentáře Char"/>
    <w:basedOn w:val="TextkomenteChar"/>
    <w:link w:val="Pedmtkomente"/>
    <w:uiPriority w:val="99"/>
    <w:semiHidden/>
    <w:rsid w:val="00962B4C"/>
    <w:rPr>
      <w:rFonts w:ascii="Verdana" w:hAnsi="Verdana" w:cs="Times New Roman"/>
      <w:b/>
      <w:bCs/>
      <w:sz w:val="20"/>
      <w:szCs w:val="20"/>
    </w:rPr>
  </w:style>
  <w:style w:type="character" w:customStyle="1" w:styleId="OdstavecseseznamemChar">
    <w:name w:val="Odstavec se seznamem Char"/>
    <w:aliases w:val="Bullet Number Char,Table of contents numbered Char"/>
    <w:link w:val="Odstavecseseznamem"/>
    <w:uiPriority w:val="99"/>
    <w:locked/>
    <w:rsid w:val="00EC7792"/>
    <w:rPr>
      <w:rFonts w:ascii="Verdana" w:hAnsi="Verdana" w:cs="Times New Roman"/>
      <w:sz w:val="18"/>
    </w:rPr>
  </w:style>
  <w:style w:type="paragraph" w:customStyle="1" w:styleId="Textbodu">
    <w:name w:val="Text bodu"/>
    <w:basedOn w:val="Normln"/>
    <w:rsid w:val="004249C9"/>
    <w:pPr>
      <w:tabs>
        <w:tab w:val="num" w:pos="851"/>
      </w:tabs>
      <w:spacing w:line="240" w:lineRule="auto"/>
      <w:ind w:left="851" w:hanging="426"/>
      <w:outlineLvl w:val="8"/>
    </w:pPr>
    <w:rPr>
      <w:rFonts w:eastAsia="Times New Roman"/>
      <w:sz w:val="20"/>
      <w:szCs w:val="20"/>
      <w:lang w:eastAsia="cs-CZ"/>
    </w:rPr>
  </w:style>
  <w:style w:type="paragraph" w:customStyle="1" w:styleId="Textpsmene">
    <w:name w:val="Text písmene"/>
    <w:basedOn w:val="Normln"/>
    <w:uiPriority w:val="99"/>
    <w:rsid w:val="004249C9"/>
    <w:pPr>
      <w:tabs>
        <w:tab w:val="num" w:pos="425"/>
      </w:tabs>
      <w:spacing w:line="240" w:lineRule="auto"/>
      <w:ind w:left="425" w:hanging="425"/>
      <w:outlineLvl w:val="7"/>
    </w:pPr>
    <w:rPr>
      <w:rFonts w:eastAsia="Times New Roman"/>
      <w:sz w:val="20"/>
      <w:szCs w:val="20"/>
      <w:lang w:eastAsia="cs-CZ"/>
    </w:rPr>
  </w:style>
  <w:style w:type="paragraph" w:styleId="Textpoznpodarou">
    <w:name w:val="footnote text"/>
    <w:basedOn w:val="Normln"/>
    <w:link w:val="TextpoznpodarouChar"/>
    <w:uiPriority w:val="99"/>
    <w:semiHidden/>
    <w:unhideWhenUsed/>
    <w:rsid w:val="006B218F"/>
    <w:pPr>
      <w:spacing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semiHidden/>
    <w:rsid w:val="006B218F"/>
    <w:rPr>
      <w:rFonts w:ascii="Garamond" w:eastAsia="Times New Roman" w:hAnsi="Garamond" w:cs="Times New Roman"/>
      <w:sz w:val="20"/>
      <w:szCs w:val="20"/>
      <w:lang w:eastAsia="cs-CZ"/>
    </w:rPr>
  </w:style>
  <w:style w:type="character" w:styleId="Znakapoznpodarou">
    <w:name w:val="footnote reference"/>
    <w:basedOn w:val="Standardnpsmoodstavce"/>
    <w:uiPriority w:val="99"/>
    <w:semiHidden/>
    <w:unhideWhenUsed/>
    <w:rsid w:val="006B218F"/>
    <w:rPr>
      <w:vertAlign w:val="superscript"/>
    </w:rPr>
  </w:style>
  <w:style w:type="paragraph" w:styleId="Nadpisobsahu">
    <w:name w:val="TOC Heading"/>
    <w:basedOn w:val="Nadpis1"/>
    <w:next w:val="Normln"/>
    <w:uiPriority w:val="39"/>
    <w:unhideWhenUsed/>
    <w:qFormat/>
    <w:rsid w:val="000B32DB"/>
    <w:pPr>
      <w:spacing w:line="276" w:lineRule="auto"/>
      <w:jc w:val="left"/>
      <w:outlineLvl w:val="9"/>
    </w:pPr>
    <w:rPr>
      <w:rFonts w:asciiTheme="majorHAnsi" w:hAnsiTheme="majorHAnsi"/>
      <w:color w:val="365F91" w:themeColor="accent1" w:themeShade="BF"/>
      <w:sz w:val="28"/>
      <w:szCs w:val="20"/>
      <w:lang w:eastAsia="cs-CZ"/>
    </w:rPr>
  </w:style>
  <w:style w:type="paragraph" w:styleId="Obsah1">
    <w:name w:val="toc 1"/>
    <w:basedOn w:val="Normln"/>
    <w:next w:val="Normln"/>
    <w:autoRedefine/>
    <w:uiPriority w:val="39"/>
    <w:unhideWhenUsed/>
    <w:rsid w:val="000B32DB"/>
    <w:pPr>
      <w:tabs>
        <w:tab w:val="left" w:pos="440"/>
        <w:tab w:val="right" w:leader="dot" w:pos="9062"/>
      </w:tabs>
      <w:spacing w:line="240" w:lineRule="auto"/>
    </w:pPr>
  </w:style>
  <w:style w:type="paragraph" w:styleId="Obsah2">
    <w:name w:val="toc 2"/>
    <w:basedOn w:val="Normln"/>
    <w:next w:val="Normln"/>
    <w:autoRedefine/>
    <w:uiPriority w:val="39"/>
    <w:unhideWhenUsed/>
    <w:rsid w:val="000B32DB"/>
    <w:pPr>
      <w:tabs>
        <w:tab w:val="left" w:pos="880"/>
        <w:tab w:val="right" w:leader="dot" w:pos="9062"/>
      </w:tabs>
      <w:spacing w:line="240" w:lineRule="auto"/>
      <w:ind w:left="181"/>
    </w:pPr>
  </w:style>
  <w:style w:type="paragraph" w:customStyle="1" w:styleId="Styl1">
    <w:name w:val="Styl1"/>
    <w:basedOn w:val="Normln"/>
    <w:qFormat/>
    <w:rsid w:val="000B32DB"/>
  </w:style>
  <w:style w:type="paragraph" w:customStyle="1" w:styleId="cpNormal1">
    <w:name w:val="cp_Normal_1"/>
    <w:basedOn w:val="Normln"/>
    <w:qFormat/>
    <w:rsid w:val="000234F5"/>
    <w:pPr>
      <w:spacing w:line="240" w:lineRule="auto"/>
    </w:pPr>
  </w:style>
  <w:style w:type="paragraph" w:customStyle="1" w:styleId="odstavec">
    <w:name w:val="odstavec"/>
    <w:basedOn w:val="Normln"/>
    <w:rsid w:val="000B32DB"/>
    <w:pPr>
      <w:spacing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0B32DB"/>
  </w:style>
  <w:style w:type="paragraph" w:customStyle="1" w:styleId="Default">
    <w:name w:val="Default"/>
    <w:rsid w:val="000B32DB"/>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Obsah3">
    <w:name w:val="toc 3"/>
    <w:basedOn w:val="Normln"/>
    <w:next w:val="Normln"/>
    <w:autoRedefine/>
    <w:uiPriority w:val="39"/>
    <w:unhideWhenUsed/>
    <w:rsid w:val="000B32DB"/>
    <w:pPr>
      <w:spacing w:after="100"/>
      <w:ind w:left="360"/>
    </w:pPr>
  </w:style>
  <w:style w:type="character" w:customStyle="1" w:styleId="detail">
    <w:name w:val="detail"/>
    <w:basedOn w:val="Standardnpsmoodstavce"/>
    <w:rsid w:val="000B32DB"/>
  </w:style>
  <w:style w:type="paragraph" w:customStyle="1" w:styleId="Styl5">
    <w:name w:val="Styl5"/>
    <w:basedOn w:val="Normln"/>
    <w:rsid w:val="000B32DB"/>
    <w:rPr>
      <w:szCs w:val="18"/>
    </w:rPr>
  </w:style>
  <w:style w:type="paragraph" w:customStyle="1" w:styleId="Nadpis1slovan">
    <w:name w:val="Nadpis 1 číslovaný"/>
    <w:basedOn w:val="Nadpis1"/>
    <w:next w:val="Normln"/>
    <w:qFormat/>
    <w:rsid w:val="000B32DB"/>
    <w:pPr>
      <w:pageBreakBefore/>
      <w:spacing w:after="240"/>
      <w:ind w:left="360" w:hanging="360"/>
    </w:pPr>
    <w:rPr>
      <w:rFonts w:eastAsia="Times New Roman" w:cs="Times New Roman"/>
      <w:color w:val="1F497D" w:themeColor="text2"/>
      <w:sz w:val="18"/>
      <w:lang w:eastAsia="x-none"/>
    </w:rPr>
  </w:style>
  <w:style w:type="paragraph" w:customStyle="1" w:styleId="Nadpis2slovan">
    <w:name w:val="Nadpis 2 číslovaný"/>
    <w:basedOn w:val="Nadpis2"/>
    <w:next w:val="Normln"/>
    <w:rsid w:val="000B32DB"/>
    <w:pPr>
      <w:numPr>
        <w:numId w:val="15"/>
      </w:numPr>
      <w:spacing w:before="360"/>
    </w:pPr>
    <w:rPr>
      <w:rFonts w:eastAsia="Times New Roman" w:cs="Times New Roman"/>
      <w:color w:val="17365D" w:themeColor="text2" w:themeShade="BF"/>
      <w:sz w:val="18"/>
      <w:lang w:val="x-none" w:eastAsia="x-none"/>
    </w:rPr>
  </w:style>
  <w:style w:type="paragraph" w:customStyle="1" w:styleId="Nadpis3slovan">
    <w:name w:val="Nadpis 3 číslovaný"/>
    <w:basedOn w:val="Nadpis2"/>
    <w:next w:val="Normln"/>
    <w:qFormat/>
    <w:rsid w:val="002F5851"/>
    <w:pPr>
      <w:numPr>
        <w:ilvl w:val="2"/>
      </w:numPr>
      <w:tabs>
        <w:tab w:val="clear" w:pos="1428"/>
      </w:tabs>
      <w:ind w:left="709" w:hanging="709"/>
    </w:pPr>
    <w:rPr>
      <w:sz w:val="18"/>
      <w:szCs w:val="18"/>
    </w:rPr>
  </w:style>
  <w:style w:type="paragraph" w:customStyle="1" w:styleId="4DNormln">
    <w:name w:val="4D Normální"/>
    <w:link w:val="4DNormlnChar"/>
    <w:rsid w:val="000B32DB"/>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0B32DB"/>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0B3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0B32DB"/>
    <w:rPr>
      <w:rFonts w:cs="Calibri"/>
    </w:rPr>
  </w:style>
  <w:style w:type="paragraph" w:customStyle="1" w:styleId="Stylodstavecslovan">
    <w:name w:val="Styl odstavec číslovaný"/>
    <w:basedOn w:val="Nadpis2"/>
    <w:link w:val="StylodstavecslovanChar"/>
    <w:rsid w:val="000B32DB"/>
    <w:pPr>
      <w:keepNext w:val="0"/>
      <w:keepLines w:val="0"/>
      <w:widowControl w:val="0"/>
      <w:tabs>
        <w:tab w:val="num" w:pos="142"/>
      </w:tabs>
      <w:spacing w:line="320" w:lineRule="atLeast"/>
    </w:pPr>
    <w:rPr>
      <w:rFonts w:asciiTheme="minorHAnsi" w:eastAsiaTheme="minorHAnsi" w:hAnsiTheme="minorHAnsi" w:cs="Calibri"/>
      <w:b w:val="0"/>
      <w:bCs w:val="0"/>
      <w:color w:val="auto"/>
      <w:szCs w:val="22"/>
    </w:rPr>
  </w:style>
  <w:style w:type="paragraph" w:customStyle="1" w:styleId="StylNadpis1ZKLADN">
    <w:name w:val="Styl Nadpis 1 ZÁKLADNÍ"/>
    <w:basedOn w:val="Nadpis1"/>
    <w:uiPriority w:val="99"/>
    <w:rsid w:val="000B32DB"/>
    <w:pPr>
      <w:keepLines w:val="0"/>
      <w:widowControl w:val="0"/>
      <w:shd w:val="clear" w:color="auto" w:fill="D9D9D9"/>
      <w:tabs>
        <w:tab w:val="num" w:pos="360"/>
      </w:tabs>
      <w:spacing w:after="360" w:line="240" w:lineRule="auto"/>
      <w:jc w:val="left"/>
    </w:pPr>
    <w:rPr>
      <w:rFonts w:ascii="Calibri" w:eastAsia="Times New Roman" w:hAnsi="Calibri" w:cs="Calibri"/>
      <w:color w:val="394A58"/>
      <w:kern w:val="28"/>
      <w:lang w:eastAsia="cs-CZ"/>
    </w:rPr>
  </w:style>
  <w:style w:type="paragraph" w:customStyle="1" w:styleId="PER30Normln">
    <w:name w:val="PER 30 Normální"/>
    <w:basedOn w:val="Normln"/>
    <w:link w:val="PER30NormlnChar"/>
    <w:qFormat/>
    <w:rsid w:val="000B32DB"/>
    <w:pPr>
      <w:spacing w:after="200"/>
    </w:pPr>
    <w:rPr>
      <w:rFonts w:ascii="Times New Roman" w:eastAsia="Calibri" w:hAnsi="Times New Roman"/>
      <w:sz w:val="24"/>
    </w:rPr>
  </w:style>
  <w:style w:type="paragraph" w:styleId="Zkladntextodsazen2">
    <w:name w:val="Body Text Indent 2"/>
    <w:basedOn w:val="Normln"/>
    <w:link w:val="Zkladntextodsazen2Char"/>
    <w:uiPriority w:val="99"/>
    <w:rsid w:val="000B32DB"/>
    <w:pPr>
      <w:spacing w:line="240" w:lineRule="auto"/>
      <w:ind w:left="1980"/>
    </w:pPr>
    <w:rPr>
      <w:rFonts w:ascii="Garamond" w:eastAsia="Times New Roman" w:hAnsi="Garamond"/>
      <w:sz w:val="24"/>
      <w:szCs w:val="24"/>
      <w:lang w:eastAsia="cs-CZ"/>
    </w:rPr>
  </w:style>
  <w:style w:type="character" w:customStyle="1" w:styleId="Zkladntextodsazen2Char">
    <w:name w:val="Základní text odsazený 2 Char"/>
    <w:basedOn w:val="Standardnpsmoodstavce"/>
    <w:link w:val="Zkladntextodsazen2"/>
    <w:uiPriority w:val="99"/>
    <w:rsid w:val="000B32DB"/>
    <w:rPr>
      <w:rFonts w:ascii="Garamond" w:eastAsia="Times New Roman" w:hAnsi="Garamond" w:cs="Times New Roman"/>
      <w:sz w:val="24"/>
      <w:szCs w:val="24"/>
      <w:lang w:eastAsia="cs-CZ"/>
    </w:rPr>
  </w:style>
  <w:style w:type="character" w:customStyle="1" w:styleId="PER30NormlnChar">
    <w:name w:val="PER 30 Normální Char"/>
    <w:link w:val="PER30Normln"/>
    <w:rsid w:val="000B32DB"/>
    <w:rPr>
      <w:rFonts w:ascii="Times New Roman" w:eastAsia="Calibri" w:hAnsi="Times New Roman" w:cs="Times New Roman"/>
      <w:sz w:val="24"/>
    </w:rPr>
  </w:style>
  <w:style w:type="paragraph" w:customStyle="1" w:styleId="Nadpisobsahu1">
    <w:name w:val="Nadpis obsahu1"/>
    <w:basedOn w:val="Nadpis1"/>
    <w:next w:val="Normln"/>
    <w:uiPriority w:val="39"/>
    <w:semiHidden/>
    <w:unhideWhenUsed/>
    <w:qFormat/>
    <w:rsid w:val="000B32DB"/>
    <w:pPr>
      <w:spacing w:line="276" w:lineRule="auto"/>
      <w:jc w:val="left"/>
      <w:outlineLvl w:val="9"/>
    </w:pPr>
    <w:rPr>
      <w:rFonts w:ascii="Cambria" w:eastAsia="Times New Roman" w:hAnsi="Cambria" w:cs="Times New Roman"/>
      <w:color w:val="365F91"/>
      <w:sz w:val="28"/>
      <w:lang w:eastAsia="cs-CZ"/>
    </w:rPr>
  </w:style>
  <w:style w:type="paragraph" w:styleId="Zkladntext3">
    <w:name w:val="Body Text 3"/>
    <w:basedOn w:val="Normln"/>
    <w:link w:val="Zkladntext3Char"/>
    <w:uiPriority w:val="99"/>
    <w:unhideWhenUsed/>
    <w:rsid w:val="000B32DB"/>
    <w:rPr>
      <w:rFonts w:ascii="Times New Roman" w:eastAsia="Calibri" w:hAnsi="Times New Roman"/>
      <w:sz w:val="16"/>
      <w:szCs w:val="16"/>
    </w:rPr>
  </w:style>
  <w:style w:type="character" w:customStyle="1" w:styleId="Zkladntext3Char">
    <w:name w:val="Základní text 3 Char"/>
    <w:basedOn w:val="Standardnpsmoodstavce"/>
    <w:link w:val="Zkladntext3"/>
    <w:uiPriority w:val="99"/>
    <w:rsid w:val="000B32DB"/>
    <w:rPr>
      <w:rFonts w:ascii="Times New Roman" w:eastAsia="Calibri" w:hAnsi="Times New Roman" w:cs="Times New Roman"/>
      <w:sz w:val="16"/>
      <w:szCs w:val="16"/>
    </w:rPr>
  </w:style>
  <w:style w:type="paragraph" w:styleId="Zkladntext2">
    <w:name w:val="Body Text 2"/>
    <w:basedOn w:val="Normln"/>
    <w:link w:val="Zkladntext2Char"/>
    <w:uiPriority w:val="99"/>
    <w:semiHidden/>
    <w:unhideWhenUsed/>
    <w:rsid w:val="000B32DB"/>
    <w:pPr>
      <w:spacing w:line="480" w:lineRule="auto"/>
    </w:pPr>
    <w:rPr>
      <w:rFonts w:ascii="Times New Roman" w:eastAsia="Calibri" w:hAnsi="Times New Roman"/>
      <w:sz w:val="24"/>
    </w:rPr>
  </w:style>
  <w:style w:type="character" w:customStyle="1" w:styleId="Zkladntext2Char">
    <w:name w:val="Základní text 2 Char"/>
    <w:basedOn w:val="Standardnpsmoodstavce"/>
    <w:link w:val="Zkladntext2"/>
    <w:uiPriority w:val="99"/>
    <w:semiHidden/>
    <w:rsid w:val="000B32DB"/>
    <w:rPr>
      <w:rFonts w:ascii="Times New Roman" w:eastAsia="Calibri" w:hAnsi="Times New Roman" w:cs="Times New Roman"/>
      <w:sz w:val="24"/>
    </w:rPr>
  </w:style>
  <w:style w:type="numbering" w:customStyle="1" w:styleId="PwCListNumbers1">
    <w:name w:val="PwC List Numbers 1"/>
    <w:uiPriority w:val="99"/>
    <w:rsid w:val="000B32DB"/>
    <w:pPr>
      <w:numPr>
        <w:numId w:val="6"/>
      </w:numPr>
    </w:pPr>
  </w:style>
  <w:style w:type="paragraph" w:styleId="slovanseznam">
    <w:name w:val="List Number"/>
    <w:basedOn w:val="Normln"/>
    <w:uiPriority w:val="13"/>
    <w:unhideWhenUsed/>
    <w:qFormat/>
    <w:rsid w:val="000B32DB"/>
    <w:pPr>
      <w:numPr>
        <w:numId w:val="7"/>
      </w:numPr>
      <w:spacing w:after="240" w:line="240" w:lineRule="atLeast"/>
      <w:contextualSpacing/>
      <w:jc w:val="left"/>
    </w:pPr>
    <w:rPr>
      <w:rFonts w:ascii="Georgia" w:hAnsi="Georgia" w:cstheme="minorBidi"/>
      <w:sz w:val="20"/>
      <w:szCs w:val="20"/>
    </w:rPr>
  </w:style>
  <w:style w:type="paragraph" w:styleId="slovanseznam2">
    <w:name w:val="List Number 2"/>
    <w:basedOn w:val="Normln"/>
    <w:uiPriority w:val="13"/>
    <w:unhideWhenUsed/>
    <w:qFormat/>
    <w:rsid w:val="000B32DB"/>
    <w:pPr>
      <w:numPr>
        <w:ilvl w:val="1"/>
        <w:numId w:val="7"/>
      </w:numPr>
      <w:spacing w:after="240" w:line="240" w:lineRule="atLeast"/>
      <w:contextualSpacing/>
      <w:jc w:val="left"/>
    </w:pPr>
    <w:rPr>
      <w:rFonts w:ascii="Georgia" w:hAnsi="Georgia" w:cstheme="minorBidi"/>
      <w:sz w:val="20"/>
      <w:szCs w:val="20"/>
    </w:rPr>
  </w:style>
  <w:style w:type="paragraph" w:styleId="slovanseznam3">
    <w:name w:val="List Number 3"/>
    <w:basedOn w:val="Normln"/>
    <w:uiPriority w:val="13"/>
    <w:unhideWhenUsed/>
    <w:qFormat/>
    <w:rsid w:val="000B32DB"/>
    <w:pPr>
      <w:numPr>
        <w:ilvl w:val="2"/>
        <w:numId w:val="7"/>
      </w:numPr>
      <w:spacing w:after="240" w:line="240" w:lineRule="atLeast"/>
      <w:contextualSpacing/>
      <w:jc w:val="left"/>
    </w:pPr>
    <w:rPr>
      <w:rFonts w:ascii="Georgia" w:hAnsi="Georgia" w:cstheme="minorBidi"/>
      <w:sz w:val="20"/>
      <w:szCs w:val="20"/>
    </w:rPr>
  </w:style>
  <w:style w:type="paragraph" w:styleId="slovanseznam4">
    <w:name w:val="List Number 4"/>
    <w:basedOn w:val="Normln"/>
    <w:uiPriority w:val="13"/>
    <w:unhideWhenUsed/>
    <w:rsid w:val="000B32DB"/>
    <w:pPr>
      <w:numPr>
        <w:ilvl w:val="3"/>
        <w:numId w:val="7"/>
      </w:numPr>
      <w:spacing w:after="240" w:line="240" w:lineRule="atLeast"/>
      <w:contextualSpacing/>
      <w:jc w:val="left"/>
    </w:pPr>
    <w:rPr>
      <w:rFonts w:ascii="Georgia" w:hAnsi="Georgia" w:cstheme="minorBidi"/>
      <w:sz w:val="20"/>
      <w:szCs w:val="20"/>
    </w:rPr>
  </w:style>
  <w:style w:type="paragraph" w:styleId="slovanseznam5">
    <w:name w:val="List Number 5"/>
    <w:basedOn w:val="Normln"/>
    <w:uiPriority w:val="13"/>
    <w:unhideWhenUsed/>
    <w:rsid w:val="000B32DB"/>
    <w:pPr>
      <w:numPr>
        <w:ilvl w:val="4"/>
        <w:numId w:val="7"/>
      </w:numPr>
      <w:spacing w:after="240" w:line="240" w:lineRule="atLeast"/>
      <w:contextualSpacing/>
      <w:jc w:val="left"/>
    </w:pPr>
    <w:rPr>
      <w:rFonts w:ascii="Georgia" w:hAnsi="Georgia"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07718">
      <w:bodyDiv w:val="1"/>
      <w:marLeft w:val="0"/>
      <w:marRight w:val="0"/>
      <w:marTop w:val="0"/>
      <w:marBottom w:val="0"/>
      <w:divBdr>
        <w:top w:val="none" w:sz="0" w:space="0" w:color="auto"/>
        <w:left w:val="none" w:sz="0" w:space="0" w:color="auto"/>
        <w:bottom w:val="none" w:sz="0" w:space="0" w:color="auto"/>
        <w:right w:val="none" w:sz="0" w:space="0" w:color="auto"/>
      </w:divBdr>
    </w:div>
    <w:div w:id="248852556">
      <w:bodyDiv w:val="1"/>
      <w:marLeft w:val="0"/>
      <w:marRight w:val="0"/>
      <w:marTop w:val="0"/>
      <w:marBottom w:val="0"/>
      <w:divBdr>
        <w:top w:val="none" w:sz="0" w:space="0" w:color="auto"/>
        <w:left w:val="none" w:sz="0" w:space="0" w:color="auto"/>
        <w:bottom w:val="none" w:sz="0" w:space="0" w:color="auto"/>
        <w:right w:val="none" w:sz="0" w:space="0" w:color="auto"/>
      </w:divBdr>
    </w:div>
    <w:div w:id="1207841303">
      <w:bodyDiv w:val="1"/>
      <w:marLeft w:val="0"/>
      <w:marRight w:val="0"/>
      <w:marTop w:val="0"/>
      <w:marBottom w:val="0"/>
      <w:divBdr>
        <w:top w:val="none" w:sz="0" w:space="0" w:color="auto"/>
        <w:left w:val="none" w:sz="0" w:space="0" w:color="auto"/>
        <w:bottom w:val="none" w:sz="0" w:space="0" w:color="auto"/>
        <w:right w:val="none" w:sz="0" w:space="0" w:color="auto"/>
      </w:divBdr>
    </w:div>
    <w:div w:id="1480071556">
      <w:bodyDiv w:val="1"/>
      <w:marLeft w:val="0"/>
      <w:marRight w:val="0"/>
      <w:marTop w:val="0"/>
      <w:marBottom w:val="0"/>
      <w:divBdr>
        <w:top w:val="none" w:sz="0" w:space="0" w:color="auto"/>
        <w:left w:val="none" w:sz="0" w:space="0" w:color="auto"/>
        <w:bottom w:val="none" w:sz="0" w:space="0" w:color="auto"/>
        <w:right w:val="none" w:sz="0" w:space="0" w:color="auto"/>
      </w:divBdr>
    </w:div>
    <w:div w:id="152837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D69BCD-AF3B-4990-B84A-2465A7E4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14849</Words>
  <Characters>87614</Characters>
  <Application>Microsoft Office Word</Application>
  <DocSecurity>4</DocSecurity>
  <Lines>730</Lines>
  <Paragraphs>204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2018-10-08T14:09:00Z</dcterms:created>
  <dcterms:modified xsi:type="dcterms:W3CDTF">2018-10-08T14:09:00Z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klara.trnkova@spcss.cz</vt:lpwstr>
  </property>
  <property fmtid="{D5CDD505-2E9C-101B-9397-08002B2CF9AE}" pid="5" name="MSIP_Label_8b33fbad-f6f4-45bd-b8c1-f46f3711dcc6_SetDate">
    <vt:lpwstr>2018-10-05T12:55:34.2020631Z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