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508600344"/>
        <w:docPartObj>
          <w:docPartGallery w:val="Cover Pages"/>
          <w:docPartUnique/>
        </w:docPartObj>
      </w:sdtPr>
      <w:sdtEndPr/>
      <w:sdtContent>
        <w:p w14:paraId="1BE43DC3" w14:textId="77777777" w:rsidR="00A054A3" w:rsidRDefault="00E519B0" w:rsidP="005A5901">
          <w:pPr>
            <w:rPr>
              <w:noProof/>
              <w:lang w:eastAsia="cs-CZ"/>
            </w:rPr>
          </w:pPr>
          <w:r>
            <w:rPr>
              <w:noProof/>
              <w:lang w:eastAsia="cs-CZ"/>
            </w:rPr>
            <w:drawing>
              <wp:anchor distT="0" distB="0" distL="114300" distR="114300" simplePos="0" relativeHeight="251658239" behindDoc="1" locked="0" layoutInCell="1" allowOverlap="1" wp14:anchorId="2D46C113" wp14:editId="0E69C794">
                <wp:simplePos x="0" y="0"/>
                <wp:positionH relativeFrom="column">
                  <wp:posOffset>-2133600</wp:posOffset>
                </wp:positionH>
                <wp:positionV relativeFrom="paragraph">
                  <wp:posOffset>-1439383</wp:posOffset>
                </wp:positionV>
                <wp:extent cx="7799705" cy="5853430"/>
                <wp:effectExtent l="0" t="0" r="0" b="0"/>
                <wp:wrapNone/>
                <wp:docPr id="4" name="Obrázek 4" descr="C:\000___STC_dokumenty_local\005___marketing NDC\nabidka_vzor_uprava\bg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000___STC_dokumenty_local\005___marketing NDC\nabidka_vzor_uprava\bg0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99705" cy="5853430"/>
                        </a:xfrm>
                        <a:prstGeom prst="rect">
                          <a:avLst/>
                        </a:prstGeom>
                        <a:noFill/>
                        <a:ln>
                          <a:noFill/>
                        </a:ln>
                      </pic:spPr>
                    </pic:pic>
                  </a:graphicData>
                </a:graphic>
              </wp:anchor>
            </w:drawing>
          </w:r>
        </w:p>
        <w:tbl>
          <w:tblPr>
            <w:tblStyle w:val="Mkatabulky"/>
            <w:tblpPr w:leftFromText="141" w:rightFromText="141" w:vertAnchor="text" w:horzAnchor="margin" w:tblpXSpec="center" w:tblpY="6719"/>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318"/>
            <w:gridCol w:w="4110"/>
          </w:tblGrid>
          <w:tr w:rsidR="00A054A3" w:rsidRPr="00546C79" w14:paraId="6AEEC044" w14:textId="77777777" w:rsidTr="00A46DBC">
            <w:trPr>
              <w:jc w:val="center"/>
            </w:trPr>
            <w:tc>
              <w:tcPr>
                <w:tcW w:w="9072" w:type="dxa"/>
                <w:gridSpan w:val="3"/>
                <w:tcBorders>
                  <w:bottom w:val="single" w:sz="2" w:space="0" w:color="004666"/>
                </w:tcBorders>
              </w:tcPr>
              <w:p w14:paraId="1E22323E" w14:textId="7F8B981F" w:rsidR="00A054A3" w:rsidRDefault="008C7E9B" w:rsidP="00A46DBC">
                <w:pPr>
                  <w:widowControl w:val="0"/>
                  <w:spacing w:before="120" w:after="120" w:line="240" w:lineRule="auto"/>
                  <w:rPr>
                    <w:szCs w:val="18"/>
                  </w:rPr>
                </w:pPr>
                <w:r>
                  <w:rPr>
                    <w:rFonts w:cs="Calibri"/>
                    <w:b/>
                    <w:bCs/>
                    <w:color w:val="004666"/>
                    <w:sz w:val="28"/>
                    <w:szCs w:val="28"/>
                  </w:rPr>
                  <w:t>ZADÁVACÍ DOKUMENTACE</w:t>
                </w:r>
                <w:r w:rsidR="008B210D">
                  <w:rPr>
                    <w:rFonts w:cs="Calibri"/>
                    <w:b/>
                    <w:bCs/>
                    <w:color w:val="004666"/>
                    <w:sz w:val="28"/>
                    <w:szCs w:val="28"/>
                  </w:rPr>
                  <w:t xml:space="preserve"> – úprava č. 1</w:t>
                </w:r>
              </w:p>
              <w:p w14:paraId="20EE242E" w14:textId="77777777" w:rsidR="00A054A3" w:rsidRPr="00E94044" w:rsidRDefault="00A054A3" w:rsidP="00A11EC6">
                <w:pPr>
                  <w:widowControl w:val="0"/>
                  <w:spacing w:before="120" w:after="240" w:line="240" w:lineRule="auto"/>
                  <w:jc w:val="left"/>
                  <w:rPr>
                    <w:rFonts w:cs="Calibri"/>
                    <w:b/>
                    <w:bCs/>
                    <w:color w:val="004666"/>
                    <w:sz w:val="28"/>
                    <w:szCs w:val="28"/>
                  </w:rPr>
                </w:pPr>
                <w:r w:rsidRPr="004D4592">
                  <w:rPr>
                    <w:szCs w:val="18"/>
                  </w:rPr>
                  <w:t xml:space="preserve">dle ustanovení § </w:t>
                </w:r>
                <w:r w:rsidR="00F87094">
                  <w:rPr>
                    <w:szCs w:val="18"/>
                  </w:rPr>
                  <w:t>28 písm. b)</w:t>
                </w:r>
                <w:r w:rsidRPr="004D4592">
                  <w:rPr>
                    <w:szCs w:val="18"/>
                  </w:rPr>
                  <w:t xml:space="preserve"> zákona č. </w:t>
                </w:r>
                <w:r w:rsidR="00F87094">
                  <w:rPr>
                    <w:szCs w:val="18"/>
                  </w:rPr>
                  <w:t>134/2016</w:t>
                </w:r>
                <w:r w:rsidRPr="004D4592">
                  <w:rPr>
                    <w:szCs w:val="18"/>
                  </w:rPr>
                  <w:t xml:space="preserve"> Sb., o </w:t>
                </w:r>
                <w:r w:rsidR="00A11EC6">
                  <w:rPr>
                    <w:szCs w:val="18"/>
                  </w:rPr>
                  <w:t>zadávání veřejných zakázek</w:t>
                </w:r>
                <w:r w:rsidRPr="004D4592">
                  <w:rPr>
                    <w:szCs w:val="18"/>
                  </w:rPr>
                  <w:t>, ve znění pozdějších předpisů</w:t>
                </w:r>
                <w:r w:rsidR="00CE7977">
                  <w:rPr>
                    <w:szCs w:val="18"/>
                  </w:rPr>
                  <w:t xml:space="preserve"> </w:t>
                </w:r>
                <w:r w:rsidR="00CE7977" w:rsidRPr="003570A8">
                  <w:t>(dále jen „</w:t>
                </w:r>
                <w:r w:rsidR="00CE7977" w:rsidRPr="003570A8">
                  <w:rPr>
                    <w:b/>
                  </w:rPr>
                  <w:t>ZZVZ</w:t>
                </w:r>
                <w:r w:rsidR="00CE7977" w:rsidRPr="003570A8">
                  <w:t>“</w:t>
                </w:r>
                <w:r w:rsidR="00CE7977">
                  <w:t xml:space="preserve"> nebo „</w:t>
                </w:r>
                <w:r w:rsidR="00E700FA" w:rsidRPr="00031AB9">
                  <w:rPr>
                    <w:b/>
                  </w:rPr>
                  <w:t>zákon</w:t>
                </w:r>
                <w:r w:rsidR="00CE7977">
                  <w:t>“</w:t>
                </w:r>
                <w:r w:rsidR="00CE7977" w:rsidRPr="003570A8">
                  <w:t>)</w:t>
                </w:r>
              </w:p>
            </w:tc>
          </w:tr>
          <w:tr w:rsidR="00A054A3" w:rsidRPr="00546C79" w14:paraId="02D5CEA0" w14:textId="77777777" w:rsidTr="00A46DBC">
            <w:trPr>
              <w:jc w:val="center"/>
            </w:trPr>
            <w:tc>
              <w:tcPr>
                <w:tcW w:w="9072" w:type="dxa"/>
                <w:gridSpan w:val="3"/>
                <w:tcBorders>
                  <w:top w:val="single" w:sz="2" w:space="0" w:color="004666"/>
                </w:tcBorders>
              </w:tcPr>
              <w:p w14:paraId="6452DC73" w14:textId="77777777" w:rsidR="00691B61" w:rsidRPr="00691B61" w:rsidRDefault="00691B61" w:rsidP="008B2261">
                <w:pPr>
                  <w:widowControl w:val="0"/>
                  <w:spacing w:before="120" w:line="240" w:lineRule="auto"/>
                  <w:jc w:val="left"/>
                  <w:rPr>
                    <w:rFonts w:cs="Calibri"/>
                    <w:b/>
                    <w:bCs/>
                    <w:color w:val="004666"/>
                    <w:sz w:val="28"/>
                    <w:szCs w:val="28"/>
                  </w:rPr>
                </w:pPr>
                <w:r w:rsidRPr="00691B61">
                  <w:rPr>
                    <w:szCs w:val="18"/>
                  </w:rPr>
                  <w:t>Název veřejné zakázky:</w:t>
                </w:r>
              </w:p>
              <w:p w14:paraId="59E00968" w14:textId="77777777" w:rsidR="00A054A3" w:rsidRPr="00546C79" w:rsidRDefault="008B2261" w:rsidP="008B2261">
                <w:pPr>
                  <w:widowControl w:val="0"/>
                  <w:spacing w:after="120" w:line="240" w:lineRule="auto"/>
                  <w:jc w:val="left"/>
                  <w:rPr>
                    <w:sz w:val="20"/>
                    <w:szCs w:val="20"/>
                  </w:rPr>
                </w:pPr>
                <w:r w:rsidRPr="00691B61">
                  <w:rPr>
                    <w:rFonts w:cs="Calibri"/>
                    <w:b/>
                    <w:bCs/>
                    <w:color w:val="004666"/>
                    <w:sz w:val="28"/>
                    <w:szCs w:val="28"/>
                  </w:rPr>
                  <w:t xml:space="preserve">DODÁVKA PERSONÁLNÍHO INFORMAČNÍHO SYSTÉMU PRO RESORT MINISTERSTVA FINANCÍ ČESKÉ </w:t>
                </w:r>
                <w:r>
                  <w:rPr>
                    <w:rFonts w:cs="Calibri"/>
                    <w:b/>
                    <w:bCs/>
                    <w:color w:val="004666"/>
                    <w:sz w:val="28"/>
                    <w:szCs w:val="28"/>
                  </w:rPr>
                  <w:t>R</w:t>
                </w:r>
                <w:r w:rsidRPr="00691B61">
                  <w:rPr>
                    <w:rFonts w:cs="Calibri"/>
                    <w:b/>
                    <w:bCs/>
                    <w:color w:val="004666"/>
                    <w:sz w:val="28"/>
                    <w:szCs w:val="28"/>
                  </w:rPr>
                  <w:t>EPUBLIKY</w:t>
                </w:r>
              </w:p>
            </w:tc>
          </w:tr>
          <w:tr w:rsidR="00A054A3" w:rsidRPr="00546C79" w14:paraId="374F22D9" w14:textId="77777777" w:rsidTr="00A46DBC">
            <w:trPr>
              <w:jc w:val="center"/>
            </w:trPr>
            <w:tc>
              <w:tcPr>
                <w:tcW w:w="4644" w:type="dxa"/>
                <w:tcBorders>
                  <w:bottom w:val="single" w:sz="2" w:space="0" w:color="auto"/>
                </w:tcBorders>
              </w:tcPr>
              <w:p w14:paraId="5F647C8E" w14:textId="77777777" w:rsidR="00A054A3" w:rsidRPr="00BD4093" w:rsidRDefault="00A054A3" w:rsidP="00691B61">
                <w:pPr>
                  <w:widowControl w:val="0"/>
                  <w:spacing w:before="240" w:after="120" w:line="240" w:lineRule="auto"/>
                  <w:rPr>
                    <w:b/>
                    <w:szCs w:val="18"/>
                  </w:rPr>
                </w:pPr>
                <w:r w:rsidRPr="00BD4093">
                  <w:rPr>
                    <w:b/>
                    <w:szCs w:val="18"/>
                  </w:rPr>
                  <w:t>Zadavatel:</w:t>
                </w:r>
              </w:p>
            </w:tc>
            <w:tc>
              <w:tcPr>
                <w:tcW w:w="318" w:type="dxa"/>
              </w:tcPr>
              <w:p w14:paraId="2D0B48C7" w14:textId="77777777" w:rsidR="00A054A3" w:rsidRPr="00BD4093" w:rsidRDefault="00A054A3" w:rsidP="00691B61">
                <w:pPr>
                  <w:widowControl w:val="0"/>
                  <w:spacing w:before="240" w:after="120" w:line="240" w:lineRule="auto"/>
                  <w:rPr>
                    <w:b/>
                    <w:szCs w:val="18"/>
                  </w:rPr>
                </w:pPr>
              </w:p>
            </w:tc>
            <w:tc>
              <w:tcPr>
                <w:tcW w:w="4110" w:type="dxa"/>
                <w:tcBorders>
                  <w:bottom w:val="single" w:sz="2" w:space="0" w:color="auto"/>
                </w:tcBorders>
              </w:tcPr>
              <w:p w14:paraId="24F3C812" w14:textId="77777777" w:rsidR="00A054A3" w:rsidRPr="00BD4093" w:rsidRDefault="00A054A3" w:rsidP="00691B61">
                <w:pPr>
                  <w:widowControl w:val="0"/>
                  <w:spacing w:before="240" w:after="120" w:line="240" w:lineRule="auto"/>
                  <w:rPr>
                    <w:b/>
                    <w:szCs w:val="18"/>
                  </w:rPr>
                </w:pPr>
                <w:r w:rsidRPr="00BD4093">
                  <w:rPr>
                    <w:b/>
                    <w:szCs w:val="18"/>
                  </w:rPr>
                  <w:t>Evidenční číslo veřejné zakázky:</w:t>
                </w:r>
              </w:p>
            </w:tc>
          </w:tr>
          <w:tr w:rsidR="00A054A3" w:rsidRPr="00546C79" w14:paraId="71DD6197" w14:textId="77777777" w:rsidTr="00A46DBC">
            <w:trPr>
              <w:jc w:val="center"/>
            </w:trPr>
            <w:tc>
              <w:tcPr>
                <w:tcW w:w="4644" w:type="dxa"/>
                <w:tcBorders>
                  <w:top w:val="single" w:sz="2" w:space="0" w:color="auto"/>
                </w:tcBorders>
              </w:tcPr>
              <w:p w14:paraId="71F89D2B" w14:textId="77777777" w:rsidR="00A054A3" w:rsidRDefault="00A054A3" w:rsidP="00437C3B">
                <w:pPr>
                  <w:spacing w:before="120" w:after="120" w:line="240" w:lineRule="auto"/>
                  <w:jc w:val="left"/>
                  <w:rPr>
                    <w:szCs w:val="18"/>
                  </w:rPr>
                </w:pPr>
                <w:r w:rsidRPr="00BD4093">
                  <w:rPr>
                    <w:szCs w:val="18"/>
                  </w:rPr>
                  <w:t>St</w:t>
                </w:r>
                <w:r>
                  <w:rPr>
                    <w:szCs w:val="18"/>
                  </w:rPr>
                  <w:t>átní pokladna Centrum sdílených služeb</w:t>
                </w:r>
                <w:r w:rsidR="009A02BF">
                  <w:rPr>
                    <w:szCs w:val="18"/>
                  </w:rPr>
                  <w:t>,</w:t>
                </w:r>
                <w:r>
                  <w:rPr>
                    <w:szCs w:val="18"/>
                  </w:rPr>
                  <w:t> s. </w:t>
                </w:r>
                <w:r w:rsidRPr="00BD4093">
                  <w:rPr>
                    <w:szCs w:val="18"/>
                  </w:rPr>
                  <w:t>p.</w:t>
                </w:r>
                <w:r>
                  <w:rPr>
                    <w:szCs w:val="18"/>
                  </w:rPr>
                  <w:t xml:space="preserve"> </w:t>
                </w:r>
                <w:r w:rsidR="00437C3B">
                  <w:rPr>
                    <w:szCs w:val="18"/>
                  </w:rPr>
                  <w:t>se sídlem Na V</w:t>
                </w:r>
                <w:r w:rsidRPr="00BD4093">
                  <w:rPr>
                    <w:szCs w:val="18"/>
                  </w:rPr>
                  <w:t>ápence 915/14, 130 00 Praha 3</w:t>
                </w:r>
                <w:r>
                  <w:rPr>
                    <w:szCs w:val="18"/>
                  </w:rPr>
                  <w:t xml:space="preserve"> </w:t>
                </w:r>
                <w:r w:rsidRPr="00546C79">
                  <w:rPr>
                    <w:szCs w:val="18"/>
                  </w:rPr>
                  <w:t>IČ</w:t>
                </w:r>
                <w:r w:rsidR="001371B9">
                  <w:rPr>
                    <w:szCs w:val="18"/>
                  </w:rPr>
                  <w:t>O</w:t>
                </w:r>
                <w:r w:rsidRPr="00546C79">
                  <w:rPr>
                    <w:szCs w:val="18"/>
                  </w:rPr>
                  <w:t>: 03630919, DIČ: CZ03630919</w:t>
                </w:r>
              </w:p>
              <w:p w14:paraId="69B27F9E" w14:textId="25A993CA" w:rsidR="00A054A3" w:rsidRPr="00BD4093" w:rsidRDefault="00A054A3" w:rsidP="00483857">
                <w:pPr>
                  <w:spacing w:before="120" w:after="120" w:line="240" w:lineRule="auto"/>
                  <w:jc w:val="left"/>
                  <w:rPr>
                    <w:szCs w:val="18"/>
                  </w:rPr>
                </w:pPr>
                <w:r w:rsidRPr="00E51278">
                  <w:rPr>
                    <w:b/>
                    <w:szCs w:val="18"/>
                  </w:rPr>
                  <w:t>Zastoupený:</w:t>
                </w:r>
                <w:r w:rsidRPr="00E51278">
                  <w:rPr>
                    <w:szCs w:val="18"/>
                  </w:rPr>
                  <w:t xml:space="preserve"> </w:t>
                </w:r>
                <w:r w:rsidR="0010330B">
                  <w:rPr>
                    <w:szCs w:val="18"/>
                  </w:rPr>
                  <w:t xml:space="preserve">Mgr. Jakubem </w:t>
                </w:r>
                <w:proofErr w:type="gramStart"/>
                <w:r w:rsidR="0010330B">
                  <w:rPr>
                    <w:szCs w:val="18"/>
                  </w:rPr>
                  <w:t>Richterem</w:t>
                </w:r>
                <w:r w:rsidR="00483857">
                  <w:rPr>
                    <w:szCs w:val="18"/>
                  </w:rPr>
                  <w:t xml:space="preserve">, </w:t>
                </w:r>
                <w:r w:rsidR="00651CDE">
                  <w:rPr>
                    <w:szCs w:val="18"/>
                  </w:rPr>
                  <w:t xml:space="preserve">  </w:t>
                </w:r>
                <w:proofErr w:type="gramEnd"/>
                <w:r w:rsidR="00651CDE">
                  <w:rPr>
                    <w:szCs w:val="18"/>
                  </w:rPr>
                  <w:t xml:space="preserve">       </w:t>
                </w:r>
                <w:r w:rsidR="0010330B">
                  <w:rPr>
                    <w:szCs w:val="18"/>
                  </w:rPr>
                  <w:t>1. zástupcem g</w:t>
                </w:r>
                <w:r w:rsidR="00483857">
                  <w:rPr>
                    <w:szCs w:val="18"/>
                  </w:rPr>
                  <w:t>enerální</w:t>
                </w:r>
                <w:r w:rsidR="0010330B">
                  <w:rPr>
                    <w:szCs w:val="18"/>
                  </w:rPr>
                  <w:t>ho</w:t>
                </w:r>
                <w:r w:rsidR="00483857">
                  <w:rPr>
                    <w:szCs w:val="18"/>
                  </w:rPr>
                  <w:t xml:space="preserve"> ředitele</w:t>
                </w:r>
              </w:p>
            </w:tc>
            <w:tc>
              <w:tcPr>
                <w:tcW w:w="318" w:type="dxa"/>
              </w:tcPr>
              <w:p w14:paraId="7FD6BA1E" w14:textId="77777777" w:rsidR="00A054A3" w:rsidRPr="00E51278" w:rsidRDefault="00A054A3" w:rsidP="00A46DBC">
                <w:pPr>
                  <w:spacing w:before="120" w:after="120" w:line="240" w:lineRule="auto"/>
                  <w:rPr>
                    <w:szCs w:val="18"/>
                  </w:rPr>
                </w:pPr>
              </w:p>
            </w:tc>
            <w:tc>
              <w:tcPr>
                <w:tcW w:w="4110" w:type="dxa"/>
              </w:tcPr>
              <w:p w14:paraId="6BAF1C6A" w14:textId="77777777" w:rsidR="00A054A3" w:rsidRDefault="00483857" w:rsidP="00C46504">
                <w:pPr>
                  <w:spacing w:before="120" w:after="120" w:line="240" w:lineRule="auto"/>
                  <w:rPr>
                    <w:szCs w:val="18"/>
                  </w:rPr>
                </w:pPr>
                <w:r>
                  <w:rPr>
                    <w:szCs w:val="18"/>
                  </w:rPr>
                  <w:t>VZ_</w:t>
                </w:r>
                <w:r w:rsidR="003570A8">
                  <w:rPr>
                    <w:szCs w:val="18"/>
                  </w:rPr>
                  <w:t>2017_0032</w:t>
                </w:r>
              </w:p>
              <w:p w14:paraId="37E1F0BD" w14:textId="414E11F0" w:rsidR="008B2261" w:rsidRPr="00E51278" w:rsidRDefault="008B2261" w:rsidP="008B2261">
                <w:pPr>
                  <w:spacing w:before="640" w:after="120" w:line="240" w:lineRule="auto"/>
                  <w:rPr>
                    <w:bCs/>
                    <w:szCs w:val="18"/>
                  </w:rPr>
                </w:pPr>
                <w:r w:rsidRPr="008B2261">
                  <w:rPr>
                    <w:b/>
                    <w:szCs w:val="18"/>
                  </w:rPr>
                  <w:t xml:space="preserve">Č. j. </w:t>
                </w:r>
                <w:r w:rsidR="00651CDE" w:rsidRPr="00651CDE">
                  <w:rPr>
                    <w:szCs w:val="18"/>
                  </w:rPr>
                  <w:t>SPCSS-02555/2018</w:t>
                </w:r>
              </w:p>
            </w:tc>
          </w:tr>
          <w:tr w:rsidR="00A054A3" w:rsidRPr="00546C79" w14:paraId="7820CE16" w14:textId="77777777" w:rsidTr="00A46DBC">
            <w:trPr>
              <w:jc w:val="center"/>
            </w:trPr>
            <w:tc>
              <w:tcPr>
                <w:tcW w:w="9072" w:type="dxa"/>
                <w:gridSpan w:val="3"/>
                <w:tcBorders>
                  <w:bottom w:val="single" w:sz="2" w:space="0" w:color="auto"/>
                </w:tcBorders>
              </w:tcPr>
              <w:p w14:paraId="54F5E360" w14:textId="77777777" w:rsidR="00A054A3" w:rsidRPr="00BD4093" w:rsidRDefault="00A054A3" w:rsidP="00691B61">
                <w:pPr>
                  <w:widowControl w:val="0"/>
                  <w:spacing w:before="240" w:after="120" w:line="240" w:lineRule="auto"/>
                  <w:rPr>
                    <w:b/>
                    <w:szCs w:val="18"/>
                    <w:highlight w:val="green"/>
                  </w:rPr>
                </w:pPr>
                <w:r w:rsidRPr="00BD4093">
                  <w:rPr>
                    <w:b/>
                    <w:szCs w:val="18"/>
                  </w:rPr>
                  <w:t>Druh veřejné zakázky:</w:t>
                </w:r>
              </w:p>
            </w:tc>
          </w:tr>
          <w:tr w:rsidR="00A054A3" w:rsidRPr="003570A8" w14:paraId="158A5C39" w14:textId="77777777" w:rsidTr="00A46DBC">
            <w:trPr>
              <w:jc w:val="center"/>
            </w:trPr>
            <w:tc>
              <w:tcPr>
                <w:tcW w:w="9072" w:type="dxa"/>
                <w:gridSpan w:val="3"/>
                <w:tcBorders>
                  <w:top w:val="single" w:sz="2" w:space="0" w:color="auto"/>
                </w:tcBorders>
              </w:tcPr>
              <w:p w14:paraId="1D8F17A2" w14:textId="77777777" w:rsidR="00A054A3" w:rsidRPr="003570A8" w:rsidRDefault="00483857" w:rsidP="00CE7977">
                <w:pPr>
                  <w:widowControl w:val="0"/>
                  <w:tabs>
                    <w:tab w:val="left" w:pos="0"/>
                  </w:tabs>
                  <w:spacing w:before="120" w:after="120" w:line="240" w:lineRule="auto"/>
                  <w:rPr>
                    <w:bCs/>
                    <w:szCs w:val="18"/>
                  </w:rPr>
                </w:pPr>
                <w:r w:rsidRPr="003570A8">
                  <w:rPr>
                    <w:szCs w:val="18"/>
                  </w:rPr>
                  <w:t xml:space="preserve">Nadlimitní </w:t>
                </w:r>
                <w:r w:rsidR="008F25E7" w:rsidRPr="003570A8">
                  <w:rPr>
                    <w:szCs w:val="18"/>
                  </w:rPr>
                  <w:t xml:space="preserve">veřejná zakázka na </w:t>
                </w:r>
                <w:r w:rsidR="00CD2011">
                  <w:rPr>
                    <w:szCs w:val="18"/>
                  </w:rPr>
                  <w:t>služby</w:t>
                </w:r>
                <w:r w:rsidR="008F25E7" w:rsidRPr="003570A8">
                  <w:rPr>
                    <w:szCs w:val="18"/>
                  </w:rPr>
                  <w:t xml:space="preserve"> zadávaná</w:t>
                </w:r>
                <w:r w:rsidR="008F25E7" w:rsidRPr="003570A8">
                  <w:t xml:space="preserve"> v</w:t>
                </w:r>
                <w:r w:rsidR="003570A8" w:rsidRPr="003570A8">
                  <w:t> jednacím řízení s uveřejněním dle ustanovení §</w:t>
                </w:r>
                <w:r w:rsidR="00CD2011">
                  <w:t> </w:t>
                </w:r>
                <w:r w:rsidR="003570A8" w:rsidRPr="003570A8">
                  <w:t>60</w:t>
                </w:r>
                <w:r w:rsidR="008F25E7" w:rsidRPr="003570A8">
                  <w:t xml:space="preserve"> </w:t>
                </w:r>
                <w:r w:rsidR="00CE7977">
                  <w:t>ZZVZ</w:t>
                </w:r>
                <w:r w:rsidR="008F25E7" w:rsidRPr="003570A8">
                  <w:t xml:space="preserve"> </w:t>
                </w:r>
              </w:p>
            </w:tc>
          </w:tr>
        </w:tbl>
        <w:p w14:paraId="7800BD49" w14:textId="77777777" w:rsidR="008237E2" w:rsidRDefault="0095441B" w:rsidP="005A5901">
          <w:r>
            <w:rPr>
              <w:noProof/>
              <w:lang w:eastAsia="cs-CZ"/>
            </w:rPr>
            <w:drawing>
              <wp:anchor distT="0" distB="0" distL="114300" distR="114300" simplePos="0" relativeHeight="251660288" behindDoc="0" locked="0" layoutInCell="1" allowOverlap="1" wp14:anchorId="0B1A2BCC" wp14:editId="060ED8FA">
                <wp:simplePos x="0" y="0"/>
                <wp:positionH relativeFrom="column">
                  <wp:posOffset>-3810</wp:posOffset>
                </wp:positionH>
                <wp:positionV relativeFrom="paragraph">
                  <wp:posOffset>2800160</wp:posOffset>
                </wp:positionV>
                <wp:extent cx="2486025" cy="1040765"/>
                <wp:effectExtent l="0" t="0" r="9525" b="6985"/>
                <wp:wrapNone/>
                <wp:docPr id="2" name="Obrázek 2" descr="C:\000___STC_dokumenty_local\005___marketing NDC\LOGO\final\png_RGB\rgb_logo_spcss_zaklad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000___STC_dokumenty_local\005___marketing NDC\LOGO\final\png_RGB\rgb_logo_spcss_zakladni.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6025" cy="1040765"/>
                        </a:xfrm>
                        <a:prstGeom prst="rect">
                          <a:avLst/>
                        </a:prstGeom>
                        <a:noFill/>
                        <a:ln>
                          <a:noFill/>
                        </a:ln>
                      </pic:spPr>
                    </pic:pic>
                  </a:graphicData>
                </a:graphic>
              </wp:anchor>
            </w:drawing>
          </w:r>
          <w:r w:rsidR="008237E2">
            <w:br w:type="page"/>
          </w:r>
        </w:p>
      </w:sdtContent>
    </w:sdt>
    <w:p w14:paraId="6D10BFB0" w14:textId="5C4BE657" w:rsidR="003D7E5A" w:rsidRDefault="00E700FA">
      <w:pPr>
        <w:pStyle w:val="Obsah1"/>
        <w:rPr>
          <w:rFonts w:asciiTheme="minorHAnsi" w:eastAsiaTheme="minorEastAsia" w:hAnsiTheme="minorHAnsi" w:cstheme="minorBidi"/>
          <w:noProof/>
          <w:sz w:val="22"/>
          <w:lang w:eastAsia="cs-CZ"/>
        </w:rPr>
      </w:pPr>
      <w:r>
        <w:lastRenderedPageBreak/>
        <w:fldChar w:fldCharType="begin"/>
      </w:r>
      <w:r w:rsidR="008E4815">
        <w:instrText xml:space="preserve"> TOC \o "1-1" \h \z \u </w:instrText>
      </w:r>
      <w:r>
        <w:fldChar w:fldCharType="separate"/>
      </w:r>
      <w:hyperlink w:anchor="_Toc518993364" w:history="1">
        <w:r w:rsidR="003D7E5A" w:rsidRPr="0028306F">
          <w:rPr>
            <w:rStyle w:val="Hypertextovodkaz"/>
            <w:noProof/>
          </w:rPr>
          <w:t>1</w:t>
        </w:r>
        <w:r w:rsidR="003D7E5A">
          <w:rPr>
            <w:rFonts w:asciiTheme="minorHAnsi" w:eastAsiaTheme="minorEastAsia" w:hAnsiTheme="minorHAnsi" w:cstheme="minorBidi"/>
            <w:noProof/>
            <w:sz w:val="22"/>
            <w:lang w:eastAsia="cs-CZ"/>
          </w:rPr>
          <w:tab/>
        </w:r>
        <w:r w:rsidR="003D7E5A" w:rsidRPr="0028306F">
          <w:rPr>
            <w:rStyle w:val="Hypertextovodkaz"/>
            <w:noProof/>
          </w:rPr>
          <w:t>Identifikační údaje zadavatele a další informace</w:t>
        </w:r>
        <w:r w:rsidR="003D7E5A">
          <w:rPr>
            <w:noProof/>
            <w:webHidden/>
          </w:rPr>
          <w:tab/>
        </w:r>
        <w:r w:rsidR="003D7E5A">
          <w:rPr>
            <w:noProof/>
            <w:webHidden/>
          </w:rPr>
          <w:fldChar w:fldCharType="begin"/>
        </w:r>
        <w:r w:rsidR="003D7E5A">
          <w:rPr>
            <w:noProof/>
            <w:webHidden/>
          </w:rPr>
          <w:instrText xml:space="preserve"> PAGEREF _Toc518993364 \h </w:instrText>
        </w:r>
        <w:r w:rsidR="003D7E5A">
          <w:rPr>
            <w:noProof/>
            <w:webHidden/>
          </w:rPr>
        </w:r>
        <w:r w:rsidR="003D7E5A">
          <w:rPr>
            <w:noProof/>
            <w:webHidden/>
          </w:rPr>
          <w:fldChar w:fldCharType="separate"/>
        </w:r>
        <w:r w:rsidR="003D7E5A">
          <w:rPr>
            <w:noProof/>
            <w:webHidden/>
          </w:rPr>
          <w:t>3</w:t>
        </w:r>
        <w:r w:rsidR="003D7E5A">
          <w:rPr>
            <w:noProof/>
            <w:webHidden/>
          </w:rPr>
          <w:fldChar w:fldCharType="end"/>
        </w:r>
      </w:hyperlink>
    </w:p>
    <w:p w14:paraId="3696BAAD" w14:textId="6A71A1E3" w:rsidR="003D7E5A" w:rsidRDefault="00000A55">
      <w:pPr>
        <w:pStyle w:val="Obsah1"/>
        <w:rPr>
          <w:rFonts w:asciiTheme="minorHAnsi" w:eastAsiaTheme="minorEastAsia" w:hAnsiTheme="minorHAnsi" w:cstheme="minorBidi"/>
          <w:noProof/>
          <w:sz w:val="22"/>
          <w:lang w:eastAsia="cs-CZ"/>
        </w:rPr>
      </w:pPr>
      <w:hyperlink w:anchor="_Toc518993365" w:history="1">
        <w:r w:rsidR="003D7E5A" w:rsidRPr="0028306F">
          <w:rPr>
            <w:rStyle w:val="Hypertextovodkaz"/>
            <w:noProof/>
          </w:rPr>
          <w:t>2</w:t>
        </w:r>
        <w:r w:rsidR="003D7E5A">
          <w:rPr>
            <w:rFonts w:asciiTheme="minorHAnsi" w:eastAsiaTheme="minorEastAsia" w:hAnsiTheme="minorHAnsi" w:cstheme="minorBidi"/>
            <w:noProof/>
            <w:sz w:val="22"/>
            <w:lang w:eastAsia="cs-CZ"/>
          </w:rPr>
          <w:tab/>
        </w:r>
        <w:r w:rsidR="003D7E5A" w:rsidRPr="0028306F">
          <w:rPr>
            <w:rStyle w:val="Hypertextovodkaz"/>
            <w:noProof/>
          </w:rPr>
          <w:t>Předmět plnění veřejné zakázky</w:t>
        </w:r>
        <w:r w:rsidR="003D7E5A">
          <w:rPr>
            <w:noProof/>
            <w:webHidden/>
          </w:rPr>
          <w:tab/>
        </w:r>
        <w:r w:rsidR="003D7E5A">
          <w:rPr>
            <w:noProof/>
            <w:webHidden/>
          </w:rPr>
          <w:fldChar w:fldCharType="begin"/>
        </w:r>
        <w:r w:rsidR="003D7E5A">
          <w:rPr>
            <w:noProof/>
            <w:webHidden/>
          </w:rPr>
          <w:instrText xml:space="preserve"> PAGEREF _Toc518993365 \h </w:instrText>
        </w:r>
        <w:r w:rsidR="003D7E5A">
          <w:rPr>
            <w:noProof/>
            <w:webHidden/>
          </w:rPr>
        </w:r>
        <w:r w:rsidR="003D7E5A">
          <w:rPr>
            <w:noProof/>
            <w:webHidden/>
          </w:rPr>
          <w:fldChar w:fldCharType="separate"/>
        </w:r>
        <w:r w:rsidR="003D7E5A">
          <w:rPr>
            <w:noProof/>
            <w:webHidden/>
          </w:rPr>
          <w:t>4</w:t>
        </w:r>
        <w:r w:rsidR="003D7E5A">
          <w:rPr>
            <w:noProof/>
            <w:webHidden/>
          </w:rPr>
          <w:fldChar w:fldCharType="end"/>
        </w:r>
      </w:hyperlink>
    </w:p>
    <w:p w14:paraId="4F8447E7" w14:textId="4D6BE3DD" w:rsidR="003D7E5A" w:rsidRDefault="00000A55">
      <w:pPr>
        <w:pStyle w:val="Obsah1"/>
        <w:rPr>
          <w:rFonts w:asciiTheme="minorHAnsi" w:eastAsiaTheme="minorEastAsia" w:hAnsiTheme="minorHAnsi" w:cstheme="minorBidi"/>
          <w:noProof/>
          <w:sz w:val="22"/>
          <w:lang w:eastAsia="cs-CZ"/>
        </w:rPr>
      </w:pPr>
      <w:hyperlink w:anchor="_Toc518993366" w:history="1">
        <w:r w:rsidR="003D7E5A" w:rsidRPr="0028306F">
          <w:rPr>
            <w:rStyle w:val="Hypertextovodkaz"/>
            <w:noProof/>
          </w:rPr>
          <w:t>3</w:t>
        </w:r>
        <w:r w:rsidR="003D7E5A">
          <w:rPr>
            <w:rFonts w:asciiTheme="minorHAnsi" w:eastAsiaTheme="minorEastAsia" w:hAnsiTheme="minorHAnsi" w:cstheme="minorBidi"/>
            <w:noProof/>
            <w:sz w:val="22"/>
            <w:lang w:eastAsia="cs-CZ"/>
          </w:rPr>
          <w:tab/>
        </w:r>
        <w:r w:rsidR="003D7E5A" w:rsidRPr="0028306F">
          <w:rPr>
            <w:rStyle w:val="Hypertextovodkaz"/>
            <w:noProof/>
          </w:rPr>
          <w:t>Doba a místo plnění veřejné zakázky</w:t>
        </w:r>
        <w:r w:rsidR="003D7E5A">
          <w:rPr>
            <w:noProof/>
            <w:webHidden/>
          </w:rPr>
          <w:tab/>
        </w:r>
        <w:r w:rsidR="003D7E5A">
          <w:rPr>
            <w:noProof/>
            <w:webHidden/>
          </w:rPr>
          <w:fldChar w:fldCharType="begin"/>
        </w:r>
        <w:r w:rsidR="003D7E5A">
          <w:rPr>
            <w:noProof/>
            <w:webHidden/>
          </w:rPr>
          <w:instrText xml:space="preserve"> PAGEREF _Toc518993366 \h </w:instrText>
        </w:r>
        <w:r w:rsidR="003D7E5A">
          <w:rPr>
            <w:noProof/>
            <w:webHidden/>
          </w:rPr>
        </w:r>
        <w:r w:rsidR="003D7E5A">
          <w:rPr>
            <w:noProof/>
            <w:webHidden/>
          </w:rPr>
          <w:fldChar w:fldCharType="separate"/>
        </w:r>
        <w:r w:rsidR="003D7E5A">
          <w:rPr>
            <w:noProof/>
            <w:webHidden/>
          </w:rPr>
          <w:t>6</w:t>
        </w:r>
        <w:r w:rsidR="003D7E5A">
          <w:rPr>
            <w:noProof/>
            <w:webHidden/>
          </w:rPr>
          <w:fldChar w:fldCharType="end"/>
        </w:r>
      </w:hyperlink>
    </w:p>
    <w:p w14:paraId="20C74695" w14:textId="6A426A6F" w:rsidR="003D7E5A" w:rsidRDefault="00000A55">
      <w:pPr>
        <w:pStyle w:val="Obsah1"/>
        <w:rPr>
          <w:rFonts w:asciiTheme="minorHAnsi" w:eastAsiaTheme="minorEastAsia" w:hAnsiTheme="minorHAnsi" w:cstheme="minorBidi"/>
          <w:noProof/>
          <w:sz w:val="22"/>
          <w:lang w:eastAsia="cs-CZ"/>
        </w:rPr>
      </w:pPr>
      <w:hyperlink w:anchor="_Toc518993367" w:history="1">
        <w:r w:rsidR="003D7E5A" w:rsidRPr="0028306F">
          <w:rPr>
            <w:rStyle w:val="Hypertextovodkaz"/>
            <w:noProof/>
          </w:rPr>
          <w:t>4</w:t>
        </w:r>
        <w:r w:rsidR="003D7E5A">
          <w:rPr>
            <w:rFonts w:asciiTheme="minorHAnsi" w:eastAsiaTheme="minorEastAsia" w:hAnsiTheme="minorHAnsi" w:cstheme="minorBidi"/>
            <w:noProof/>
            <w:sz w:val="22"/>
            <w:lang w:eastAsia="cs-CZ"/>
          </w:rPr>
          <w:tab/>
        </w:r>
        <w:r w:rsidR="003D7E5A" w:rsidRPr="0028306F">
          <w:rPr>
            <w:rStyle w:val="Hypertextovodkaz"/>
            <w:noProof/>
          </w:rPr>
          <w:t>Obchodní a platební podmínky</w:t>
        </w:r>
        <w:r w:rsidR="003D7E5A">
          <w:rPr>
            <w:noProof/>
            <w:webHidden/>
          </w:rPr>
          <w:tab/>
        </w:r>
        <w:r w:rsidR="003D7E5A">
          <w:rPr>
            <w:noProof/>
            <w:webHidden/>
          </w:rPr>
          <w:fldChar w:fldCharType="begin"/>
        </w:r>
        <w:r w:rsidR="003D7E5A">
          <w:rPr>
            <w:noProof/>
            <w:webHidden/>
          </w:rPr>
          <w:instrText xml:space="preserve"> PAGEREF _Toc518993367 \h </w:instrText>
        </w:r>
        <w:r w:rsidR="003D7E5A">
          <w:rPr>
            <w:noProof/>
            <w:webHidden/>
          </w:rPr>
        </w:r>
        <w:r w:rsidR="003D7E5A">
          <w:rPr>
            <w:noProof/>
            <w:webHidden/>
          </w:rPr>
          <w:fldChar w:fldCharType="separate"/>
        </w:r>
        <w:r w:rsidR="003D7E5A">
          <w:rPr>
            <w:noProof/>
            <w:webHidden/>
          </w:rPr>
          <w:t>7</w:t>
        </w:r>
        <w:r w:rsidR="003D7E5A">
          <w:rPr>
            <w:noProof/>
            <w:webHidden/>
          </w:rPr>
          <w:fldChar w:fldCharType="end"/>
        </w:r>
      </w:hyperlink>
    </w:p>
    <w:p w14:paraId="17EB778E" w14:textId="3FF113F2" w:rsidR="003D7E5A" w:rsidRDefault="00000A55">
      <w:pPr>
        <w:pStyle w:val="Obsah1"/>
        <w:rPr>
          <w:rFonts w:asciiTheme="minorHAnsi" w:eastAsiaTheme="minorEastAsia" w:hAnsiTheme="minorHAnsi" w:cstheme="minorBidi"/>
          <w:noProof/>
          <w:sz w:val="22"/>
          <w:lang w:eastAsia="cs-CZ"/>
        </w:rPr>
      </w:pPr>
      <w:hyperlink w:anchor="_Toc518993368" w:history="1">
        <w:r w:rsidR="003D7E5A" w:rsidRPr="0028306F">
          <w:rPr>
            <w:rStyle w:val="Hypertextovodkaz"/>
            <w:noProof/>
          </w:rPr>
          <w:t>5</w:t>
        </w:r>
        <w:r w:rsidR="003D7E5A">
          <w:rPr>
            <w:rFonts w:asciiTheme="minorHAnsi" w:eastAsiaTheme="minorEastAsia" w:hAnsiTheme="minorHAnsi" w:cstheme="minorBidi"/>
            <w:noProof/>
            <w:sz w:val="22"/>
            <w:lang w:eastAsia="cs-CZ"/>
          </w:rPr>
          <w:tab/>
        </w:r>
        <w:r w:rsidR="003D7E5A" w:rsidRPr="0028306F">
          <w:rPr>
            <w:rStyle w:val="Hypertextovodkaz"/>
            <w:noProof/>
          </w:rPr>
          <w:t>Požadavky na způsob zpracování nabídkové ceny</w:t>
        </w:r>
        <w:r w:rsidR="003D7E5A">
          <w:rPr>
            <w:noProof/>
            <w:webHidden/>
          </w:rPr>
          <w:tab/>
        </w:r>
        <w:r w:rsidR="003D7E5A">
          <w:rPr>
            <w:noProof/>
            <w:webHidden/>
          </w:rPr>
          <w:fldChar w:fldCharType="begin"/>
        </w:r>
        <w:r w:rsidR="003D7E5A">
          <w:rPr>
            <w:noProof/>
            <w:webHidden/>
          </w:rPr>
          <w:instrText xml:space="preserve"> PAGEREF _Toc518993368 \h </w:instrText>
        </w:r>
        <w:r w:rsidR="003D7E5A">
          <w:rPr>
            <w:noProof/>
            <w:webHidden/>
          </w:rPr>
        </w:r>
        <w:r w:rsidR="003D7E5A">
          <w:rPr>
            <w:noProof/>
            <w:webHidden/>
          </w:rPr>
          <w:fldChar w:fldCharType="separate"/>
        </w:r>
        <w:r w:rsidR="003D7E5A">
          <w:rPr>
            <w:noProof/>
            <w:webHidden/>
          </w:rPr>
          <w:t>8</w:t>
        </w:r>
        <w:r w:rsidR="003D7E5A">
          <w:rPr>
            <w:noProof/>
            <w:webHidden/>
          </w:rPr>
          <w:fldChar w:fldCharType="end"/>
        </w:r>
      </w:hyperlink>
    </w:p>
    <w:p w14:paraId="3F56499E" w14:textId="4E617CCA" w:rsidR="003D7E5A" w:rsidRDefault="00000A55">
      <w:pPr>
        <w:pStyle w:val="Obsah1"/>
        <w:rPr>
          <w:rFonts w:asciiTheme="minorHAnsi" w:eastAsiaTheme="minorEastAsia" w:hAnsiTheme="minorHAnsi" w:cstheme="minorBidi"/>
          <w:noProof/>
          <w:sz w:val="22"/>
          <w:lang w:eastAsia="cs-CZ"/>
        </w:rPr>
      </w:pPr>
      <w:hyperlink w:anchor="_Toc518993369" w:history="1">
        <w:r w:rsidR="003D7E5A" w:rsidRPr="0028306F">
          <w:rPr>
            <w:rStyle w:val="Hypertextovodkaz"/>
            <w:noProof/>
          </w:rPr>
          <w:t>6</w:t>
        </w:r>
        <w:r w:rsidR="003D7E5A">
          <w:rPr>
            <w:rFonts w:asciiTheme="minorHAnsi" w:eastAsiaTheme="minorEastAsia" w:hAnsiTheme="minorHAnsi" w:cstheme="minorBidi"/>
            <w:noProof/>
            <w:sz w:val="22"/>
            <w:lang w:eastAsia="cs-CZ"/>
          </w:rPr>
          <w:tab/>
        </w:r>
        <w:r w:rsidR="003D7E5A" w:rsidRPr="0028306F">
          <w:rPr>
            <w:rStyle w:val="Hypertextovodkaz"/>
            <w:noProof/>
          </w:rPr>
          <w:t>Poddodavatelé</w:t>
        </w:r>
        <w:r w:rsidR="003D7E5A">
          <w:rPr>
            <w:noProof/>
            <w:webHidden/>
          </w:rPr>
          <w:tab/>
        </w:r>
        <w:r w:rsidR="003D7E5A">
          <w:rPr>
            <w:noProof/>
            <w:webHidden/>
          </w:rPr>
          <w:fldChar w:fldCharType="begin"/>
        </w:r>
        <w:r w:rsidR="003D7E5A">
          <w:rPr>
            <w:noProof/>
            <w:webHidden/>
          </w:rPr>
          <w:instrText xml:space="preserve"> PAGEREF _Toc518993369 \h </w:instrText>
        </w:r>
        <w:r w:rsidR="003D7E5A">
          <w:rPr>
            <w:noProof/>
            <w:webHidden/>
          </w:rPr>
        </w:r>
        <w:r w:rsidR="003D7E5A">
          <w:rPr>
            <w:noProof/>
            <w:webHidden/>
          </w:rPr>
          <w:fldChar w:fldCharType="separate"/>
        </w:r>
        <w:r w:rsidR="003D7E5A">
          <w:rPr>
            <w:noProof/>
            <w:webHidden/>
          </w:rPr>
          <w:t>9</w:t>
        </w:r>
        <w:r w:rsidR="003D7E5A">
          <w:rPr>
            <w:noProof/>
            <w:webHidden/>
          </w:rPr>
          <w:fldChar w:fldCharType="end"/>
        </w:r>
      </w:hyperlink>
    </w:p>
    <w:p w14:paraId="6C5313BA" w14:textId="019C982E" w:rsidR="003D7E5A" w:rsidRDefault="00000A55">
      <w:pPr>
        <w:pStyle w:val="Obsah1"/>
        <w:rPr>
          <w:rFonts w:asciiTheme="minorHAnsi" w:eastAsiaTheme="minorEastAsia" w:hAnsiTheme="minorHAnsi" w:cstheme="minorBidi"/>
          <w:noProof/>
          <w:sz w:val="22"/>
          <w:lang w:eastAsia="cs-CZ"/>
        </w:rPr>
      </w:pPr>
      <w:hyperlink w:anchor="_Toc518993370" w:history="1">
        <w:r w:rsidR="003D7E5A" w:rsidRPr="0028306F">
          <w:rPr>
            <w:rStyle w:val="Hypertextovodkaz"/>
            <w:noProof/>
          </w:rPr>
          <w:t>7</w:t>
        </w:r>
        <w:r w:rsidR="003D7E5A">
          <w:rPr>
            <w:rFonts w:asciiTheme="minorHAnsi" w:eastAsiaTheme="minorEastAsia" w:hAnsiTheme="minorHAnsi" w:cstheme="minorBidi"/>
            <w:noProof/>
            <w:sz w:val="22"/>
            <w:lang w:eastAsia="cs-CZ"/>
          </w:rPr>
          <w:tab/>
        </w:r>
        <w:r w:rsidR="003D7E5A" w:rsidRPr="0028306F">
          <w:rPr>
            <w:rStyle w:val="Hypertextovodkaz"/>
            <w:noProof/>
          </w:rPr>
          <w:t>Dokument popisující vlastní předmět veřejné zakázky</w:t>
        </w:r>
        <w:r w:rsidR="003D7E5A">
          <w:rPr>
            <w:noProof/>
            <w:webHidden/>
          </w:rPr>
          <w:tab/>
        </w:r>
        <w:r w:rsidR="003D7E5A">
          <w:rPr>
            <w:noProof/>
            <w:webHidden/>
          </w:rPr>
          <w:fldChar w:fldCharType="begin"/>
        </w:r>
        <w:r w:rsidR="003D7E5A">
          <w:rPr>
            <w:noProof/>
            <w:webHidden/>
          </w:rPr>
          <w:instrText xml:space="preserve"> PAGEREF _Toc518993370 \h </w:instrText>
        </w:r>
        <w:r w:rsidR="003D7E5A">
          <w:rPr>
            <w:noProof/>
            <w:webHidden/>
          </w:rPr>
        </w:r>
        <w:r w:rsidR="003D7E5A">
          <w:rPr>
            <w:noProof/>
            <w:webHidden/>
          </w:rPr>
          <w:fldChar w:fldCharType="separate"/>
        </w:r>
        <w:r w:rsidR="003D7E5A">
          <w:rPr>
            <w:noProof/>
            <w:webHidden/>
          </w:rPr>
          <w:t>9</w:t>
        </w:r>
        <w:r w:rsidR="003D7E5A">
          <w:rPr>
            <w:noProof/>
            <w:webHidden/>
          </w:rPr>
          <w:fldChar w:fldCharType="end"/>
        </w:r>
      </w:hyperlink>
    </w:p>
    <w:p w14:paraId="4A28C4E6" w14:textId="52B265B6" w:rsidR="003D7E5A" w:rsidRDefault="00000A55">
      <w:pPr>
        <w:pStyle w:val="Obsah1"/>
        <w:rPr>
          <w:rFonts w:asciiTheme="minorHAnsi" w:eastAsiaTheme="minorEastAsia" w:hAnsiTheme="minorHAnsi" w:cstheme="minorBidi"/>
          <w:noProof/>
          <w:sz w:val="22"/>
          <w:lang w:eastAsia="cs-CZ"/>
        </w:rPr>
      </w:pPr>
      <w:hyperlink w:anchor="_Toc518993371" w:history="1">
        <w:r w:rsidR="003D7E5A" w:rsidRPr="0028306F">
          <w:rPr>
            <w:rStyle w:val="Hypertextovodkaz"/>
            <w:noProof/>
          </w:rPr>
          <w:t>8</w:t>
        </w:r>
        <w:r w:rsidR="003D7E5A">
          <w:rPr>
            <w:rFonts w:asciiTheme="minorHAnsi" w:eastAsiaTheme="minorEastAsia" w:hAnsiTheme="minorHAnsi" w:cstheme="minorBidi"/>
            <w:noProof/>
            <w:sz w:val="22"/>
            <w:lang w:eastAsia="cs-CZ"/>
          </w:rPr>
          <w:tab/>
        </w:r>
        <w:r w:rsidR="003D7E5A" w:rsidRPr="0028306F">
          <w:rPr>
            <w:rStyle w:val="Hypertextovodkaz"/>
            <w:noProof/>
          </w:rPr>
          <w:t>Další podmínky zadavatele pro uzavření smlouvy na plnění veřejné zakázky</w:t>
        </w:r>
        <w:r w:rsidR="003D7E5A">
          <w:rPr>
            <w:noProof/>
            <w:webHidden/>
          </w:rPr>
          <w:tab/>
        </w:r>
        <w:r w:rsidR="003D7E5A">
          <w:rPr>
            <w:noProof/>
            <w:webHidden/>
          </w:rPr>
          <w:fldChar w:fldCharType="begin"/>
        </w:r>
        <w:r w:rsidR="003D7E5A">
          <w:rPr>
            <w:noProof/>
            <w:webHidden/>
          </w:rPr>
          <w:instrText xml:space="preserve"> PAGEREF _Toc518993371 \h </w:instrText>
        </w:r>
        <w:r w:rsidR="003D7E5A">
          <w:rPr>
            <w:noProof/>
            <w:webHidden/>
          </w:rPr>
        </w:r>
        <w:r w:rsidR="003D7E5A">
          <w:rPr>
            <w:noProof/>
            <w:webHidden/>
          </w:rPr>
          <w:fldChar w:fldCharType="separate"/>
        </w:r>
        <w:r w:rsidR="003D7E5A">
          <w:rPr>
            <w:noProof/>
            <w:webHidden/>
          </w:rPr>
          <w:t>10</w:t>
        </w:r>
        <w:r w:rsidR="003D7E5A">
          <w:rPr>
            <w:noProof/>
            <w:webHidden/>
          </w:rPr>
          <w:fldChar w:fldCharType="end"/>
        </w:r>
      </w:hyperlink>
    </w:p>
    <w:p w14:paraId="19168EFD" w14:textId="7426FCA2" w:rsidR="003D7E5A" w:rsidRDefault="00000A55">
      <w:pPr>
        <w:pStyle w:val="Obsah1"/>
        <w:rPr>
          <w:rFonts w:asciiTheme="minorHAnsi" w:eastAsiaTheme="minorEastAsia" w:hAnsiTheme="minorHAnsi" w:cstheme="minorBidi"/>
          <w:noProof/>
          <w:sz w:val="22"/>
          <w:lang w:eastAsia="cs-CZ"/>
        </w:rPr>
      </w:pPr>
      <w:hyperlink w:anchor="_Toc518993372" w:history="1">
        <w:r w:rsidR="003D7E5A" w:rsidRPr="0028306F">
          <w:rPr>
            <w:rStyle w:val="Hypertextovodkaz"/>
            <w:noProof/>
          </w:rPr>
          <w:t>9</w:t>
        </w:r>
        <w:r w:rsidR="003D7E5A">
          <w:rPr>
            <w:rFonts w:asciiTheme="minorHAnsi" w:eastAsiaTheme="minorEastAsia" w:hAnsiTheme="minorHAnsi" w:cstheme="minorBidi"/>
            <w:noProof/>
            <w:sz w:val="22"/>
            <w:lang w:eastAsia="cs-CZ"/>
          </w:rPr>
          <w:tab/>
        </w:r>
        <w:r w:rsidR="003D7E5A" w:rsidRPr="0028306F">
          <w:rPr>
            <w:rStyle w:val="Hypertextovodkaz"/>
            <w:noProof/>
          </w:rPr>
          <w:t>Vysvětlení zadávací dokumentace a prohlídka místa plnění</w:t>
        </w:r>
        <w:r w:rsidR="003D7E5A">
          <w:rPr>
            <w:noProof/>
            <w:webHidden/>
          </w:rPr>
          <w:tab/>
        </w:r>
        <w:r w:rsidR="003D7E5A">
          <w:rPr>
            <w:noProof/>
            <w:webHidden/>
          </w:rPr>
          <w:fldChar w:fldCharType="begin"/>
        </w:r>
        <w:r w:rsidR="003D7E5A">
          <w:rPr>
            <w:noProof/>
            <w:webHidden/>
          </w:rPr>
          <w:instrText xml:space="preserve"> PAGEREF _Toc518993372 \h </w:instrText>
        </w:r>
        <w:r w:rsidR="003D7E5A">
          <w:rPr>
            <w:noProof/>
            <w:webHidden/>
          </w:rPr>
        </w:r>
        <w:r w:rsidR="003D7E5A">
          <w:rPr>
            <w:noProof/>
            <w:webHidden/>
          </w:rPr>
          <w:fldChar w:fldCharType="separate"/>
        </w:r>
        <w:r w:rsidR="003D7E5A">
          <w:rPr>
            <w:noProof/>
            <w:webHidden/>
          </w:rPr>
          <w:t>11</w:t>
        </w:r>
        <w:r w:rsidR="003D7E5A">
          <w:rPr>
            <w:noProof/>
            <w:webHidden/>
          </w:rPr>
          <w:fldChar w:fldCharType="end"/>
        </w:r>
      </w:hyperlink>
    </w:p>
    <w:p w14:paraId="117834D0" w14:textId="79CC0080" w:rsidR="003D7E5A" w:rsidRDefault="00000A55">
      <w:pPr>
        <w:pStyle w:val="Obsah1"/>
        <w:rPr>
          <w:rFonts w:asciiTheme="minorHAnsi" w:eastAsiaTheme="minorEastAsia" w:hAnsiTheme="minorHAnsi" w:cstheme="minorBidi"/>
          <w:noProof/>
          <w:sz w:val="22"/>
          <w:lang w:eastAsia="cs-CZ"/>
        </w:rPr>
      </w:pPr>
      <w:hyperlink w:anchor="_Toc518993373" w:history="1">
        <w:r w:rsidR="003D7E5A" w:rsidRPr="0028306F">
          <w:rPr>
            <w:rStyle w:val="Hypertextovodkaz"/>
            <w:noProof/>
          </w:rPr>
          <w:t>10</w:t>
        </w:r>
        <w:r w:rsidR="003D7E5A">
          <w:rPr>
            <w:rFonts w:asciiTheme="minorHAnsi" w:eastAsiaTheme="minorEastAsia" w:hAnsiTheme="minorHAnsi" w:cstheme="minorBidi"/>
            <w:noProof/>
            <w:sz w:val="22"/>
            <w:lang w:eastAsia="cs-CZ"/>
          </w:rPr>
          <w:tab/>
        </w:r>
        <w:r w:rsidR="003D7E5A" w:rsidRPr="0028306F">
          <w:rPr>
            <w:rStyle w:val="Hypertextovodkaz"/>
            <w:noProof/>
          </w:rPr>
          <w:t>Podání předběžných nabídek</w:t>
        </w:r>
        <w:r w:rsidR="003D7E5A">
          <w:rPr>
            <w:noProof/>
            <w:webHidden/>
          </w:rPr>
          <w:tab/>
        </w:r>
        <w:r w:rsidR="003D7E5A">
          <w:rPr>
            <w:noProof/>
            <w:webHidden/>
          </w:rPr>
          <w:fldChar w:fldCharType="begin"/>
        </w:r>
        <w:r w:rsidR="003D7E5A">
          <w:rPr>
            <w:noProof/>
            <w:webHidden/>
          </w:rPr>
          <w:instrText xml:space="preserve"> PAGEREF _Toc518993373 \h </w:instrText>
        </w:r>
        <w:r w:rsidR="003D7E5A">
          <w:rPr>
            <w:noProof/>
            <w:webHidden/>
          </w:rPr>
        </w:r>
        <w:r w:rsidR="003D7E5A">
          <w:rPr>
            <w:noProof/>
            <w:webHidden/>
          </w:rPr>
          <w:fldChar w:fldCharType="separate"/>
        </w:r>
        <w:r w:rsidR="003D7E5A">
          <w:rPr>
            <w:noProof/>
            <w:webHidden/>
          </w:rPr>
          <w:t>11</w:t>
        </w:r>
        <w:r w:rsidR="003D7E5A">
          <w:rPr>
            <w:noProof/>
            <w:webHidden/>
          </w:rPr>
          <w:fldChar w:fldCharType="end"/>
        </w:r>
      </w:hyperlink>
    </w:p>
    <w:p w14:paraId="4B8ECC2E" w14:textId="563DE74C" w:rsidR="003D7E5A" w:rsidRDefault="00000A55">
      <w:pPr>
        <w:pStyle w:val="Obsah1"/>
        <w:rPr>
          <w:rFonts w:asciiTheme="minorHAnsi" w:eastAsiaTheme="minorEastAsia" w:hAnsiTheme="minorHAnsi" w:cstheme="minorBidi"/>
          <w:noProof/>
          <w:sz w:val="22"/>
          <w:lang w:eastAsia="cs-CZ"/>
        </w:rPr>
      </w:pPr>
      <w:hyperlink w:anchor="_Toc518993374" w:history="1">
        <w:r w:rsidR="003D7E5A" w:rsidRPr="0028306F">
          <w:rPr>
            <w:rStyle w:val="Hypertextovodkaz"/>
            <w:noProof/>
          </w:rPr>
          <w:t>11</w:t>
        </w:r>
        <w:r w:rsidR="003D7E5A">
          <w:rPr>
            <w:rFonts w:asciiTheme="minorHAnsi" w:eastAsiaTheme="minorEastAsia" w:hAnsiTheme="minorHAnsi" w:cstheme="minorBidi"/>
            <w:noProof/>
            <w:sz w:val="22"/>
            <w:lang w:eastAsia="cs-CZ"/>
          </w:rPr>
          <w:tab/>
        </w:r>
        <w:r w:rsidR="003D7E5A" w:rsidRPr="0028306F">
          <w:rPr>
            <w:rStyle w:val="Hypertextovodkaz"/>
            <w:noProof/>
          </w:rPr>
          <w:t>Jednání s účastníky zadávacího řízení</w:t>
        </w:r>
        <w:r w:rsidR="003D7E5A">
          <w:rPr>
            <w:noProof/>
            <w:webHidden/>
          </w:rPr>
          <w:tab/>
        </w:r>
        <w:r w:rsidR="003D7E5A">
          <w:rPr>
            <w:noProof/>
            <w:webHidden/>
          </w:rPr>
          <w:fldChar w:fldCharType="begin"/>
        </w:r>
        <w:r w:rsidR="003D7E5A">
          <w:rPr>
            <w:noProof/>
            <w:webHidden/>
          </w:rPr>
          <w:instrText xml:space="preserve"> PAGEREF _Toc518993374 \h </w:instrText>
        </w:r>
        <w:r w:rsidR="003D7E5A">
          <w:rPr>
            <w:noProof/>
            <w:webHidden/>
          </w:rPr>
        </w:r>
        <w:r w:rsidR="003D7E5A">
          <w:rPr>
            <w:noProof/>
            <w:webHidden/>
          </w:rPr>
          <w:fldChar w:fldCharType="separate"/>
        </w:r>
        <w:r w:rsidR="003D7E5A">
          <w:rPr>
            <w:noProof/>
            <w:webHidden/>
          </w:rPr>
          <w:t>13</w:t>
        </w:r>
        <w:r w:rsidR="003D7E5A">
          <w:rPr>
            <w:noProof/>
            <w:webHidden/>
          </w:rPr>
          <w:fldChar w:fldCharType="end"/>
        </w:r>
      </w:hyperlink>
    </w:p>
    <w:p w14:paraId="403BD887" w14:textId="1B61F012" w:rsidR="003D7E5A" w:rsidRDefault="00000A55">
      <w:pPr>
        <w:pStyle w:val="Obsah1"/>
        <w:rPr>
          <w:rFonts w:asciiTheme="minorHAnsi" w:eastAsiaTheme="minorEastAsia" w:hAnsiTheme="minorHAnsi" w:cstheme="minorBidi"/>
          <w:noProof/>
          <w:sz w:val="22"/>
          <w:lang w:eastAsia="cs-CZ"/>
        </w:rPr>
      </w:pPr>
      <w:hyperlink w:anchor="_Toc518993375" w:history="1">
        <w:r w:rsidR="003D7E5A" w:rsidRPr="0028306F">
          <w:rPr>
            <w:rStyle w:val="Hypertextovodkaz"/>
            <w:noProof/>
          </w:rPr>
          <w:t>12</w:t>
        </w:r>
        <w:r w:rsidR="003D7E5A">
          <w:rPr>
            <w:rFonts w:asciiTheme="minorHAnsi" w:eastAsiaTheme="minorEastAsia" w:hAnsiTheme="minorHAnsi" w:cstheme="minorBidi"/>
            <w:noProof/>
            <w:sz w:val="22"/>
            <w:lang w:eastAsia="cs-CZ"/>
          </w:rPr>
          <w:tab/>
        </w:r>
        <w:r w:rsidR="003D7E5A" w:rsidRPr="0028306F">
          <w:rPr>
            <w:rStyle w:val="Hypertextovodkaz"/>
            <w:noProof/>
          </w:rPr>
          <w:t>Podání nabídek</w:t>
        </w:r>
        <w:r w:rsidR="003D7E5A">
          <w:rPr>
            <w:noProof/>
            <w:webHidden/>
          </w:rPr>
          <w:tab/>
        </w:r>
        <w:r w:rsidR="003D7E5A">
          <w:rPr>
            <w:noProof/>
            <w:webHidden/>
          </w:rPr>
          <w:fldChar w:fldCharType="begin"/>
        </w:r>
        <w:r w:rsidR="003D7E5A">
          <w:rPr>
            <w:noProof/>
            <w:webHidden/>
          </w:rPr>
          <w:instrText xml:space="preserve"> PAGEREF _Toc518993375 \h </w:instrText>
        </w:r>
        <w:r w:rsidR="003D7E5A">
          <w:rPr>
            <w:noProof/>
            <w:webHidden/>
          </w:rPr>
        </w:r>
        <w:r w:rsidR="003D7E5A">
          <w:rPr>
            <w:noProof/>
            <w:webHidden/>
          </w:rPr>
          <w:fldChar w:fldCharType="separate"/>
        </w:r>
        <w:r w:rsidR="003D7E5A">
          <w:rPr>
            <w:noProof/>
            <w:webHidden/>
          </w:rPr>
          <w:t>14</w:t>
        </w:r>
        <w:r w:rsidR="003D7E5A">
          <w:rPr>
            <w:noProof/>
            <w:webHidden/>
          </w:rPr>
          <w:fldChar w:fldCharType="end"/>
        </w:r>
      </w:hyperlink>
    </w:p>
    <w:p w14:paraId="52EE8863" w14:textId="1AB7309A" w:rsidR="003D7E5A" w:rsidRDefault="00000A55">
      <w:pPr>
        <w:pStyle w:val="Obsah1"/>
        <w:rPr>
          <w:rFonts w:asciiTheme="minorHAnsi" w:eastAsiaTheme="minorEastAsia" w:hAnsiTheme="minorHAnsi" w:cstheme="minorBidi"/>
          <w:noProof/>
          <w:sz w:val="22"/>
          <w:lang w:eastAsia="cs-CZ"/>
        </w:rPr>
      </w:pPr>
      <w:hyperlink w:anchor="_Toc518993376" w:history="1">
        <w:r w:rsidR="003D7E5A" w:rsidRPr="0028306F">
          <w:rPr>
            <w:rStyle w:val="Hypertextovodkaz"/>
            <w:noProof/>
          </w:rPr>
          <w:t>13</w:t>
        </w:r>
        <w:r w:rsidR="003D7E5A">
          <w:rPr>
            <w:rFonts w:asciiTheme="minorHAnsi" w:eastAsiaTheme="minorEastAsia" w:hAnsiTheme="minorHAnsi" w:cstheme="minorBidi"/>
            <w:noProof/>
            <w:sz w:val="22"/>
            <w:lang w:eastAsia="cs-CZ"/>
          </w:rPr>
          <w:tab/>
        </w:r>
        <w:r w:rsidR="003D7E5A" w:rsidRPr="0028306F">
          <w:rPr>
            <w:rStyle w:val="Hypertextovodkaz"/>
            <w:noProof/>
          </w:rPr>
          <w:t>Zadávací lhůta a požadavek na poskytnutí jistoty</w:t>
        </w:r>
        <w:r w:rsidR="003D7E5A">
          <w:rPr>
            <w:noProof/>
            <w:webHidden/>
          </w:rPr>
          <w:tab/>
        </w:r>
        <w:r w:rsidR="003D7E5A">
          <w:rPr>
            <w:noProof/>
            <w:webHidden/>
          </w:rPr>
          <w:fldChar w:fldCharType="begin"/>
        </w:r>
        <w:r w:rsidR="003D7E5A">
          <w:rPr>
            <w:noProof/>
            <w:webHidden/>
          </w:rPr>
          <w:instrText xml:space="preserve"> PAGEREF _Toc518993376 \h </w:instrText>
        </w:r>
        <w:r w:rsidR="003D7E5A">
          <w:rPr>
            <w:noProof/>
            <w:webHidden/>
          </w:rPr>
        </w:r>
        <w:r w:rsidR="003D7E5A">
          <w:rPr>
            <w:noProof/>
            <w:webHidden/>
          </w:rPr>
          <w:fldChar w:fldCharType="separate"/>
        </w:r>
        <w:r w:rsidR="003D7E5A">
          <w:rPr>
            <w:noProof/>
            <w:webHidden/>
          </w:rPr>
          <w:t>16</w:t>
        </w:r>
        <w:r w:rsidR="003D7E5A">
          <w:rPr>
            <w:noProof/>
            <w:webHidden/>
          </w:rPr>
          <w:fldChar w:fldCharType="end"/>
        </w:r>
      </w:hyperlink>
    </w:p>
    <w:p w14:paraId="23F31389" w14:textId="4555AE2C" w:rsidR="003D7E5A" w:rsidRDefault="00000A55">
      <w:pPr>
        <w:pStyle w:val="Obsah1"/>
        <w:rPr>
          <w:rFonts w:asciiTheme="minorHAnsi" w:eastAsiaTheme="minorEastAsia" w:hAnsiTheme="minorHAnsi" w:cstheme="minorBidi"/>
          <w:noProof/>
          <w:sz w:val="22"/>
          <w:lang w:eastAsia="cs-CZ"/>
        </w:rPr>
      </w:pPr>
      <w:hyperlink w:anchor="_Toc518993377" w:history="1">
        <w:r w:rsidR="003D7E5A" w:rsidRPr="0028306F">
          <w:rPr>
            <w:rStyle w:val="Hypertextovodkaz"/>
            <w:noProof/>
          </w:rPr>
          <w:t>14</w:t>
        </w:r>
        <w:r w:rsidR="003D7E5A">
          <w:rPr>
            <w:rFonts w:asciiTheme="minorHAnsi" w:eastAsiaTheme="minorEastAsia" w:hAnsiTheme="minorHAnsi" w:cstheme="minorBidi"/>
            <w:noProof/>
            <w:sz w:val="22"/>
            <w:lang w:eastAsia="cs-CZ"/>
          </w:rPr>
          <w:tab/>
        </w:r>
        <w:r w:rsidR="003D7E5A" w:rsidRPr="0028306F">
          <w:rPr>
            <w:rStyle w:val="Hypertextovodkaz"/>
            <w:noProof/>
          </w:rPr>
          <w:t>Způsob hodnocení nabídek</w:t>
        </w:r>
        <w:r w:rsidR="003D7E5A">
          <w:rPr>
            <w:noProof/>
            <w:webHidden/>
          </w:rPr>
          <w:tab/>
        </w:r>
        <w:r w:rsidR="003D7E5A">
          <w:rPr>
            <w:noProof/>
            <w:webHidden/>
          </w:rPr>
          <w:fldChar w:fldCharType="begin"/>
        </w:r>
        <w:r w:rsidR="003D7E5A">
          <w:rPr>
            <w:noProof/>
            <w:webHidden/>
          </w:rPr>
          <w:instrText xml:space="preserve"> PAGEREF _Toc518993377 \h </w:instrText>
        </w:r>
        <w:r w:rsidR="003D7E5A">
          <w:rPr>
            <w:noProof/>
            <w:webHidden/>
          </w:rPr>
        </w:r>
        <w:r w:rsidR="003D7E5A">
          <w:rPr>
            <w:noProof/>
            <w:webHidden/>
          </w:rPr>
          <w:fldChar w:fldCharType="separate"/>
        </w:r>
        <w:r w:rsidR="003D7E5A">
          <w:rPr>
            <w:noProof/>
            <w:webHidden/>
          </w:rPr>
          <w:t>16</w:t>
        </w:r>
        <w:r w:rsidR="003D7E5A">
          <w:rPr>
            <w:noProof/>
            <w:webHidden/>
          </w:rPr>
          <w:fldChar w:fldCharType="end"/>
        </w:r>
      </w:hyperlink>
    </w:p>
    <w:p w14:paraId="3F4132E1" w14:textId="10B03C9B" w:rsidR="003D7E5A" w:rsidRDefault="00000A55">
      <w:pPr>
        <w:pStyle w:val="Obsah1"/>
        <w:rPr>
          <w:rFonts w:asciiTheme="minorHAnsi" w:eastAsiaTheme="minorEastAsia" w:hAnsiTheme="minorHAnsi" w:cstheme="minorBidi"/>
          <w:noProof/>
          <w:sz w:val="22"/>
          <w:lang w:eastAsia="cs-CZ"/>
        </w:rPr>
      </w:pPr>
      <w:hyperlink w:anchor="_Toc518993378" w:history="1">
        <w:r w:rsidR="003D7E5A" w:rsidRPr="0028306F">
          <w:rPr>
            <w:rStyle w:val="Hypertextovodkaz"/>
            <w:noProof/>
          </w:rPr>
          <w:t>15</w:t>
        </w:r>
        <w:r w:rsidR="003D7E5A">
          <w:rPr>
            <w:rFonts w:asciiTheme="minorHAnsi" w:eastAsiaTheme="minorEastAsia" w:hAnsiTheme="minorHAnsi" w:cstheme="minorBidi"/>
            <w:noProof/>
            <w:sz w:val="22"/>
            <w:lang w:eastAsia="cs-CZ"/>
          </w:rPr>
          <w:tab/>
        </w:r>
        <w:r w:rsidR="003D7E5A" w:rsidRPr="0028306F">
          <w:rPr>
            <w:rStyle w:val="Hypertextovodkaz"/>
            <w:noProof/>
          </w:rPr>
          <w:t>Poskytování zadávací dokumentace</w:t>
        </w:r>
        <w:r w:rsidR="003D7E5A">
          <w:rPr>
            <w:noProof/>
            <w:webHidden/>
          </w:rPr>
          <w:tab/>
        </w:r>
        <w:r w:rsidR="003D7E5A">
          <w:rPr>
            <w:noProof/>
            <w:webHidden/>
          </w:rPr>
          <w:fldChar w:fldCharType="begin"/>
        </w:r>
        <w:r w:rsidR="003D7E5A">
          <w:rPr>
            <w:noProof/>
            <w:webHidden/>
          </w:rPr>
          <w:instrText xml:space="preserve"> PAGEREF _Toc518993378 \h </w:instrText>
        </w:r>
        <w:r w:rsidR="003D7E5A">
          <w:rPr>
            <w:noProof/>
            <w:webHidden/>
          </w:rPr>
        </w:r>
        <w:r w:rsidR="003D7E5A">
          <w:rPr>
            <w:noProof/>
            <w:webHidden/>
          </w:rPr>
          <w:fldChar w:fldCharType="separate"/>
        </w:r>
        <w:r w:rsidR="003D7E5A">
          <w:rPr>
            <w:noProof/>
            <w:webHidden/>
          </w:rPr>
          <w:t>23</w:t>
        </w:r>
        <w:r w:rsidR="003D7E5A">
          <w:rPr>
            <w:noProof/>
            <w:webHidden/>
          </w:rPr>
          <w:fldChar w:fldCharType="end"/>
        </w:r>
      </w:hyperlink>
    </w:p>
    <w:p w14:paraId="4349BFD9" w14:textId="7D6113C7" w:rsidR="003D7E5A" w:rsidRDefault="00000A55">
      <w:pPr>
        <w:pStyle w:val="Obsah1"/>
        <w:rPr>
          <w:rFonts w:asciiTheme="minorHAnsi" w:eastAsiaTheme="minorEastAsia" w:hAnsiTheme="minorHAnsi" w:cstheme="minorBidi"/>
          <w:noProof/>
          <w:sz w:val="22"/>
          <w:lang w:eastAsia="cs-CZ"/>
        </w:rPr>
      </w:pPr>
      <w:hyperlink w:anchor="_Toc518993379" w:history="1">
        <w:r w:rsidR="003D7E5A" w:rsidRPr="0028306F">
          <w:rPr>
            <w:rStyle w:val="Hypertextovodkaz"/>
            <w:noProof/>
          </w:rPr>
          <w:t>16</w:t>
        </w:r>
        <w:r w:rsidR="003D7E5A">
          <w:rPr>
            <w:rFonts w:asciiTheme="minorHAnsi" w:eastAsiaTheme="minorEastAsia" w:hAnsiTheme="minorHAnsi" w:cstheme="minorBidi"/>
            <w:noProof/>
            <w:sz w:val="22"/>
            <w:lang w:eastAsia="cs-CZ"/>
          </w:rPr>
          <w:tab/>
        </w:r>
        <w:r w:rsidR="003D7E5A" w:rsidRPr="0028306F">
          <w:rPr>
            <w:rStyle w:val="Hypertextovodkaz"/>
            <w:noProof/>
          </w:rPr>
          <w:t>Přílohy</w:t>
        </w:r>
        <w:r w:rsidR="003D7E5A">
          <w:rPr>
            <w:noProof/>
            <w:webHidden/>
          </w:rPr>
          <w:tab/>
        </w:r>
        <w:r w:rsidR="003D7E5A">
          <w:rPr>
            <w:noProof/>
            <w:webHidden/>
          </w:rPr>
          <w:fldChar w:fldCharType="begin"/>
        </w:r>
        <w:r w:rsidR="003D7E5A">
          <w:rPr>
            <w:noProof/>
            <w:webHidden/>
          </w:rPr>
          <w:instrText xml:space="preserve"> PAGEREF _Toc518993379 \h </w:instrText>
        </w:r>
        <w:r w:rsidR="003D7E5A">
          <w:rPr>
            <w:noProof/>
            <w:webHidden/>
          </w:rPr>
        </w:r>
        <w:r w:rsidR="003D7E5A">
          <w:rPr>
            <w:noProof/>
            <w:webHidden/>
          </w:rPr>
          <w:fldChar w:fldCharType="separate"/>
        </w:r>
        <w:r w:rsidR="003D7E5A">
          <w:rPr>
            <w:noProof/>
            <w:webHidden/>
          </w:rPr>
          <w:t>23</w:t>
        </w:r>
        <w:r w:rsidR="003D7E5A">
          <w:rPr>
            <w:noProof/>
            <w:webHidden/>
          </w:rPr>
          <w:fldChar w:fldCharType="end"/>
        </w:r>
      </w:hyperlink>
    </w:p>
    <w:p w14:paraId="302EF25A" w14:textId="77777777" w:rsidR="008F25E7" w:rsidRDefault="00E700FA" w:rsidP="00D920B9">
      <w:pPr>
        <w:pStyle w:val="Nadpis1"/>
        <w:numPr>
          <w:ilvl w:val="0"/>
          <w:numId w:val="0"/>
        </w:numPr>
        <w:ind w:left="567"/>
        <w:rPr>
          <w:sz w:val="24"/>
          <w:szCs w:val="28"/>
        </w:rPr>
      </w:pPr>
      <w:r>
        <w:fldChar w:fldCharType="end"/>
      </w:r>
      <w:r w:rsidR="008F25E7">
        <w:br w:type="page"/>
      </w:r>
    </w:p>
    <w:p w14:paraId="14142B68" w14:textId="77777777" w:rsidR="001271EC" w:rsidRPr="00BC64E8" w:rsidRDefault="005C32E7" w:rsidP="00D920B9">
      <w:pPr>
        <w:pStyle w:val="Nadpis1"/>
      </w:pPr>
      <w:bookmarkStart w:id="1" w:name="_Toc518993364"/>
      <w:bookmarkStart w:id="2" w:name="_Toc448309248"/>
      <w:r>
        <w:lastRenderedPageBreak/>
        <w:t xml:space="preserve">Identifikační údaje zadavatele </w:t>
      </w:r>
      <w:r w:rsidR="002F701E">
        <w:t xml:space="preserve">a </w:t>
      </w:r>
      <w:r>
        <w:t>další informace</w:t>
      </w:r>
      <w:bookmarkEnd w:id="1"/>
    </w:p>
    <w:p w14:paraId="64D1FDE9" w14:textId="77777777" w:rsidR="001271EC" w:rsidRDefault="005C32E7" w:rsidP="008B2261">
      <w:pPr>
        <w:pStyle w:val="Nadpis2"/>
      </w:pPr>
      <w:r w:rsidRPr="008B2261">
        <w:t>Identifikace</w:t>
      </w:r>
      <w:r>
        <w:t xml:space="preserve"> zadavatele</w:t>
      </w:r>
    </w:p>
    <w:p w14:paraId="6706B845" w14:textId="77777777" w:rsidR="005C32E7" w:rsidRDefault="005C32E7" w:rsidP="005C32E7">
      <w:r>
        <w:t xml:space="preserve">Název zadavatele: </w:t>
      </w:r>
      <w:r>
        <w:tab/>
        <w:t>Státní pokladna Centrum sdílených služeb, s. p.</w:t>
      </w:r>
    </w:p>
    <w:p w14:paraId="07D82D19" w14:textId="77777777" w:rsidR="005C32E7" w:rsidRDefault="005C32E7" w:rsidP="005C32E7">
      <w:r>
        <w:t>Sídlo:</w:t>
      </w:r>
      <w:r>
        <w:tab/>
      </w:r>
      <w:r>
        <w:tab/>
      </w:r>
      <w:r>
        <w:tab/>
        <w:t>Na Vápence 915/14, 130 00 Praha 3</w:t>
      </w:r>
    </w:p>
    <w:p w14:paraId="0B46DF7E" w14:textId="77777777" w:rsidR="005C32E7" w:rsidRPr="005C32E7" w:rsidRDefault="005C32E7" w:rsidP="005C32E7">
      <w:r>
        <w:t>IČO:</w:t>
      </w:r>
      <w:r>
        <w:tab/>
      </w:r>
      <w:r>
        <w:tab/>
      </w:r>
      <w:r>
        <w:tab/>
        <w:t>03630919</w:t>
      </w:r>
    </w:p>
    <w:p w14:paraId="38F89C39" w14:textId="77777777" w:rsidR="001271EC" w:rsidRPr="00BC64E8" w:rsidRDefault="001271EC" w:rsidP="008B2261">
      <w:pPr>
        <w:pStyle w:val="Nadpis2"/>
      </w:pPr>
      <w:r w:rsidRPr="00BC64E8">
        <w:t xml:space="preserve">Účel zadávací </w:t>
      </w:r>
      <w:r w:rsidRPr="001271EC">
        <w:t>dokumentace</w:t>
      </w:r>
    </w:p>
    <w:p w14:paraId="348DFA12" w14:textId="77777777" w:rsidR="001271EC" w:rsidRDefault="001271EC" w:rsidP="001271EC">
      <w:pPr>
        <w:rPr>
          <w:szCs w:val="18"/>
        </w:rPr>
      </w:pPr>
      <w:r>
        <w:t>Zadávací dokumentace je vypracována jako podklad pro podání</w:t>
      </w:r>
      <w:r w:rsidR="005C32E7">
        <w:t xml:space="preserve"> žádosti o účast</w:t>
      </w:r>
      <w:r w:rsidR="00E21728">
        <w:t>, předběžných nabídek a nabídek</w:t>
      </w:r>
      <w:r>
        <w:t xml:space="preserve"> dodavatelů </w:t>
      </w:r>
      <w:r w:rsidRPr="002F6615">
        <w:t xml:space="preserve">v rámci </w:t>
      </w:r>
      <w:r w:rsidR="005C32E7">
        <w:t>jednacího řízení s uveřejněním</w:t>
      </w:r>
      <w:r w:rsidRPr="002F6615">
        <w:t xml:space="preserve"> </w:t>
      </w:r>
      <w:r>
        <w:t xml:space="preserve">na </w:t>
      </w:r>
      <w:r w:rsidRPr="00727B66">
        <w:t>nadlimitní</w:t>
      </w:r>
      <w:r>
        <w:t xml:space="preserve"> veřejnou </w:t>
      </w:r>
      <w:r w:rsidRPr="00727B66">
        <w:t xml:space="preserve">zakázku na </w:t>
      </w:r>
      <w:r w:rsidR="00E21728">
        <w:t>služby</w:t>
      </w:r>
      <w:r w:rsidRPr="00727B66">
        <w:t>. Práva, povinnosti či podmínky v této dokumentaci neuvedené se řídí zákonem.</w:t>
      </w:r>
      <w:r>
        <w:t xml:space="preserve"> </w:t>
      </w:r>
      <w:r>
        <w:rPr>
          <w:szCs w:val="18"/>
        </w:rPr>
        <w:t>Po</w:t>
      </w:r>
      <w:r w:rsidR="00F02A2E">
        <w:rPr>
          <w:szCs w:val="18"/>
        </w:rPr>
        <w:t xml:space="preserve">dáním </w:t>
      </w:r>
      <w:r w:rsidR="00E27970">
        <w:rPr>
          <w:szCs w:val="18"/>
        </w:rPr>
        <w:t>nabídky</w:t>
      </w:r>
      <w:r>
        <w:rPr>
          <w:szCs w:val="18"/>
        </w:rPr>
        <w:t xml:space="preserve"> přijímá dodavatel zadávací podmínky, včetně všech jejich příloh a případných dodatků k těmto zadávacím podmínkám. Předpokládá se, že dodavatel před podáním nabídky pečlivě prostuduje všechny pokyny, formuláře, termíny a specifikace obsažené v zadávacích podmínkách a bude se jimi řídit. </w:t>
      </w:r>
    </w:p>
    <w:bookmarkEnd w:id="2"/>
    <w:p w14:paraId="45BF4354" w14:textId="77777777" w:rsidR="005C32E7" w:rsidRDefault="00316BC0" w:rsidP="008B2261">
      <w:pPr>
        <w:pStyle w:val="Nadpis2"/>
      </w:pPr>
      <w:r>
        <w:t>Kontaktní osoba zadavatele</w:t>
      </w:r>
    </w:p>
    <w:p w14:paraId="5586CF99" w14:textId="77777777" w:rsidR="00E27970" w:rsidRPr="00316BC0" w:rsidRDefault="00E27970" w:rsidP="00E27970">
      <w:pPr>
        <w:pStyle w:val="Styl1"/>
      </w:pPr>
      <w:r>
        <w:rPr>
          <w:szCs w:val="18"/>
        </w:rPr>
        <w:t xml:space="preserve">Kontaktní osobou ve věcech souvisejících s tímto zadávacím řízením je MT </w:t>
      </w:r>
      <w:proofErr w:type="spellStart"/>
      <w:r>
        <w:rPr>
          <w:szCs w:val="18"/>
        </w:rPr>
        <w:t>Legal</w:t>
      </w:r>
      <w:proofErr w:type="spellEnd"/>
      <w:r>
        <w:rPr>
          <w:szCs w:val="18"/>
        </w:rPr>
        <w:t xml:space="preserve"> s.r.o., advokátní kancelář, Jugoslávská 620/29, 120 00 Praha 2, e-mail: </w:t>
      </w:r>
      <w:hyperlink r:id="rId11" w:history="1">
        <w:r w:rsidRPr="00793D52">
          <w:rPr>
            <w:rStyle w:val="Hypertextovodkaz"/>
            <w:szCs w:val="18"/>
          </w:rPr>
          <w:t>vz</w:t>
        </w:r>
        <w:r w:rsidRPr="00793D52">
          <w:rPr>
            <w:rStyle w:val="Hypertextovodkaz"/>
            <w:szCs w:val="18"/>
            <w:lang w:val="en-US"/>
          </w:rPr>
          <w:t>@</w:t>
        </w:r>
        <w:r w:rsidRPr="00793D52">
          <w:rPr>
            <w:rStyle w:val="Hypertextovodkaz"/>
            <w:szCs w:val="18"/>
          </w:rPr>
          <w:t>mt-legal.com</w:t>
        </w:r>
      </w:hyperlink>
      <w:r>
        <w:rPr>
          <w:szCs w:val="18"/>
        </w:rPr>
        <w:t xml:space="preserve">. Kontaktní osoba zajišťuje veškerou komunikaci zadavatele s dodavateli (tím není dotčeno oprávnění statutárního orgánu či jiné pověřené osoby zadavatele) a je v souladu s § 43 ZZVZ pověřena výkonem zadavatelských činností v tomto zadávacím řízení, v maximálně přípustném rozsahu vymezeném zákonem, a to včetně přijímání případných námitek či jiných podkladů a informací dodavatelů. </w:t>
      </w:r>
    </w:p>
    <w:p w14:paraId="2FD6F182" w14:textId="77777777" w:rsidR="00575A85" w:rsidRDefault="00316BC0" w:rsidP="008B2261">
      <w:pPr>
        <w:pStyle w:val="Nadpis2"/>
      </w:pPr>
      <w:r>
        <w:t>Označení osoby, která zpracovala část zadávací dokumentace</w:t>
      </w:r>
    </w:p>
    <w:p w14:paraId="63FBC24B" w14:textId="77777777" w:rsidR="00316BC0" w:rsidRDefault="00316BC0" w:rsidP="00316BC0">
      <w:pPr>
        <w:spacing w:before="120" w:after="200"/>
        <w:rPr>
          <w:szCs w:val="18"/>
        </w:rPr>
      </w:pPr>
      <w:r>
        <w:rPr>
          <w:szCs w:val="18"/>
        </w:rPr>
        <w:t>Zadavatel uvádí, že na vypracování níže uvedených částí zadávací dokumentace se podílela osoba odlišná od zadavatele:</w:t>
      </w:r>
    </w:p>
    <w:tbl>
      <w:tblPr>
        <w:tblStyle w:val="Mkatabulky"/>
        <w:tblW w:w="0" w:type="auto"/>
        <w:tblLook w:val="04A0" w:firstRow="1" w:lastRow="0" w:firstColumn="1" w:lastColumn="0" w:noHBand="0" w:noVBand="1"/>
      </w:tblPr>
      <w:tblGrid>
        <w:gridCol w:w="3187"/>
        <w:gridCol w:w="5873"/>
      </w:tblGrid>
      <w:tr w:rsidR="00316BC0" w:rsidRPr="008B2261" w14:paraId="3C5417F6" w14:textId="77777777" w:rsidTr="008B2261">
        <w:tc>
          <w:tcPr>
            <w:tcW w:w="3227" w:type="dxa"/>
            <w:shd w:val="clear" w:color="auto" w:fill="D9D9D9" w:themeFill="background1" w:themeFillShade="D9"/>
          </w:tcPr>
          <w:p w14:paraId="4C59AEAE" w14:textId="77777777" w:rsidR="00316BC0" w:rsidRPr="008B2261" w:rsidRDefault="00316BC0" w:rsidP="00D920B9">
            <w:pPr>
              <w:spacing w:before="120" w:after="200" w:line="240" w:lineRule="auto"/>
              <w:rPr>
                <w:b/>
                <w:szCs w:val="18"/>
              </w:rPr>
            </w:pPr>
            <w:r w:rsidRPr="008B2261">
              <w:rPr>
                <w:b/>
                <w:szCs w:val="18"/>
              </w:rPr>
              <w:t>Část zadávací dokumentace</w:t>
            </w:r>
          </w:p>
        </w:tc>
        <w:tc>
          <w:tcPr>
            <w:tcW w:w="5985" w:type="dxa"/>
            <w:shd w:val="clear" w:color="auto" w:fill="D9D9D9" w:themeFill="background1" w:themeFillShade="D9"/>
          </w:tcPr>
          <w:p w14:paraId="278F3795" w14:textId="77777777" w:rsidR="00316BC0" w:rsidRPr="008B2261" w:rsidRDefault="00316BC0" w:rsidP="00D920B9">
            <w:pPr>
              <w:spacing w:before="120" w:after="200" w:line="240" w:lineRule="auto"/>
              <w:rPr>
                <w:b/>
                <w:szCs w:val="18"/>
              </w:rPr>
            </w:pPr>
            <w:r w:rsidRPr="008B2261">
              <w:rPr>
                <w:b/>
                <w:szCs w:val="18"/>
              </w:rPr>
              <w:t>Označení osoby</w:t>
            </w:r>
          </w:p>
        </w:tc>
      </w:tr>
      <w:tr w:rsidR="00316BC0" w14:paraId="24FC3ACB" w14:textId="77777777" w:rsidTr="008B2261">
        <w:tc>
          <w:tcPr>
            <w:tcW w:w="3227" w:type="dxa"/>
          </w:tcPr>
          <w:p w14:paraId="01280120" w14:textId="77777777" w:rsidR="00316BC0" w:rsidRDefault="00316BC0" w:rsidP="008B2261">
            <w:pPr>
              <w:spacing w:before="60" w:after="60" w:line="240" w:lineRule="auto"/>
              <w:rPr>
                <w:szCs w:val="18"/>
              </w:rPr>
            </w:pPr>
            <w:r>
              <w:rPr>
                <w:szCs w:val="18"/>
              </w:rPr>
              <w:t>Příloha č. 1 Nefunkční požadavky</w:t>
            </w:r>
          </w:p>
        </w:tc>
        <w:tc>
          <w:tcPr>
            <w:tcW w:w="5985" w:type="dxa"/>
          </w:tcPr>
          <w:p w14:paraId="76BFEA69" w14:textId="77777777" w:rsidR="00316BC0" w:rsidRDefault="007042C8" w:rsidP="008B2261">
            <w:pPr>
              <w:spacing w:before="60" w:after="60" w:line="240" w:lineRule="auto"/>
            </w:pPr>
            <w:r>
              <w:t xml:space="preserve">Ministerstvo financí ČR, IČO: </w:t>
            </w:r>
            <w:r w:rsidRPr="007042C8">
              <w:t>00006947</w:t>
            </w:r>
            <w:r>
              <w:t>, se sídlem Praha 1, Letenská 15</w:t>
            </w:r>
          </w:p>
          <w:p w14:paraId="3B90AA6B" w14:textId="77777777" w:rsidR="00F879F4" w:rsidRDefault="00F879F4" w:rsidP="008B2261">
            <w:pPr>
              <w:spacing w:before="60" w:after="60" w:line="240" w:lineRule="auto"/>
            </w:pPr>
            <w:proofErr w:type="spellStart"/>
            <w:r>
              <w:t>Consulting</w:t>
            </w:r>
            <w:proofErr w:type="spellEnd"/>
            <w:r>
              <w:t xml:space="preserve"> AR s.r.o., </w:t>
            </w:r>
            <w:r w:rsidRPr="00F879F4">
              <w:t>IČ</w:t>
            </w:r>
            <w:r>
              <w:t>O</w:t>
            </w:r>
            <w:r w:rsidRPr="00F879F4">
              <w:t>: 241 73</w:t>
            </w:r>
            <w:r>
              <w:t> </w:t>
            </w:r>
            <w:r w:rsidRPr="00F879F4">
              <w:t>860</w:t>
            </w:r>
            <w:r>
              <w:t>, se sídlem P</w:t>
            </w:r>
            <w:r w:rsidRPr="00F879F4">
              <w:t>raha 3 - Žižkov, Sudoměřská 1618/40, PSČ 13000</w:t>
            </w:r>
          </w:p>
          <w:p w14:paraId="37E69C05" w14:textId="77777777" w:rsidR="00F879F4" w:rsidRPr="00407590" w:rsidRDefault="00F879F4" w:rsidP="008B2261">
            <w:pPr>
              <w:spacing w:before="60" w:after="60" w:line="240" w:lineRule="auto"/>
            </w:pPr>
            <w:r>
              <w:t xml:space="preserve">Ing. Jiří Langr, </w:t>
            </w:r>
            <w:r w:rsidRPr="00F879F4">
              <w:t>IČ</w:t>
            </w:r>
            <w:r>
              <w:t>O</w:t>
            </w:r>
            <w:r w:rsidRPr="00F879F4">
              <w:t>: 656 82</w:t>
            </w:r>
            <w:r>
              <w:t> </w:t>
            </w:r>
            <w:r w:rsidRPr="00F879F4">
              <w:t>246</w:t>
            </w:r>
            <w:r>
              <w:t>, místem podnikání Řetůvka 82</w:t>
            </w:r>
          </w:p>
        </w:tc>
      </w:tr>
      <w:tr w:rsidR="00316BC0" w14:paraId="5C53EC1A" w14:textId="77777777" w:rsidTr="008B2261">
        <w:tc>
          <w:tcPr>
            <w:tcW w:w="3227" w:type="dxa"/>
          </w:tcPr>
          <w:p w14:paraId="7B684274" w14:textId="77777777" w:rsidR="00316BC0" w:rsidRDefault="005316E4" w:rsidP="008B2261">
            <w:pPr>
              <w:spacing w:before="60" w:after="60" w:line="240" w:lineRule="auto"/>
              <w:rPr>
                <w:szCs w:val="18"/>
              </w:rPr>
            </w:pPr>
            <w:r>
              <w:rPr>
                <w:szCs w:val="18"/>
              </w:rPr>
              <w:t>Příloha č. 2</w:t>
            </w:r>
            <w:r w:rsidR="00316BC0">
              <w:rPr>
                <w:szCs w:val="18"/>
              </w:rPr>
              <w:t xml:space="preserve"> Funkční požadavky</w:t>
            </w:r>
          </w:p>
        </w:tc>
        <w:tc>
          <w:tcPr>
            <w:tcW w:w="5985" w:type="dxa"/>
          </w:tcPr>
          <w:p w14:paraId="69CA4BA2" w14:textId="77777777" w:rsidR="00316BC0" w:rsidRDefault="007042C8" w:rsidP="008B2261">
            <w:pPr>
              <w:spacing w:before="60" w:after="60" w:line="240" w:lineRule="auto"/>
            </w:pPr>
            <w:r>
              <w:t xml:space="preserve">Ministerstvo financí ČR, IČO: </w:t>
            </w:r>
            <w:r w:rsidRPr="007042C8">
              <w:t>00006947</w:t>
            </w:r>
            <w:r>
              <w:t>, se sídlem Praha 1, Letenská 15</w:t>
            </w:r>
          </w:p>
          <w:p w14:paraId="10C46A7C" w14:textId="77777777" w:rsidR="00F879F4" w:rsidRDefault="00F879F4" w:rsidP="008B2261">
            <w:pPr>
              <w:spacing w:before="60" w:after="60" w:line="240" w:lineRule="auto"/>
            </w:pPr>
            <w:proofErr w:type="spellStart"/>
            <w:r w:rsidRPr="00F879F4">
              <w:t>Consulting</w:t>
            </w:r>
            <w:proofErr w:type="spellEnd"/>
            <w:r w:rsidRPr="00F879F4">
              <w:t xml:space="preserve"> AR s.r.o., IČO: 241 73 860, se sídlem Praha 3 - Žižkov, Sudoměřská 1618/40, PSČ 13000</w:t>
            </w:r>
          </w:p>
          <w:p w14:paraId="5A35C859" w14:textId="77777777" w:rsidR="00F879F4" w:rsidRPr="00407590" w:rsidRDefault="00F879F4" w:rsidP="008B2261">
            <w:pPr>
              <w:spacing w:before="60" w:after="60" w:line="240" w:lineRule="auto"/>
            </w:pPr>
            <w:r w:rsidRPr="00F879F4">
              <w:t>Ing. Jiří Langr, IČO: 656 82 246, místem podnikání Řetůvka 82</w:t>
            </w:r>
          </w:p>
        </w:tc>
      </w:tr>
    </w:tbl>
    <w:p w14:paraId="1A957F42" w14:textId="77777777" w:rsidR="00316BC0" w:rsidRPr="00555364" w:rsidRDefault="00316BC0" w:rsidP="00575A85">
      <w:pPr>
        <w:pStyle w:val="Styl1"/>
        <w:rPr>
          <w:szCs w:val="18"/>
          <w:highlight w:val="cyan"/>
        </w:rPr>
      </w:pPr>
    </w:p>
    <w:p w14:paraId="743FCA56" w14:textId="77777777" w:rsidR="00A054A3" w:rsidRPr="00D920B9" w:rsidRDefault="00A054A3" w:rsidP="00D920B9">
      <w:pPr>
        <w:pStyle w:val="Nadpis1"/>
      </w:pPr>
      <w:bookmarkStart w:id="3" w:name="_Toc518993365"/>
      <w:r w:rsidRPr="00D920B9">
        <w:lastRenderedPageBreak/>
        <w:t xml:space="preserve">Předmět </w:t>
      </w:r>
      <w:r w:rsidR="008C7E9B" w:rsidRPr="00D920B9">
        <w:t xml:space="preserve">plnění </w:t>
      </w:r>
      <w:r w:rsidRPr="00D920B9">
        <w:t>veřejné zakázky</w:t>
      </w:r>
      <w:bookmarkEnd w:id="3"/>
    </w:p>
    <w:p w14:paraId="4E422A65" w14:textId="77777777" w:rsidR="00F43941" w:rsidRPr="00194168" w:rsidRDefault="00F43941" w:rsidP="008B2261">
      <w:pPr>
        <w:pStyle w:val="Nadpis2"/>
      </w:pPr>
      <w:r>
        <w:t xml:space="preserve">Předmět </w:t>
      </w:r>
      <w:r w:rsidRPr="002B3E10">
        <w:t>veřejné</w:t>
      </w:r>
      <w:r>
        <w:t xml:space="preserve"> zakázky</w:t>
      </w:r>
    </w:p>
    <w:p w14:paraId="5B6146EC" w14:textId="77777777" w:rsidR="00575A85" w:rsidRDefault="00575A85" w:rsidP="00221B3E">
      <w:pPr>
        <w:pStyle w:val="Styl1"/>
        <w:spacing w:after="120"/>
        <w:rPr>
          <w:szCs w:val="18"/>
        </w:rPr>
      </w:pPr>
      <w:r>
        <w:rPr>
          <w:szCs w:val="18"/>
        </w:rPr>
        <w:t>P</w:t>
      </w:r>
      <w:r w:rsidRPr="00575A85">
        <w:rPr>
          <w:szCs w:val="18"/>
        </w:rPr>
        <w:t xml:space="preserve">ředmětem </w:t>
      </w:r>
      <w:r w:rsidR="00146F2D">
        <w:rPr>
          <w:szCs w:val="18"/>
        </w:rPr>
        <w:t>v</w:t>
      </w:r>
      <w:r w:rsidRPr="00575A85">
        <w:rPr>
          <w:szCs w:val="18"/>
        </w:rPr>
        <w:t xml:space="preserve">eřejné zakázky je </w:t>
      </w:r>
      <w:r w:rsidR="004D5E1E" w:rsidRPr="004D5E1E">
        <w:rPr>
          <w:szCs w:val="18"/>
        </w:rPr>
        <w:t>pořízení licencí, provedení</w:t>
      </w:r>
      <w:r w:rsidR="004D5E1E">
        <w:rPr>
          <w:szCs w:val="18"/>
        </w:rPr>
        <w:t xml:space="preserve"> </w:t>
      </w:r>
      <w:proofErr w:type="spellStart"/>
      <w:r w:rsidR="004D5E1E" w:rsidRPr="004D5E1E">
        <w:rPr>
          <w:szCs w:val="18"/>
        </w:rPr>
        <w:t>předimplementační</w:t>
      </w:r>
      <w:proofErr w:type="spellEnd"/>
      <w:r w:rsidR="00CA16E8">
        <w:rPr>
          <w:szCs w:val="18"/>
        </w:rPr>
        <w:t xml:space="preserve"> analýzy a</w:t>
      </w:r>
      <w:r w:rsidR="00D920B9">
        <w:rPr>
          <w:szCs w:val="18"/>
        </w:rPr>
        <w:t> </w:t>
      </w:r>
      <w:r w:rsidR="00CA16E8">
        <w:rPr>
          <w:szCs w:val="18"/>
        </w:rPr>
        <w:t>implementace</w:t>
      </w:r>
      <w:r w:rsidR="004D5E1E" w:rsidRPr="004D5E1E">
        <w:rPr>
          <w:szCs w:val="18"/>
        </w:rPr>
        <w:t xml:space="preserve"> resortního personálního informačního systému (</w:t>
      </w:r>
      <w:r w:rsidR="00CA16E8">
        <w:rPr>
          <w:szCs w:val="18"/>
        </w:rPr>
        <w:t>dále jen „</w:t>
      </w:r>
      <w:r w:rsidR="004D5E1E" w:rsidRPr="00E27970">
        <w:rPr>
          <w:b/>
          <w:szCs w:val="18"/>
        </w:rPr>
        <w:t>RPIS</w:t>
      </w:r>
      <w:r w:rsidR="00CA16E8">
        <w:rPr>
          <w:szCs w:val="18"/>
        </w:rPr>
        <w:t>“</w:t>
      </w:r>
      <w:r w:rsidR="004D5E1E" w:rsidRPr="004D5E1E">
        <w:rPr>
          <w:szCs w:val="18"/>
        </w:rPr>
        <w:t>),</w:t>
      </w:r>
      <w:r w:rsidR="004D5E1E">
        <w:rPr>
          <w:szCs w:val="18"/>
        </w:rPr>
        <w:t xml:space="preserve"> </w:t>
      </w:r>
      <w:r w:rsidR="00534530">
        <w:rPr>
          <w:szCs w:val="18"/>
        </w:rPr>
        <w:t>přenos dat ze</w:t>
      </w:r>
      <w:r w:rsidR="00D920B9">
        <w:rPr>
          <w:szCs w:val="18"/>
        </w:rPr>
        <w:t> </w:t>
      </w:r>
      <w:r w:rsidR="00534530">
        <w:rPr>
          <w:szCs w:val="18"/>
        </w:rPr>
        <w:t xml:space="preserve">stávajících systémů, </w:t>
      </w:r>
      <w:r w:rsidR="00FB4F1D">
        <w:rPr>
          <w:szCs w:val="18"/>
        </w:rPr>
        <w:t>školení</w:t>
      </w:r>
      <w:r w:rsidR="00534530">
        <w:rPr>
          <w:szCs w:val="18"/>
        </w:rPr>
        <w:t xml:space="preserve">, </w:t>
      </w:r>
      <w:r w:rsidR="004D5E1E" w:rsidRPr="004D5E1E">
        <w:rPr>
          <w:szCs w:val="18"/>
        </w:rPr>
        <w:t>zajištění softwarové údržby</w:t>
      </w:r>
      <w:r w:rsidR="002F701E">
        <w:rPr>
          <w:szCs w:val="18"/>
        </w:rPr>
        <w:t xml:space="preserve"> RPIS a </w:t>
      </w:r>
      <w:r w:rsidR="002F701E" w:rsidRPr="004D5E1E">
        <w:rPr>
          <w:szCs w:val="18"/>
        </w:rPr>
        <w:t>jeho</w:t>
      </w:r>
      <w:r w:rsidR="004D5E1E" w:rsidRPr="004D5E1E">
        <w:rPr>
          <w:szCs w:val="18"/>
        </w:rPr>
        <w:t xml:space="preserve"> podpory 3. úrovně a</w:t>
      </w:r>
      <w:r w:rsidR="00D920B9">
        <w:rPr>
          <w:szCs w:val="18"/>
        </w:rPr>
        <w:t> </w:t>
      </w:r>
      <w:r w:rsidR="004D5E1E" w:rsidRPr="004D5E1E">
        <w:rPr>
          <w:szCs w:val="18"/>
        </w:rPr>
        <w:t>technického rozvoje</w:t>
      </w:r>
      <w:r w:rsidR="004D5E1E">
        <w:rPr>
          <w:szCs w:val="18"/>
        </w:rPr>
        <w:t>.</w:t>
      </w:r>
    </w:p>
    <w:p w14:paraId="3DEAAA98" w14:textId="77777777" w:rsidR="00316BC0" w:rsidRDefault="00316BC0" w:rsidP="00221B3E">
      <w:pPr>
        <w:pStyle w:val="Styl1"/>
        <w:spacing w:after="120"/>
        <w:rPr>
          <w:szCs w:val="18"/>
        </w:rPr>
      </w:pPr>
      <w:r w:rsidRPr="00316BC0">
        <w:rPr>
          <w:szCs w:val="18"/>
        </w:rPr>
        <w:t xml:space="preserve">Podrobné vymezení předmětu veřejné zakázky, včetně </w:t>
      </w:r>
      <w:r>
        <w:rPr>
          <w:szCs w:val="18"/>
        </w:rPr>
        <w:t>funkčních a nefunkčních požadavků na</w:t>
      </w:r>
      <w:r w:rsidR="00D920B9">
        <w:rPr>
          <w:szCs w:val="18"/>
        </w:rPr>
        <w:t> </w:t>
      </w:r>
      <w:r>
        <w:rPr>
          <w:szCs w:val="18"/>
        </w:rPr>
        <w:t>RPIS</w:t>
      </w:r>
      <w:r w:rsidR="007202A5">
        <w:rPr>
          <w:szCs w:val="18"/>
        </w:rPr>
        <w:t>,</w:t>
      </w:r>
      <w:r>
        <w:rPr>
          <w:szCs w:val="18"/>
        </w:rPr>
        <w:t xml:space="preserve"> je uvedeno v příloze č. 1 a 2 zadávací dokumentace.</w:t>
      </w:r>
    </w:p>
    <w:p w14:paraId="6E9F6168" w14:textId="77777777" w:rsidR="00DA1049" w:rsidRDefault="00DA1049" w:rsidP="00221B3E">
      <w:pPr>
        <w:pStyle w:val="Styl1"/>
        <w:spacing w:after="120"/>
        <w:rPr>
          <w:szCs w:val="18"/>
        </w:rPr>
      </w:pPr>
      <w:r w:rsidRPr="00221B3E">
        <w:rPr>
          <w:b/>
          <w:szCs w:val="18"/>
        </w:rPr>
        <w:t xml:space="preserve">RPIS budou využívat </w:t>
      </w:r>
      <w:r w:rsidR="00735415" w:rsidRPr="00221B3E">
        <w:rPr>
          <w:b/>
          <w:szCs w:val="18"/>
        </w:rPr>
        <w:t>níže uvedené</w:t>
      </w:r>
      <w:r w:rsidRPr="00221B3E">
        <w:rPr>
          <w:b/>
          <w:szCs w:val="18"/>
        </w:rPr>
        <w:t xml:space="preserve"> organizační složky státu (</w:t>
      </w:r>
      <w:r w:rsidR="00735415" w:rsidRPr="00221B3E">
        <w:rPr>
          <w:b/>
          <w:szCs w:val="18"/>
        </w:rPr>
        <w:t>dále je</w:t>
      </w:r>
      <w:r w:rsidR="00A46007" w:rsidRPr="00221B3E">
        <w:rPr>
          <w:b/>
          <w:szCs w:val="18"/>
        </w:rPr>
        <w:t>n</w:t>
      </w:r>
      <w:r w:rsidR="00735415" w:rsidRPr="00221B3E">
        <w:rPr>
          <w:b/>
          <w:szCs w:val="18"/>
        </w:rPr>
        <w:t xml:space="preserve"> „</w:t>
      </w:r>
      <w:r w:rsidRPr="00221B3E">
        <w:rPr>
          <w:b/>
          <w:szCs w:val="18"/>
        </w:rPr>
        <w:t>OSS</w:t>
      </w:r>
      <w:r w:rsidR="00735415" w:rsidRPr="00221B3E">
        <w:rPr>
          <w:b/>
          <w:szCs w:val="18"/>
        </w:rPr>
        <w:t>“</w:t>
      </w:r>
      <w:r w:rsidRPr="00221B3E">
        <w:rPr>
          <w:b/>
          <w:szCs w:val="18"/>
        </w:rPr>
        <w:t xml:space="preserve">) v rámci rezortu </w:t>
      </w:r>
      <w:r w:rsidR="002F701E">
        <w:rPr>
          <w:b/>
          <w:szCs w:val="18"/>
        </w:rPr>
        <w:t>M</w:t>
      </w:r>
      <w:r w:rsidR="002F701E" w:rsidRPr="00221B3E">
        <w:rPr>
          <w:b/>
          <w:szCs w:val="18"/>
        </w:rPr>
        <w:t xml:space="preserve">inisterstva </w:t>
      </w:r>
      <w:r w:rsidRPr="00221B3E">
        <w:rPr>
          <w:b/>
          <w:szCs w:val="18"/>
        </w:rPr>
        <w:t>financí ČR</w:t>
      </w:r>
      <w:r>
        <w:rPr>
          <w:szCs w:val="18"/>
        </w:rPr>
        <w:t>:</w:t>
      </w:r>
    </w:p>
    <w:p w14:paraId="7368CAF7" w14:textId="77777777" w:rsidR="00DA1049" w:rsidRDefault="00DA1049" w:rsidP="00221B3E">
      <w:pPr>
        <w:pStyle w:val="Styl1"/>
        <w:spacing w:after="120"/>
        <w:rPr>
          <w:szCs w:val="18"/>
        </w:rPr>
      </w:pPr>
      <w:bookmarkStart w:id="4" w:name="_Hlk517934986"/>
      <w:r>
        <w:rPr>
          <w:szCs w:val="18"/>
        </w:rPr>
        <w:t>Ministerstvo financí ČR</w:t>
      </w:r>
      <w:bookmarkEnd w:id="4"/>
      <w:r w:rsidR="00CE7977">
        <w:rPr>
          <w:szCs w:val="18"/>
        </w:rPr>
        <w:t>, IČO: 00006947, se sídlem Praha 1, Letenská 15, PSČ 118 10</w:t>
      </w:r>
      <w:r>
        <w:rPr>
          <w:szCs w:val="18"/>
        </w:rPr>
        <w:t xml:space="preserve"> </w:t>
      </w:r>
      <w:r w:rsidR="00735415">
        <w:rPr>
          <w:szCs w:val="18"/>
        </w:rPr>
        <w:t>(dále jen „</w:t>
      </w:r>
      <w:r w:rsidRPr="00507716">
        <w:rPr>
          <w:b/>
          <w:szCs w:val="18"/>
        </w:rPr>
        <w:t>MF</w:t>
      </w:r>
      <w:r w:rsidR="00735415">
        <w:rPr>
          <w:szCs w:val="18"/>
        </w:rPr>
        <w:t>“),</w:t>
      </w:r>
    </w:p>
    <w:p w14:paraId="163F4D0F" w14:textId="77777777" w:rsidR="00DA1049" w:rsidRDefault="00DA1049" w:rsidP="00221B3E">
      <w:pPr>
        <w:pStyle w:val="Styl1"/>
        <w:spacing w:after="120"/>
        <w:rPr>
          <w:szCs w:val="18"/>
        </w:rPr>
      </w:pPr>
      <w:bookmarkStart w:id="5" w:name="_Hlk517934966"/>
      <w:r>
        <w:rPr>
          <w:szCs w:val="18"/>
        </w:rPr>
        <w:t>Generální finanční ředitelství</w:t>
      </w:r>
      <w:bookmarkEnd w:id="5"/>
      <w:r w:rsidR="00CE7977">
        <w:rPr>
          <w:szCs w:val="18"/>
        </w:rPr>
        <w:t>, IČ</w:t>
      </w:r>
      <w:r w:rsidR="00662741">
        <w:rPr>
          <w:szCs w:val="18"/>
        </w:rPr>
        <w:t>O:</w:t>
      </w:r>
      <w:r w:rsidR="00CE7977">
        <w:rPr>
          <w:szCs w:val="18"/>
        </w:rPr>
        <w:t xml:space="preserve"> 72080043, se sídlem Praha 1, Lazarská 15/7, PSČ 117 22</w:t>
      </w:r>
      <w:r>
        <w:rPr>
          <w:szCs w:val="18"/>
        </w:rPr>
        <w:t xml:space="preserve"> </w:t>
      </w:r>
      <w:r w:rsidR="00735415">
        <w:rPr>
          <w:szCs w:val="18"/>
        </w:rPr>
        <w:t>(dále jen „</w:t>
      </w:r>
      <w:r w:rsidRPr="00507716">
        <w:rPr>
          <w:b/>
          <w:szCs w:val="18"/>
        </w:rPr>
        <w:t>GFŘ</w:t>
      </w:r>
      <w:r w:rsidR="00735415">
        <w:rPr>
          <w:szCs w:val="18"/>
        </w:rPr>
        <w:t>“),</w:t>
      </w:r>
    </w:p>
    <w:p w14:paraId="157BFE83" w14:textId="77777777" w:rsidR="00DA1049" w:rsidRDefault="00DA1049" w:rsidP="00221B3E">
      <w:pPr>
        <w:pStyle w:val="Styl1"/>
        <w:spacing w:after="120"/>
        <w:rPr>
          <w:szCs w:val="18"/>
        </w:rPr>
      </w:pPr>
      <w:bookmarkStart w:id="6" w:name="_Hlk517934975"/>
      <w:r>
        <w:rPr>
          <w:szCs w:val="18"/>
        </w:rPr>
        <w:t>Generální ředitelství cel</w:t>
      </w:r>
      <w:bookmarkEnd w:id="6"/>
      <w:r w:rsidR="00CE7977">
        <w:rPr>
          <w:szCs w:val="18"/>
        </w:rPr>
        <w:t xml:space="preserve">, IČO: 71214011, se sídlem Praha 4, Budějovická 7, PSČ 14096 </w:t>
      </w:r>
      <w:r w:rsidR="00735415">
        <w:rPr>
          <w:szCs w:val="18"/>
        </w:rPr>
        <w:t>(dále jen „</w:t>
      </w:r>
      <w:r w:rsidRPr="00507716">
        <w:rPr>
          <w:b/>
          <w:szCs w:val="18"/>
        </w:rPr>
        <w:t>GŘC</w:t>
      </w:r>
      <w:r w:rsidR="00735415">
        <w:rPr>
          <w:szCs w:val="18"/>
        </w:rPr>
        <w:t>“),</w:t>
      </w:r>
    </w:p>
    <w:p w14:paraId="50DF94B2" w14:textId="77777777" w:rsidR="00DA1049" w:rsidRDefault="00E700FA" w:rsidP="00221B3E">
      <w:pPr>
        <w:pStyle w:val="Styl1"/>
        <w:spacing w:after="120"/>
        <w:rPr>
          <w:szCs w:val="18"/>
        </w:rPr>
      </w:pPr>
      <w:bookmarkStart w:id="7" w:name="_Hlk517935000"/>
      <w:r w:rsidRPr="00031AB9">
        <w:rPr>
          <w:szCs w:val="18"/>
        </w:rPr>
        <w:t xml:space="preserve">Úřad </w:t>
      </w:r>
      <w:r w:rsidR="007F3AA9">
        <w:rPr>
          <w:szCs w:val="18"/>
        </w:rPr>
        <w:t xml:space="preserve">pro </w:t>
      </w:r>
      <w:r w:rsidRPr="00031AB9">
        <w:rPr>
          <w:szCs w:val="18"/>
        </w:rPr>
        <w:t>zastupování státu ve věcech majetkových</w:t>
      </w:r>
      <w:bookmarkEnd w:id="7"/>
      <w:r w:rsidRPr="00031AB9">
        <w:rPr>
          <w:szCs w:val="18"/>
        </w:rPr>
        <w:t>, IČO: 69797111, se sídlem Praha 2, Rašínovo nábřeží 390/42, PSČ 12800 (dále jen „</w:t>
      </w:r>
      <w:r w:rsidRPr="00031AB9">
        <w:rPr>
          <w:b/>
          <w:szCs w:val="18"/>
        </w:rPr>
        <w:t>ÚZSVM</w:t>
      </w:r>
      <w:r w:rsidRPr="00031AB9">
        <w:rPr>
          <w:szCs w:val="18"/>
        </w:rPr>
        <w:t>“),</w:t>
      </w:r>
    </w:p>
    <w:p w14:paraId="2C5857D8" w14:textId="77777777" w:rsidR="00DA1049" w:rsidRDefault="00DA1049" w:rsidP="00221B3E">
      <w:pPr>
        <w:pStyle w:val="Styl1"/>
        <w:spacing w:after="120"/>
        <w:rPr>
          <w:szCs w:val="18"/>
        </w:rPr>
      </w:pPr>
      <w:bookmarkStart w:id="8" w:name="_Hlk517935009"/>
      <w:r>
        <w:rPr>
          <w:szCs w:val="18"/>
        </w:rPr>
        <w:t>Finanční analytický úřad</w:t>
      </w:r>
      <w:bookmarkEnd w:id="8"/>
      <w:r w:rsidR="00DD7C6F">
        <w:rPr>
          <w:szCs w:val="18"/>
        </w:rPr>
        <w:t>, IČ</w:t>
      </w:r>
      <w:r w:rsidR="00662741">
        <w:rPr>
          <w:szCs w:val="18"/>
        </w:rPr>
        <w:t>O</w:t>
      </w:r>
      <w:r w:rsidR="00DD7C6F">
        <w:rPr>
          <w:szCs w:val="18"/>
        </w:rPr>
        <w:t xml:space="preserve">: 05575389, se sídlem Praha 1, Washingtonova 1621/11, PSČ 110 00 </w:t>
      </w:r>
      <w:r w:rsidR="00735415">
        <w:rPr>
          <w:szCs w:val="18"/>
        </w:rPr>
        <w:t>(dále jen „</w:t>
      </w:r>
      <w:r w:rsidRPr="00507716">
        <w:rPr>
          <w:b/>
          <w:szCs w:val="18"/>
        </w:rPr>
        <w:t>FAÚ</w:t>
      </w:r>
      <w:r w:rsidR="00735415">
        <w:rPr>
          <w:szCs w:val="18"/>
        </w:rPr>
        <w:t>“).</w:t>
      </w:r>
    </w:p>
    <w:p w14:paraId="542EB184" w14:textId="77777777" w:rsidR="00F90B05" w:rsidRDefault="007B6922" w:rsidP="00221B3E">
      <w:pPr>
        <w:pStyle w:val="Styl1"/>
        <w:spacing w:after="120"/>
        <w:rPr>
          <w:szCs w:val="18"/>
        </w:rPr>
      </w:pPr>
      <w:r>
        <w:rPr>
          <w:szCs w:val="18"/>
        </w:rPr>
        <w:t>RPIS bude provozovat Zadavatel ve svém prostředí a výše uvedeným OSS ho bude dále poskytovat formou služby s přidanou hodnotou</w:t>
      </w:r>
      <w:r w:rsidR="00DD7C6F">
        <w:rPr>
          <w:szCs w:val="18"/>
        </w:rPr>
        <w:t>, kdy Z</w:t>
      </w:r>
      <w:r w:rsidR="00F90B05">
        <w:rPr>
          <w:szCs w:val="18"/>
        </w:rPr>
        <w:t xml:space="preserve">adavatel bude jednotlivým OSS poskytovat podporu 1. </w:t>
      </w:r>
      <w:r w:rsidR="00D920B9">
        <w:rPr>
          <w:szCs w:val="18"/>
        </w:rPr>
        <w:t>A </w:t>
      </w:r>
      <w:r w:rsidR="00F90B05">
        <w:rPr>
          <w:szCs w:val="18"/>
        </w:rPr>
        <w:t>2. úrovně.</w:t>
      </w:r>
    </w:p>
    <w:p w14:paraId="1E5CE9B3" w14:textId="77777777" w:rsidR="00922FF0" w:rsidRDefault="00922FF0" w:rsidP="00221B3E">
      <w:pPr>
        <w:pStyle w:val="Styl1"/>
        <w:spacing w:after="120"/>
        <w:rPr>
          <w:szCs w:val="18"/>
        </w:rPr>
      </w:pPr>
      <w:r>
        <w:rPr>
          <w:szCs w:val="18"/>
        </w:rPr>
        <w:t>Rozsah požadavků jednotlivých OSS na funkcionality a moduly RPIS, které budou zprovozněny ve</w:t>
      </w:r>
      <w:r w:rsidR="00D920B9">
        <w:rPr>
          <w:szCs w:val="18"/>
        </w:rPr>
        <w:t> </w:t>
      </w:r>
      <w:r>
        <w:rPr>
          <w:szCs w:val="18"/>
        </w:rPr>
        <w:t xml:space="preserve">vztahu k příslušné OSS v rámci implementace RPIS, je obsažen v příloze č. 8 této zadávací dokumentace. </w:t>
      </w:r>
      <w:r w:rsidR="00071566" w:rsidRPr="00071566">
        <w:rPr>
          <w:szCs w:val="18"/>
        </w:rPr>
        <w:t xml:space="preserve">Stanovení stupně shodnosti procesů zpracování agend v jednotlivých OSS a návrh jejich harmonizace či jejich customizace bude jedním z výstupů provedené </w:t>
      </w:r>
      <w:proofErr w:type="spellStart"/>
      <w:r w:rsidR="00071566" w:rsidRPr="00071566">
        <w:rPr>
          <w:szCs w:val="18"/>
        </w:rPr>
        <w:t>předimplementační</w:t>
      </w:r>
      <w:proofErr w:type="spellEnd"/>
      <w:r w:rsidR="00071566" w:rsidRPr="00071566">
        <w:rPr>
          <w:szCs w:val="18"/>
        </w:rPr>
        <w:t xml:space="preserve"> analýzy. </w:t>
      </w:r>
      <w:r>
        <w:rPr>
          <w:szCs w:val="18"/>
        </w:rPr>
        <w:t xml:space="preserve">Jádro RPIS bude zprovozněno v plném rozsahu ve vztahu ke </w:t>
      </w:r>
      <w:r w:rsidR="00737619">
        <w:rPr>
          <w:szCs w:val="18"/>
        </w:rPr>
        <w:t>každé OSS. Volitelné moduly budou v rámci prvotní implementace zprovozněny pouze v rozsahu požadavků jednotlivých OSS uvedených v příloze č. 8 této zadávací dokumentace. M</w:t>
      </w:r>
      <w:r>
        <w:rPr>
          <w:szCs w:val="18"/>
        </w:rPr>
        <w:t>oduly, které konkrétní OSS nepožaduje zprovoznit v rámci prvotní implementace RPIS mohou být požadovány dodatečně</w:t>
      </w:r>
      <w:r w:rsidR="00043EDF">
        <w:rPr>
          <w:szCs w:val="18"/>
        </w:rPr>
        <w:t>,</w:t>
      </w:r>
      <w:r w:rsidR="00737619">
        <w:rPr>
          <w:szCs w:val="18"/>
        </w:rPr>
        <w:t xml:space="preserve"> a</w:t>
      </w:r>
      <w:r w:rsidR="00043EDF">
        <w:rPr>
          <w:szCs w:val="18"/>
        </w:rPr>
        <w:t xml:space="preserve"> to</w:t>
      </w:r>
      <w:r w:rsidR="00737619">
        <w:rPr>
          <w:szCs w:val="18"/>
        </w:rPr>
        <w:t xml:space="preserve"> </w:t>
      </w:r>
      <w:r w:rsidR="00043EDF">
        <w:rPr>
          <w:szCs w:val="18"/>
        </w:rPr>
        <w:t xml:space="preserve">i jednotlivě (zprovoznění jen některého či některých z Volitelných modulů) a </w:t>
      </w:r>
      <w:r w:rsidR="00737619">
        <w:rPr>
          <w:szCs w:val="18"/>
        </w:rPr>
        <w:t>kdykoli po celou dobu plnění veřejné zakázky.</w:t>
      </w:r>
      <w:r w:rsidR="00043EDF">
        <w:rPr>
          <w:szCs w:val="18"/>
        </w:rPr>
        <w:t xml:space="preserve"> Zadavatel nebude požadovat zprovoznění modulu „Nemocenské pojištění příslušníků bezpečnostních sborů“ a modulu „Výsluhové nároky příslušníků bezpečnostních sborů“ ve vztahu k MF, GFŘ, </w:t>
      </w:r>
      <w:r w:rsidR="00E700FA" w:rsidRPr="00031AB9">
        <w:rPr>
          <w:szCs w:val="18"/>
        </w:rPr>
        <w:t>ÚZSVM</w:t>
      </w:r>
      <w:r w:rsidR="00043EDF">
        <w:rPr>
          <w:szCs w:val="18"/>
        </w:rPr>
        <w:t xml:space="preserve"> a FAÚ. </w:t>
      </w:r>
    </w:p>
    <w:p w14:paraId="6D7E3C36" w14:textId="77777777" w:rsidR="00685E2D" w:rsidRDefault="00062928" w:rsidP="00D920B9">
      <w:pPr>
        <w:pStyle w:val="Styl1"/>
        <w:keepNext/>
        <w:spacing w:after="120"/>
        <w:rPr>
          <w:szCs w:val="18"/>
        </w:rPr>
      </w:pPr>
      <w:r w:rsidRPr="00737619">
        <w:rPr>
          <w:szCs w:val="18"/>
          <w:u w:val="single"/>
        </w:rPr>
        <w:lastRenderedPageBreak/>
        <w:t>Zadavatel</w:t>
      </w:r>
      <w:r w:rsidR="00685E2D" w:rsidRPr="00737619">
        <w:rPr>
          <w:szCs w:val="18"/>
          <w:u w:val="single"/>
        </w:rPr>
        <w:t xml:space="preserve"> stanovuje, že RPIS budou využívat </w:t>
      </w:r>
      <w:r w:rsidR="00F879F4">
        <w:rPr>
          <w:szCs w:val="18"/>
          <w:u w:val="single"/>
        </w:rPr>
        <w:t xml:space="preserve">pět typů </w:t>
      </w:r>
      <w:r w:rsidR="00685E2D" w:rsidRPr="00737619">
        <w:rPr>
          <w:szCs w:val="18"/>
          <w:u w:val="single"/>
        </w:rPr>
        <w:t>uživatelských rolí</w:t>
      </w:r>
      <w:r w:rsidR="00685E2D">
        <w:rPr>
          <w:szCs w:val="18"/>
        </w:rPr>
        <w:t>:</w:t>
      </w:r>
    </w:p>
    <w:p w14:paraId="1ED8C8B3" w14:textId="77777777" w:rsidR="00062928" w:rsidRDefault="00062928" w:rsidP="00D920B9">
      <w:pPr>
        <w:pStyle w:val="Styl1"/>
        <w:keepNext/>
        <w:spacing w:after="120"/>
        <w:rPr>
          <w:szCs w:val="18"/>
        </w:rPr>
      </w:pPr>
      <w:r>
        <w:rPr>
          <w:szCs w:val="18"/>
        </w:rPr>
        <w:t>Klíčový uživatel – HR specialista, mzdová účetní</w:t>
      </w:r>
    </w:p>
    <w:p w14:paraId="7D982FD9" w14:textId="77777777" w:rsidR="00062928" w:rsidRDefault="00062928" w:rsidP="00221B3E">
      <w:pPr>
        <w:pStyle w:val="Styl1"/>
        <w:spacing w:after="120"/>
        <w:rPr>
          <w:szCs w:val="18"/>
        </w:rPr>
      </w:pPr>
      <w:r>
        <w:rPr>
          <w:szCs w:val="18"/>
        </w:rPr>
        <w:t xml:space="preserve">Aktivní uživatel – vedoucí </w:t>
      </w:r>
      <w:r w:rsidR="00B833E3">
        <w:rPr>
          <w:szCs w:val="18"/>
        </w:rPr>
        <w:t>zaměstnanec</w:t>
      </w:r>
      <w:r>
        <w:rPr>
          <w:szCs w:val="18"/>
        </w:rPr>
        <w:t xml:space="preserve">, využívající reporty a aktivně pracující ve </w:t>
      </w:r>
      <w:proofErr w:type="spellStart"/>
      <w:r>
        <w:rPr>
          <w:szCs w:val="18"/>
        </w:rPr>
        <w:t>workflow</w:t>
      </w:r>
      <w:proofErr w:type="spellEnd"/>
    </w:p>
    <w:p w14:paraId="52709A35" w14:textId="77777777" w:rsidR="00062928" w:rsidRDefault="00062928" w:rsidP="00221B3E">
      <w:pPr>
        <w:pStyle w:val="Styl1"/>
        <w:spacing w:after="120"/>
        <w:rPr>
          <w:szCs w:val="18"/>
        </w:rPr>
      </w:pPr>
      <w:r>
        <w:rPr>
          <w:szCs w:val="18"/>
        </w:rPr>
        <w:t xml:space="preserve">Pasivní uživatel – </w:t>
      </w:r>
      <w:r w:rsidR="00C57338" w:rsidRPr="00C57338">
        <w:rPr>
          <w:szCs w:val="18"/>
        </w:rPr>
        <w:t>řadový zaměstnan</w:t>
      </w:r>
      <w:r w:rsidR="00B833E3">
        <w:rPr>
          <w:szCs w:val="18"/>
        </w:rPr>
        <w:t>e</w:t>
      </w:r>
      <w:r w:rsidR="00C57338" w:rsidRPr="00C57338">
        <w:rPr>
          <w:szCs w:val="18"/>
        </w:rPr>
        <w:t>c (ne vedoucí zaměstnan</w:t>
      </w:r>
      <w:r w:rsidR="00B833E3">
        <w:rPr>
          <w:szCs w:val="18"/>
        </w:rPr>
        <w:t>e</w:t>
      </w:r>
      <w:r w:rsidR="00C57338" w:rsidRPr="00C57338">
        <w:rPr>
          <w:szCs w:val="18"/>
        </w:rPr>
        <w:t xml:space="preserve">c), který bude ve velmi omezeném rozsahu do RPIS zadávat </w:t>
      </w:r>
      <w:proofErr w:type="gramStart"/>
      <w:r w:rsidR="00C57338" w:rsidRPr="00C57338">
        <w:rPr>
          <w:szCs w:val="18"/>
        </w:rPr>
        <w:t>data</w:t>
      </w:r>
      <w:r w:rsidR="00C57338">
        <w:rPr>
          <w:szCs w:val="18"/>
        </w:rPr>
        <w:t xml:space="preserve"> - žádosti</w:t>
      </w:r>
      <w:proofErr w:type="gramEnd"/>
    </w:p>
    <w:p w14:paraId="44D8BF31" w14:textId="77777777" w:rsidR="00062928" w:rsidRDefault="00720FB8" w:rsidP="00221B3E">
      <w:pPr>
        <w:pStyle w:val="Styl1"/>
        <w:spacing w:after="120"/>
        <w:rPr>
          <w:szCs w:val="18"/>
        </w:rPr>
      </w:pPr>
      <w:r>
        <w:rPr>
          <w:szCs w:val="18"/>
        </w:rPr>
        <w:t>Administrátor podpory</w:t>
      </w:r>
      <w:r w:rsidR="00BA6EF6">
        <w:rPr>
          <w:szCs w:val="18"/>
        </w:rPr>
        <w:t xml:space="preserve"> 1. a 2. </w:t>
      </w:r>
      <w:r w:rsidR="00F879F4">
        <w:rPr>
          <w:szCs w:val="18"/>
        </w:rPr>
        <w:t>ú</w:t>
      </w:r>
      <w:r w:rsidR="00BA6EF6">
        <w:rPr>
          <w:szCs w:val="18"/>
        </w:rPr>
        <w:t>rovně</w:t>
      </w:r>
      <w:r w:rsidR="00F879F4">
        <w:rPr>
          <w:szCs w:val="18"/>
        </w:rPr>
        <w:t xml:space="preserve"> </w:t>
      </w:r>
      <w:r w:rsidR="00F879F4" w:rsidRPr="00F879F4">
        <w:rPr>
          <w:szCs w:val="18"/>
        </w:rPr>
        <w:t>– rozsah oprávnění ke správě RPIS pro tyto role bude řešen v</w:t>
      </w:r>
      <w:r w:rsidR="00D920B9">
        <w:rPr>
          <w:szCs w:val="18"/>
        </w:rPr>
        <w:t> </w:t>
      </w:r>
      <w:r w:rsidR="00F879F4" w:rsidRPr="00F879F4">
        <w:rPr>
          <w:szCs w:val="18"/>
        </w:rPr>
        <w:t xml:space="preserve">rámci </w:t>
      </w:r>
      <w:proofErr w:type="spellStart"/>
      <w:r w:rsidR="00F879F4" w:rsidRPr="00F879F4">
        <w:rPr>
          <w:szCs w:val="18"/>
        </w:rPr>
        <w:t>předimplementační</w:t>
      </w:r>
      <w:proofErr w:type="spellEnd"/>
      <w:r w:rsidR="00F879F4" w:rsidRPr="00F879F4">
        <w:rPr>
          <w:szCs w:val="18"/>
        </w:rPr>
        <w:t xml:space="preserve"> analýzy</w:t>
      </w:r>
    </w:p>
    <w:p w14:paraId="4A2B8FC5" w14:textId="77777777" w:rsidR="00F879F4" w:rsidRDefault="00F879F4" w:rsidP="00221B3E">
      <w:pPr>
        <w:pStyle w:val="Styl1"/>
        <w:spacing w:after="120"/>
        <w:rPr>
          <w:szCs w:val="18"/>
        </w:rPr>
      </w:pPr>
      <w:r w:rsidRPr="00F879F4">
        <w:rPr>
          <w:szCs w:val="18"/>
        </w:rPr>
        <w:t>Správce OSS – pracovník OSS, který zpracovává požadavky uživatelů z příslušné OSS a je odpovědný za správnost, úplnost a konzistenci dat ve spravované části systému RPIS. Požadavky, které nejsou řešitelné na jeho úrovni</w:t>
      </w:r>
      <w:r w:rsidR="00D920B9">
        <w:rPr>
          <w:szCs w:val="18"/>
        </w:rPr>
        <w:t>,</w:t>
      </w:r>
      <w:r w:rsidRPr="00F879F4">
        <w:rPr>
          <w:szCs w:val="18"/>
        </w:rPr>
        <w:t xml:space="preserve"> předává na další úrovně podpory</w:t>
      </w:r>
    </w:p>
    <w:p w14:paraId="043751A9" w14:textId="77777777" w:rsidR="00062928" w:rsidRDefault="00062928" w:rsidP="00221B3E">
      <w:pPr>
        <w:pStyle w:val="Styl1"/>
        <w:spacing w:after="120"/>
        <w:rPr>
          <w:szCs w:val="18"/>
        </w:rPr>
      </w:pPr>
      <w:r>
        <w:rPr>
          <w:szCs w:val="18"/>
        </w:rPr>
        <w:t xml:space="preserve">Počty uživatelských rolí </w:t>
      </w:r>
      <w:r w:rsidR="00B52555">
        <w:rPr>
          <w:szCs w:val="18"/>
        </w:rPr>
        <w:t>u</w:t>
      </w:r>
      <w:r>
        <w:rPr>
          <w:szCs w:val="18"/>
        </w:rPr>
        <w:t> jednotlivých OSS</w:t>
      </w:r>
      <w:r w:rsidR="00BA6EF6">
        <w:rPr>
          <w:szCs w:val="18"/>
        </w:rPr>
        <w:t xml:space="preserve"> a </w:t>
      </w:r>
      <w:r w:rsidR="00B52555">
        <w:rPr>
          <w:szCs w:val="18"/>
        </w:rPr>
        <w:t xml:space="preserve">u </w:t>
      </w:r>
      <w:r w:rsidR="00BA6EF6">
        <w:rPr>
          <w:szCs w:val="18"/>
        </w:rPr>
        <w:t>zadavatele</w:t>
      </w:r>
      <w:r>
        <w:rPr>
          <w:szCs w:val="18"/>
        </w:rPr>
        <w:t>:</w:t>
      </w:r>
    </w:p>
    <w:tbl>
      <w:tblPr>
        <w:tblW w:w="4950" w:type="pct"/>
        <w:jc w:val="center"/>
        <w:tblCellMar>
          <w:left w:w="70" w:type="dxa"/>
          <w:right w:w="70" w:type="dxa"/>
        </w:tblCellMar>
        <w:tblLook w:val="04A0" w:firstRow="1" w:lastRow="0" w:firstColumn="1" w:lastColumn="0" w:noHBand="0" w:noVBand="1"/>
      </w:tblPr>
      <w:tblGrid>
        <w:gridCol w:w="2558"/>
        <w:gridCol w:w="1125"/>
        <w:gridCol w:w="1107"/>
        <w:gridCol w:w="1047"/>
        <w:gridCol w:w="1075"/>
        <w:gridCol w:w="1075"/>
        <w:gridCol w:w="1075"/>
      </w:tblGrid>
      <w:tr w:rsidR="00735625" w:rsidRPr="00D920B9" w14:paraId="0CE73DBA" w14:textId="77777777" w:rsidTr="008B2261">
        <w:trPr>
          <w:trHeight w:val="300"/>
          <w:jc w:val="center"/>
        </w:trPr>
        <w:tc>
          <w:tcPr>
            <w:tcW w:w="2576" w:type="dxa"/>
            <w:tcBorders>
              <w:top w:val="nil"/>
              <w:left w:val="nil"/>
              <w:bottom w:val="nil"/>
              <w:right w:val="single" w:sz="6" w:space="0" w:color="auto"/>
            </w:tcBorders>
            <w:shd w:val="clear" w:color="auto" w:fill="auto"/>
            <w:noWrap/>
            <w:vAlign w:val="center"/>
            <w:hideMark/>
          </w:tcPr>
          <w:p w14:paraId="594472BF" w14:textId="77777777" w:rsidR="00735625" w:rsidRPr="00D920B9" w:rsidRDefault="00735625" w:rsidP="00D920B9">
            <w:pPr>
              <w:spacing w:line="240" w:lineRule="auto"/>
              <w:jc w:val="center"/>
              <w:rPr>
                <w:rFonts w:eastAsia="Times New Roman" w:cs="Calibri"/>
                <w:color w:val="000000"/>
                <w:szCs w:val="18"/>
                <w:lang w:eastAsia="cs-CZ"/>
              </w:rPr>
            </w:pP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1F2E5A0"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Zadavatel</w:t>
            </w:r>
          </w:p>
        </w:tc>
        <w:tc>
          <w:tcPr>
            <w:tcW w:w="1114"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4E5FF59A"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MF</w:t>
            </w:r>
          </w:p>
        </w:tc>
        <w:tc>
          <w:tcPr>
            <w:tcW w:w="1053"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525E03EA"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GFŘ</w:t>
            </w:r>
          </w:p>
        </w:tc>
        <w:tc>
          <w:tcPr>
            <w:tcW w:w="1081"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7BC90238"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GŘC</w:t>
            </w:r>
          </w:p>
        </w:tc>
        <w:tc>
          <w:tcPr>
            <w:tcW w:w="1081"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696712DB"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ÚZSVM</w:t>
            </w:r>
          </w:p>
        </w:tc>
        <w:tc>
          <w:tcPr>
            <w:tcW w:w="1081" w:type="dxa"/>
            <w:tcBorders>
              <w:top w:val="single" w:sz="6" w:space="0" w:color="auto"/>
              <w:left w:val="single" w:sz="6" w:space="0" w:color="auto"/>
              <w:bottom w:val="single" w:sz="6" w:space="0" w:color="auto"/>
              <w:right w:val="single" w:sz="6" w:space="0" w:color="auto"/>
            </w:tcBorders>
            <w:shd w:val="clear" w:color="auto" w:fill="D9D9D9" w:themeFill="background1" w:themeFillShade="D9"/>
            <w:noWrap/>
            <w:vAlign w:val="center"/>
            <w:hideMark/>
          </w:tcPr>
          <w:p w14:paraId="324B46C8"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FAÚ</w:t>
            </w:r>
          </w:p>
        </w:tc>
      </w:tr>
      <w:tr w:rsidR="00735625" w:rsidRPr="00D920B9" w14:paraId="5FE5AFAA" w14:textId="77777777" w:rsidTr="008B2261">
        <w:trPr>
          <w:trHeight w:val="292"/>
          <w:jc w:val="center"/>
        </w:trPr>
        <w:tc>
          <w:tcPr>
            <w:tcW w:w="2576" w:type="dxa"/>
            <w:tcBorders>
              <w:top w:val="single" w:sz="8"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E37BE99"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Klíčový uživatel</w:t>
            </w:r>
          </w:p>
        </w:tc>
        <w:tc>
          <w:tcPr>
            <w:tcW w:w="1134" w:type="dxa"/>
            <w:tcBorders>
              <w:top w:val="single" w:sz="6" w:space="0" w:color="auto"/>
              <w:left w:val="single" w:sz="4" w:space="0" w:color="auto"/>
              <w:bottom w:val="single" w:sz="4" w:space="0" w:color="auto"/>
              <w:right w:val="single" w:sz="4" w:space="0" w:color="auto"/>
            </w:tcBorders>
            <w:vAlign w:val="center"/>
          </w:tcPr>
          <w:p w14:paraId="5B97A5A2" w14:textId="77777777" w:rsidR="00735625" w:rsidRPr="00D920B9" w:rsidRDefault="00735625" w:rsidP="00D920B9">
            <w:pPr>
              <w:spacing w:line="240" w:lineRule="auto"/>
              <w:jc w:val="center"/>
              <w:rPr>
                <w:rFonts w:eastAsia="Times New Roman" w:cs="Calibri"/>
                <w:color w:val="000000"/>
                <w:szCs w:val="18"/>
                <w:lang w:eastAsia="cs-CZ"/>
              </w:rPr>
            </w:pPr>
          </w:p>
        </w:tc>
        <w:tc>
          <w:tcPr>
            <w:tcW w:w="1114" w:type="dxa"/>
            <w:tcBorders>
              <w:top w:val="single" w:sz="6" w:space="0" w:color="auto"/>
              <w:left w:val="single" w:sz="4" w:space="0" w:color="auto"/>
              <w:bottom w:val="single" w:sz="4" w:space="0" w:color="auto"/>
              <w:right w:val="single" w:sz="4" w:space="0" w:color="auto"/>
            </w:tcBorders>
            <w:shd w:val="clear" w:color="auto" w:fill="auto"/>
            <w:noWrap/>
            <w:vAlign w:val="center"/>
            <w:hideMark/>
          </w:tcPr>
          <w:p w14:paraId="63BA1E94"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40</w:t>
            </w:r>
          </w:p>
        </w:tc>
        <w:tc>
          <w:tcPr>
            <w:tcW w:w="1053" w:type="dxa"/>
            <w:tcBorders>
              <w:top w:val="single" w:sz="6" w:space="0" w:color="auto"/>
              <w:left w:val="nil"/>
              <w:bottom w:val="single" w:sz="4" w:space="0" w:color="auto"/>
              <w:right w:val="single" w:sz="4" w:space="0" w:color="auto"/>
            </w:tcBorders>
            <w:shd w:val="clear" w:color="auto" w:fill="auto"/>
            <w:noWrap/>
            <w:vAlign w:val="center"/>
            <w:hideMark/>
          </w:tcPr>
          <w:p w14:paraId="7633EEBA"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210</w:t>
            </w:r>
          </w:p>
        </w:tc>
        <w:tc>
          <w:tcPr>
            <w:tcW w:w="1081" w:type="dxa"/>
            <w:tcBorders>
              <w:top w:val="single" w:sz="6" w:space="0" w:color="auto"/>
              <w:left w:val="nil"/>
              <w:bottom w:val="single" w:sz="4" w:space="0" w:color="auto"/>
              <w:right w:val="single" w:sz="4" w:space="0" w:color="auto"/>
            </w:tcBorders>
            <w:shd w:val="clear" w:color="auto" w:fill="auto"/>
            <w:noWrap/>
            <w:vAlign w:val="center"/>
            <w:hideMark/>
          </w:tcPr>
          <w:p w14:paraId="415A430A"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86</w:t>
            </w:r>
          </w:p>
        </w:tc>
        <w:tc>
          <w:tcPr>
            <w:tcW w:w="1081" w:type="dxa"/>
            <w:tcBorders>
              <w:top w:val="single" w:sz="6" w:space="0" w:color="auto"/>
              <w:left w:val="nil"/>
              <w:bottom w:val="single" w:sz="4" w:space="0" w:color="auto"/>
              <w:right w:val="single" w:sz="4" w:space="0" w:color="auto"/>
            </w:tcBorders>
            <w:shd w:val="clear" w:color="auto" w:fill="auto"/>
            <w:noWrap/>
            <w:vAlign w:val="center"/>
            <w:hideMark/>
          </w:tcPr>
          <w:p w14:paraId="3ECABF02"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34</w:t>
            </w:r>
          </w:p>
        </w:tc>
        <w:tc>
          <w:tcPr>
            <w:tcW w:w="1081" w:type="dxa"/>
            <w:tcBorders>
              <w:top w:val="single" w:sz="6" w:space="0" w:color="auto"/>
              <w:left w:val="nil"/>
              <w:bottom w:val="single" w:sz="4" w:space="0" w:color="auto"/>
              <w:right w:val="single" w:sz="4" w:space="0" w:color="auto"/>
            </w:tcBorders>
            <w:shd w:val="clear" w:color="auto" w:fill="auto"/>
            <w:noWrap/>
            <w:vAlign w:val="center"/>
            <w:hideMark/>
          </w:tcPr>
          <w:p w14:paraId="030E8A8B"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4</w:t>
            </w:r>
          </w:p>
        </w:tc>
      </w:tr>
      <w:tr w:rsidR="00735625" w:rsidRPr="00D920B9" w14:paraId="18EC758B" w14:textId="77777777" w:rsidTr="008B2261">
        <w:trPr>
          <w:trHeight w:val="292"/>
          <w:jc w:val="center"/>
        </w:trPr>
        <w:tc>
          <w:tcPr>
            <w:tcW w:w="2576"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990FD4E"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Aktivní uživatel</w:t>
            </w:r>
          </w:p>
        </w:tc>
        <w:tc>
          <w:tcPr>
            <w:tcW w:w="1134" w:type="dxa"/>
            <w:tcBorders>
              <w:top w:val="single" w:sz="4" w:space="0" w:color="auto"/>
              <w:left w:val="single" w:sz="4" w:space="0" w:color="auto"/>
              <w:bottom w:val="single" w:sz="4" w:space="0" w:color="auto"/>
              <w:right w:val="single" w:sz="4" w:space="0" w:color="auto"/>
            </w:tcBorders>
            <w:vAlign w:val="center"/>
          </w:tcPr>
          <w:p w14:paraId="1A525D13" w14:textId="77777777" w:rsidR="00735625" w:rsidRPr="00D920B9" w:rsidRDefault="00735625" w:rsidP="00D920B9">
            <w:pPr>
              <w:spacing w:line="240" w:lineRule="auto"/>
              <w:jc w:val="center"/>
              <w:rPr>
                <w:rFonts w:eastAsia="Times New Roman" w:cs="Calibri"/>
                <w:color w:val="000000"/>
                <w:szCs w:val="18"/>
                <w:lang w:eastAsia="cs-CZ"/>
              </w:rPr>
            </w:pPr>
          </w:p>
        </w:tc>
        <w:tc>
          <w:tcPr>
            <w:tcW w:w="1114" w:type="dxa"/>
            <w:tcBorders>
              <w:top w:val="nil"/>
              <w:left w:val="single" w:sz="4" w:space="0" w:color="auto"/>
              <w:bottom w:val="single" w:sz="4" w:space="0" w:color="auto"/>
              <w:right w:val="single" w:sz="4" w:space="0" w:color="auto"/>
            </w:tcBorders>
            <w:shd w:val="clear" w:color="auto" w:fill="auto"/>
            <w:noWrap/>
            <w:vAlign w:val="center"/>
            <w:hideMark/>
          </w:tcPr>
          <w:p w14:paraId="64C95D2B"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200</w:t>
            </w:r>
          </w:p>
        </w:tc>
        <w:tc>
          <w:tcPr>
            <w:tcW w:w="1053" w:type="dxa"/>
            <w:tcBorders>
              <w:top w:val="nil"/>
              <w:left w:val="nil"/>
              <w:bottom w:val="single" w:sz="4" w:space="0" w:color="auto"/>
              <w:right w:val="single" w:sz="4" w:space="0" w:color="auto"/>
            </w:tcBorders>
            <w:shd w:val="clear" w:color="auto" w:fill="auto"/>
            <w:noWrap/>
            <w:vAlign w:val="center"/>
            <w:hideMark/>
          </w:tcPr>
          <w:p w14:paraId="1C082E76"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2266</w:t>
            </w:r>
          </w:p>
        </w:tc>
        <w:tc>
          <w:tcPr>
            <w:tcW w:w="1081" w:type="dxa"/>
            <w:tcBorders>
              <w:top w:val="nil"/>
              <w:left w:val="nil"/>
              <w:bottom w:val="single" w:sz="4" w:space="0" w:color="auto"/>
              <w:right w:val="single" w:sz="4" w:space="0" w:color="auto"/>
            </w:tcBorders>
            <w:shd w:val="clear" w:color="auto" w:fill="auto"/>
            <w:noWrap/>
            <w:vAlign w:val="center"/>
            <w:hideMark/>
          </w:tcPr>
          <w:p w14:paraId="00EB37AB"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658</w:t>
            </w:r>
          </w:p>
        </w:tc>
        <w:tc>
          <w:tcPr>
            <w:tcW w:w="1081" w:type="dxa"/>
            <w:tcBorders>
              <w:top w:val="nil"/>
              <w:left w:val="nil"/>
              <w:bottom w:val="single" w:sz="4" w:space="0" w:color="auto"/>
              <w:right w:val="single" w:sz="4" w:space="0" w:color="auto"/>
            </w:tcBorders>
            <w:shd w:val="clear" w:color="auto" w:fill="auto"/>
            <w:noWrap/>
            <w:vAlign w:val="center"/>
            <w:hideMark/>
          </w:tcPr>
          <w:p w14:paraId="5AC34395"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254</w:t>
            </w:r>
          </w:p>
        </w:tc>
        <w:tc>
          <w:tcPr>
            <w:tcW w:w="1081" w:type="dxa"/>
            <w:tcBorders>
              <w:top w:val="nil"/>
              <w:left w:val="nil"/>
              <w:bottom w:val="single" w:sz="4" w:space="0" w:color="auto"/>
              <w:right w:val="single" w:sz="4" w:space="0" w:color="auto"/>
            </w:tcBorders>
            <w:shd w:val="clear" w:color="auto" w:fill="auto"/>
            <w:noWrap/>
            <w:vAlign w:val="center"/>
            <w:hideMark/>
          </w:tcPr>
          <w:p w14:paraId="10048845"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w:t>
            </w:r>
          </w:p>
        </w:tc>
      </w:tr>
      <w:tr w:rsidR="00735625" w:rsidRPr="00D920B9" w14:paraId="14874DF6" w14:textId="77777777" w:rsidTr="008B2261">
        <w:trPr>
          <w:trHeight w:val="300"/>
          <w:jc w:val="center"/>
        </w:trPr>
        <w:tc>
          <w:tcPr>
            <w:tcW w:w="2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2660AFF"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Pasivní uživatel</w:t>
            </w:r>
          </w:p>
        </w:tc>
        <w:tc>
          <w:tcPr>
            <w:tcW w:w="1134" w:type="dxa"/>
            <w:tcBorders>
              <w:top w:val="single" w:sz="4" w:space="0" w:color="auto"/>
              <w:left w:val="single" w:sz="4" w:space="0" w:color="auto"/>
              <w:bottom w:val="single" w:sz="4" w:space="0" w:color="auto"/>
              <w:right w:val="single" w:sz="4" w:space="0" w:color="auto"/>
            </w:tcBorders>
            <w:vAlign w:val="center"/>
          </w:tcPr>
          <w:p w14:paraId="5FC0A6A3" w14:textId="77777777" w:rsidR="00735625" w:rsidRPr="00D920B9" w:rsidRDefault="00735625" w:rsidP="00D920B9">
            <w:pPr>
              <w:spacing w:line="240" w:lineRule="auto"/>
              <w:jc w:val="center"/>
              <w:rPr>
                <w:rFonts w:eastAsia="Times New Roman" w:cs="Calibri"/>
                <w:color w:val="000000"/>
                <w:szCs w:val="18"/>
                <w:lang w:eastAsia="cs-CZ"/>
              </w:rPr>
            </w:pP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5986C"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1650</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14:paraId="437565F0"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14034</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09D48806"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5515</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39730DDF"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1536</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14:paraId="0DE7E6A0"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59</w:t>
            </w:r>
          </w:p>
        </w:tc>
      </w:tr>
      <w:tr w:rsidR="00F879F4" w:rsidRPr="00D920B9" w14:paraId="20D31CBF" w14:textId="77777777" w:rsidTr="008B2261">
        <w:trPr>
          <w:trHeight w:val="300"/>
          <w:jc w:val="center"/>
        </w:trPr>
        <w:tc>
          <w:tcPr>
            <w:tcW w:w="2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5C694EF" w14:textId="77777777" w:rsidR="00F879F4" w:rsidRPr="008B2261" w:rsidRDefault="00F879F4"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Správce OSS</w:t>
            </w:r>
          </w:p>
        </w:tc>
        <w:tc>
          <w:tcPr>
            <w:tcW w:w="1134" w:type="dxa"/>
            <w:tcBorders>
              <w:top w:val="single" w:sz="4" w:space="0" w:color="auto"/>
              <w:left w:val="single" w:sz="4" w:space="0" w:color="auto"/>
              <w:bottom w:val="single" w:sz="4" w:space="0" w:color="auto"/>
              <w:right w:val="single" w:sz="4" w:space="0" w:color="auto"/>
            </w:tcBorders>
            <w:vAlign w:val="center"/>
          </w:tcPr>
          <w:p w14:paraId="4E4C6200" w14:textId="77777777" w:rsidR="00F879F4" w:rsidRPr="00D920B9" w:rsidRDefault="00F879F4" w:rsidP="00D920B9">
            <w:pPr>
              <w:spacing w:line="240" w:lineRule="auto"/>
              <w:jc w:val="center"/>
              <w:rPr>
                <w:rFonts w:eastAsia="Times New Roman" w:cs="Calibri"/>
                <w:color w:val="000000"/>
                <w:szCs w:val="18"/>
                <w:lang w:eastAsia="cs-CZ"/>
              </w:rPr>
            </w:pP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87749" w14:textId="482B0ECD" w:rsidR="00F879F4" w:rsidRPr="00D920B9" w:rsidRDefault="000E3305" w:rsidP="00D920B9">
            <w:pPr>
              <w:spacing w:line="240" w:lineRule="auto"/>
              <w:jc w:val="center"/>
              <w:rPr>
                <w:rFonts w:eastAsia="Times New Roman" w:cs="Calibri"/>
                <w:color w:val="000000"/>
                <w:szCs w:val="18"/>
                <w:lang w:eastAsia="cs-CZ"/>
              </w:rPr>
            </w:pPr>
            <w:r>
              <w:rPr>
                <w:rFonts w:eastAsia="Times New Roman" w:cs="Calibri"/>
                <w:color w:val="000000"/>
                <w:szCs w:val="18"/>
                <w:lang w:eastAsia="cs-CZ"/>
              </w:rPr>
              <w:t>2</w:t>
            </w: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53E50AD4" w14:textId="77777777" w:rsidR="00F879F4" w:rsidRPr="00D920B9" w:rsidRDefault="00F879F4"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4DD42A8" w14:textId="77777777" w:rsidR="00F879F4" w:rsidRPr="00D920B9" w:rsidRDefault="00173322"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2</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0752E021" w14:textId="77777777" w:rsidR="00F879F4" w:rsidRPr="00D920B9" w:rsidRDefault="00F879F4"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16D1534" w14:textId="77777777" w:rsidR="00F879F4" w:rsidRPr="00D920B9" w:rsidRDefault="00F879F4"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1</w:t>
            </w:r>
          </w:p>
        </w:tc>
      </w:tr>
      <w:tr w:rsidR="00735625" w:rsidRPr="00D920B9" w14:paraId="2A43639E" w14:textId="77777777" w:rsidTr="008B2261">
        <w:trPr>
          <w:trHeight w:val="300"/>
          <w:jc w:val="center"/>
        </w:trPr>
        <w:tc>
          <w:tcPr>
            <w:tcW w:w="25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E028F58" w14:textId="77777777" w:rsidR="00735625" w:rsidRPr="008B2261" w:rsidRDefault="00735625" w:rsidP="00D920B9">
            <w:pPr>
              <w:spacing w:line="240" w:lineRule="auto"/>
              <w:jc w:val="center"/>
              <w:rPr>
                <w:rFonts w:eastAsia="Times New Roman" w:cs="Calibri"/>
                <w:b/>
                <w:color w:val="000000"/>
                <w:szCs w:val="18"/>
                <w:lang w:eastAsia="cs-CZ"/>
              </w:rPr>
            </w:pPr>
            <w:r w:rsidRPr="008B2261">
              <w:rPr>
                <w:rFonts w:eastAsia="Times New Roman" w:cs="Calibri"/>
                <w:b/>
                <w:color w:val="000000"/>
                <w:szCs w:val="18"/>
                <w:lang w:eastAsia="cs-CZ"/>
              </w:rPr>
              <w:t>Administrátor podpory 1. a 2. úrovně</w:t>
            </w:r>
          </w:p>
        </w:tc>
        <w:tc>
          <w:tcPr>
            <w:tcW w:w="1134" w:type="dxa"/>
            <w:tcBorders>
              <w:top w:val="single" w:sz="4" w:space="0" w:color="auto"/>
              <w:left w:val="single" w:sz="4" w:space="0" w:color="auto"/>
              <w:bottom w:val="single" w:sz="4" w:space="0" w:color="auto"/>
              <w:right w:val="single" w:sz="4" w:space="0" w:color="auto"/>
            </w:tcBorders>
            <w:vAlign w:val="center"/>
          </w:tcPr>
          <w:p w14:paraId="23421982" w14:textId="77777777" w:rsidR="00735625" w:rsidRPr="00D920B9" w:rsidRDefault="00735625" w:rsidP="00D920B9">
            <w:pPr>
              <w:spacing w:line="240" w:lineRule="auto"/>
              <w:jc w:val="center"/>
              <w:rPr>
                <w:rFonts w:eastAsia="Times New Roman" w:cs="Calibri"/>
                <w:color w:val="000000"/>
                <w:szCs w:val="18"/>
                <w:lang w:eastAsia="cs-CZ"/>
              </w:rPr>
            </w:pPr>
            <w:r w:rsidRPr="00D920B9">
              <w:rPr>
                <w:rFonts w:eastAsia="Times New Roman" w:cs="Calibri"/>
                <w:color w:val="000000"/>
                <w:szCs w:val="18"/>
                <w:lang w:eastAsia="cs-CZ"/>
              </w:rPr>
              <w:t>5</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D95157" w14:textId="77777777" w:rsidR="00735625" w:rsidRPr="00D920B9" w:rsidRDefault="00735625" w:rsidP="00D920B9">
            <w:pPr>
              <w:spacing w:line="240" w:lineRule="auto"/>
              <w:jc w:val="center"/>
              <w:rPr>
                <w:rFonts w:eastAsia="Times New Roman" w:cs="Calibri"/>
                <w:color w:val="000000"/>
                <w:szCs w:val="18"/>
                <w:lang w:eastAsia="cs-CZ"/>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61124A86" w14:textId="77777777" w:rsidR="00735625" w:rsidRPr="00D920B9" w:rsidRDefault="00735625" w:rsidP="00D920B9">
            <w:pPr>
              <w:spacing w:line="240" w:lineRule="auto"/>
              <w:jc w:val="center"/>
              <w:rPr>
                <w:rFonts w:eastAsia="Times New Roman" w:cs="Calibri"/>
                <w:color w:val="000000"/>
                <w:szCs w:val="18"/>
                <w:lang w:eastAsia="cs-CZ"/>
              </w:rPr>
            </w:pP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5C1E14E" w14:textId="77777777" w:rsidR="00735625" w:rsidRPr="00D920B9" w:rsidRDefault="00735625" w:rsidP="00D920B9">
            <w:pPr>
              <w:spacing w:line="240" w:lineRule="auto"/>
              <w:jc w:val="center"/>
              <w:rPr>
                <w:rFonts w:eastAsia="Times New Roman" w:cs="Calibri"/>
                <w:color w:val="000000"/>
                <w:szCs w:val="18"/>
                <w:lang w:eastAsia="cs-CZ"/>
              </w:rPr>
            </w:pP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49ED3305" w14:textId="77777777" w:rsidR="00735625" w:rsidRPr="00D920B9" w:rsidRDefault="00735625" w:rsidP="00D920B9">
            <w:pPr>
              <w:spacing w:line="240" w:lineRule="auto"/>
              <w:jc w:val="center"/>
              <w:rPr>
                <w:rFonts w:eastAsia="Times New Roman" w:cs="Calibri"/>
                <w:color w:val="000000"/>
                <w:szCs w:val="18"/>
                <w:lang w:eastAsia="cs-CZ"/>
              </w:rPr>
            </w:pP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BCB1DCF" w14:textId="77777777" w:rsidR="00735625" w:rsidRPr="00D920B9" w:rsidRDefault="00735625" w:rsidP="00D920B9">
            <w:pPr>
              <w:spacing w:line="240" w:lineRule="auto"/>
              <w:jc w:val="center"/>
              <w:rPr>
                <w:rFonts w:eastAsia="Times New Roman" w:cs="Calibri"/>
                <w:color w:val="000000"/>
                <w:szCs w:val="18"/>
                <w:lang w:eastAsia="cs-CZ"/>
              </w:rPr>
            </w:pPr>
          </w:p>
        </w:tc>
      </w:tr>
    </w:tbl>
    <w:p w14:paraId="08369A3E" w14:textId="7709846D" w:rsidR="00FB448C" w:rsidRPr="00D27B56" w:rsidRDefault="00FB448C" w:rsidP="00D27B56">
      <w:pPr>
        <w:pStyle w:val="Nadpis2"/>
        <w:numPr>
          <w:ilvl w:val="0"/>
          <w:numId w:val="0"/>
        </w:numPr>
        <w:spacing w:before="120" w:after="120"/>
        <w:rPr>
          <w:b w:val="0"/>
          <w:color w:val="auto"/>
          <w:sz w:val="18"/>
          <w:szCs w:val="18"/>
        </w:rPr>
      </w:pPr>
      <w:bookmarkStart w:id="9" w:name="_Toc477512628"/>
      <w:r w:rsidRPr="00D27B56">
        <w:rPr>
          <w:b w:val="0"/>
          <w:color w:val="auto"/>
          <w:sz w:val="18"/>
          <w:szCs w:val="18"/>
        </w:rPr>
        <w:t>Z</w:t>
      </w:r>
      <w:r>
        <w:rPr>
          <w:b w:val="0"/>
          <w:color w:val="auto"/>
          <w:sz w:val="18"/>
          <w:szCs w:val="18"/>
        </w:rPr>
        <w:t>adavatel si vyhrazuje odebrat nad rámec výše uvedených licencí (počtu uživatelských rolí) v průběhu plnění veřejné zakázky dalších 5000 licencí dle podmínek vymezených v přílohách zadávací dokumentace.</w:t>
      </w:r>
    </w:p>
    <w:p w14:paraId="765180EF" w14:textId="75D85B61" w:rsidR="00F43941" w:rsidRPr="00D920B9" w:rsidRDefault="004D5E1E" w:rsidP="008B2261">
      <w:pPr>
        <w:pStyle w:val="Nadpis2"/>
      </w:pPr>
      <w:r w:rsidRPr="00D920B9">
        <w:t>Popis současného stavu</w:t>
      </w:r>
      <w:bookmarkEnd w:id="9"/>
    </w:p>
    <w:p w14:paraId="2FCC372D" w14:textId="77777777" w:rsidR="00CA4D4C" w:rsidRDefault="00CA4D4C" w:rsidP="008B2261">
      <w:pPr>
        <w:pStyle w:val="Nadpis3slovan"/>
      </w:pPr>
      <w:bookmarkStart w:id="10" w:name="_Toc475561692"/>
      <w:bookmarkStart w:id="11" w:name="_Toc471078148"/>
      <w:r>
        <w:t xml:space="preserve">Požadavky na </w:t>
      </w:r>
      <w:r w:rsidRPr="008B2261">
        <w:t>integrační</w:t>
      </w:r>
      <w:r>
        <w:t xml:space="preserve"> vazby</w:t>
      </w:r>
      <w:bookmarkEnd w:id="10"/>
    </w:p>
    <w:p w14:paraId="486D97FB" w14:textId="77777777" w:rsidR="00CA4D4C" w:rsidRDefault="00CA4D4C" w:rsidP="00221B3E">
      <w:pPr>
        <w:spacing w:after="120"/>
      </w:pPr>
      <w:r>
        <w:t xml:space="preserve">Všechny aktuální systémy mají integrační vazby na okolní systémy v rámci dané </w:t>
      </w:r>
      <w:r w:rsidR="00555364">
        <w:t>organizační složky státu (dále jen „</w:t>
      </w:r>
      <w:r>
        <w:t>OSS</w:t>
      </w:r>
      <w:r w:rsidR="00555364">
        <w:t>“)</w:t>
      </w:r>
      <w:r>
        <w:t xml:space="preserve"> i n</w:t>
      </w:r>
      <w:r w:rsidR="00F46C22">
        <w:t>a systémy provozované mimo OSS</w:t>
      </w:r>
      <w:r>
        <w:t>. Míra integrace je pro každou OSS jiná s tím, že zde byly detekovány poměrně významné rozdíly v počtech implementovaných vazeb od</w:t>
      </w:r>
      <w:r w:rsidR="00D920B9">
        <w:t> </w:t>
      </w:r>
      <w:r>
        <w:t xml:space="preserve">jednotek až po desítky napojení. </w:t>
      </w:r>
    </w:p>
    <w:p w14:paraId="2F6C61D5" w14:textId="77777777" w:rsidR="00CA4D4C" w:rsidRDefault="00CA4D4C" w:rsidP="00221B3E">
      <w:pPr>
        <w:spacing w:after="120"/>
      </w:pPr>
      <w:r>
        <w:t>Ve všech případech je vyžadováno zachování všech stávajících vazeb i pro nové řešení</w:t>
      </w:r>
      <w:r w:rsidR="00BA4165">
        <w:t xml:space="preserve"> RPIS</w:t>
      </w:r>
      <w:r>
        <w:t>, často je též vyžadováno, aby nový</w:t>
      </w:r>
      <w:r w:rsidR="00BA4165">
        <w:t xml:space="preserve"> RPIS</w:t>
      </w:r>
      <w:r>
        <w:t xml:space="preserve"> nabídl ještě další možnosti integračních vazeb. </w:t>
      </w:r>
    </w:p>
    <w:p w14:paraId="6BF20690" w14:textId="77777777" w:rsidR="00CA4D4C" w:rsidRPr="00681357" w:rsidRDefault="00F81AF2" w:rsidP="00221B3E">
      <w:pPr>
        <w:spacing w:after="120"/>
      </w:pPr>
      <w:r w:rsidRPr="005B793D">
        <w:t>Schematické znázornění</w:t>
      </w:r>
      <w:r w:rsidR="00CA4D4C" w:rsidRPr="005B793D">
        <w:t xml:space="preserve"> jednotlivých </w:t>
      </w:r>
      <w:r w:rsidRPr="005B793D">
        <w:t xml:space="preserve">stávajících integračních </w:t>
      </w:r>
      <w:r w:rsidR="00CA4D4C" w:rsidRPr="005B793D">
        <w:t xml:space="preserve">vazeb </w:t>
      </w:r>
      <w:r w:rsidRPr="005B793D">
        <w:t xml:space="preserve">je obsaženo v příloze č. 7 této zadávací dokumentace. Detailní popis a rozpracování integračních vazeb RPIS </w:t>
      </w:r>
      <w:r w:rsidR="00083A88" w:rsidRPr="005B793D">
        <w:t xml:space="preserve">bude </w:t>
      </w:r>
      <w:r w:rsidRPr="005B793D">
        <w:t xml:space="preserve">součástí </w:t>
      </w:r>
      <w:proofErr w:type="spellStart"/>
      <w:r w:rsidRPr="005B793D">
        <w:t>předimplementační</w:t>
      </w:r>
      <w:proofErr w:type="spellEnd"/>
      <w:r w:rsidRPr="005B793D">
        <w:t xml:space="preserve"> analýzy, kterou je povinen zpracovat vybraný dodavatel jako součást plnění této veřejné zakázky.</w:t>
      </w:r>
      <w:r w:rsidR="00CA4D4C">
        <w:t xml:space="preserve"> </w:t>
      </w:r>
    </w:p>
    <w:p w14:paraId="3EF2A884" w14:textId="77777777" w:rsidR="00CA4D4C" w:rsidRDefault="00CA4D4C" w:rsidP="008B2261">
      <w:pPr>
        <w:pStyle w:val="Nadpis3slovan"/>
      </w:pPr>
      <w:bookmarkStart w:id="12" w:name="_Toc475561693"/>
      <w:r>
        <w:t>Z</w:t>
      </w:r>
      <w:r w:rsidRPr="006D5D19">
        <w:t>ajištění stávajícího řešení</w:t>
      </w:r>
      <w:bookmarkEnd w:id="11"/>
      <w:r>
        <w:t xml:space="preserve"> agend řízení lidských zdrojů</w:t>
      </w:r>
      <w:bookmarkEnd w:id="12"/>
    </w:p>
    <w:p w14:paraId="7E37A07F" w14:textId="77777777" w:rsidR="00CA4D4C" w:rsidRDefault="00CA4D4C" w:rsidP="00CA4D4C">
      <w:r>
        <w:t>Stávající řešení</w:t>
      </w:r>
      <w:r w:rsidR="00BA4165">
        <w:t xml:space="preserve"> </w:t>
      </w:r>
      <w:r w:rsidR="008150C0">
        <w:t>personálního informačního systému</w:t>
      </w:r>
      <w:r>
        <w:t xml:space="preserve"> je zajištěno pro MF včetně FAÚ, GFŘ</w:t>
      </w:r>
      <w:r w:rsidR="00DD7C6F">
        <w:t>, GŘC</w:t>
      </w:r>
      <w:r>
        <w:t xml:space="preserve"> a</w:t>
      </w:r>
      <w:r w:rsidR="00D920B9">
        <w:t> </w:t>
      </w:r>
      <w:r>
        <w:t xml:space="preserve">ÚZSVM prostřednictvím systému provozovaným odděleně jednotlivými organizačními složkami. </w:t>
      </w:r>
      <w:r>
        <w:lastRenderedPageBreak/>
        <w:t xml:space="preserve">Systém </w:t>
      </w:r>
      <w:r w:rsidR="00DD7C6F">
        <w:t xml:space="preserve">pro MF, FAÚ, GFŘ </w:t>
      </w:r>
      <w:r w:rsidR="00A63D87">
        <w:t>a</w:t>
      </w:r>
      <w:r w:rsidR="00DD7C6F">
        <w:t xml:space="preserve"> </w:t>
      </w:r>
      <w:r w:rsidR="00E700FA" w:rsidRPr="00031AB9">
        <w:t>ÚZSVM</w:t>
      </w:r>
      <w:r w:rsidR="00DD7C6F">
        <w:t xml:space="preserve"> </w:t>
      </w:r>
      <w:r w:rsidR="00F46C22">
        <w:t>j</w:t>
      </w:r>
      <w:r>
        <w:t xml:space="preserve">e postaven na specifickém proprietárním prostředí s relativně složitou strukturou pro ukládání dat poplatnou HW omezením v době svého vzniku. </w:t>
      </w:r>
      <w:r w:rsidR="00DD7C6F">
        <w:t xml:space="preserve">Stávající řešení GŘC je postaveno na standardní třívrstvé architektuře. </w:t>
      </w:r>
    </w:p>
    <w:p w14:paraId="37153275" w14:textId="77777777" w:rsidR="00CA4D4C" w:rsidRDefault="00CA4D4C" w:rsidP="008B2261">
      <w:pPr>
        <w:pStyle w:val="Nadpis3slovan"/>
      </w:pPr>
      <w:bookmarkStart w:id="13" w:name="_Toc471078149"/>
      <w:bookmarkStart w:id="14" w:name="_Toc475561695"/>
      <w:r w:rsidRPr="008B2261">
        <w:t>Legislativní</w:t>
      </w:r>
      <w:r w:rsidRPr="006D5D19">
        <w:t xml:space="preserve"> požadavky</w:t>
      </w:r>
      <w:bookmarkEnd w:id="13"/>
      <w:bookmarkEnd w:id="14"/>
    </w:p>
    <w:p w14:paraId="433D71F8" w14:textId="77777777" w:rsidR="00CA4D4C" w:rsidRDefault="00CA4D4C" w:rsidP="00F81AF2">
      <w:pPr>
        <w:spacing w:after="120"/>
      </w:pPr>
      <w:r>
        <w:t xml:space="preserve">Stávající systémy naplňují aktuální legislativní požadavky minimálně na úrovni poskytování všech zákonem požadovaných výstupů vůči pracovníkům OSS a třetím stranám. </w:t>
      </w:r>
    </w:p>
    <w:p w14:paraId="274A0B2A" w14:textId="77777777" w:rsidR="00CA4D4C" w:rsidRDefault="00CA4D4C" w:rsidP="00F81AF2">
      <w:pPr>
        <w:spacing w:after="120"/>
      </w:pPr>
      <w:r>
        <w:t xml:space="preserve">Obecně lze konstatovat, že podpora pro pracovněprávní vztahy a zákoník práce je lepší, než podpora pro služební poměry a relativně nový zákon o státní službě. </w:t>
      </w:r>
    </w:p>
    <w:p w14:paraId="5E9B1C74" w14:textId="77777777" w:rsidR="00CA4D4C" w:rsidRDefault="00CA4D4C" w:rsidP="00F81AF2">
      <w:pPr>
        <w:spacing w:after="120"/>
      </w:pPr>
      <w:r>
        <w:t xml:space="preserve">Stávající systémy také částečně naplňují obecné legislativní požadavky na systémy veřejné správy. </w:t>
      </w:r>
    </w:p>
    <w:p w14:paraId="7F9F71F1" w14:textId="77777777" w:rsidR="00CA2E4C" w:rsidRPr="00D920B9" w:rsidRDefault="00CA2E4C" w:rsidP="00CA2E4C">
      <w:pPr>
        <w:pStyle w:val="Nadpis2"/>
      </w:pPr>
      <w:r>
        <w:t>Licence</w:t>
      </w:r>
    </w:p>
    <w:p w14:paraId="22E328A8" w14:textId="28366C52" w:rsidR="00CA2E4C" w:rsidRDefault="00CA2E4C" w:rsidP="00CA2E4C">
      <w:pPr>
        <w:spacing w:after="120"/>
      </w:pPr>
      <w:r>
        <w:t xml:space="preserve">Přístupové licence jsou vázány na pořízený operační systém </w:t>
      </w:r>
      <w:r w:rsidR="00AA2DB5">
        <w:t xml:space="preserve">(OS) </w:t>
      </w:r>
      <w:r>
        <w:t>serveru. Je-li OS zakoupen ve tříd</w:t>
      </w:r>
      <w:r w:rsidR="00AA2DB5">
        <w:t>ě</w:t>
      </w:r>
      <w:r>
        <w:t xml:space="preserve"> D, mohou OSS využít své stávající CAL. Pořídí-li OS SPCSS ve tříd</w:t>
      </w:r>
      <w:r w:rsidR="00AA2DB5">
        <w:t>ě</w:t>
      </w:r>
      <w:r>
        <w:t xml:space="preserve"> A, musí se pořídit nové CAL. Zadavatel je státní podnik. Státní podniky z pohledu licenční politiky </w:t>
      </w:r>
      <w:r w:rsidR="00AA2DB5">
        <w:t xml:space="preserve">společnosti </w:t>
      </w:r>
      <w:r>
        <w:t>M</w:t>
      </w:r>
      <w:r w:rsidR="00AA2DB5">
        <w:t>icrosoft (MS)</w:t>
      </w:r>
      <w:r>
        <w:t xml:space="preserve"> nejsou afilace státní správy, i když jsou majetkově řízeny státem. Tudíž mají licence komerční, „level A“.</w:t>
      </w:r>
    </w:p>
    <w:p w14:paraId="7F9B837A" w14:textId="0176E61B" w:rsidR="00CA2E4C" w:rsidRDefault="00CA2E4C" w:rsidP="00CA2E4C">
      <w:pPr>
        <w:spacing w:after="120"/>
      </w:pPr>
      <w:r>
        <w:t>Resortní OSS (GFŘ, GŘC, ÚZSVM, FAÚ) jsou z pohledu MS organizace typu oprávněný státní subjekt, „level D“, ve vzájemném afilačním vztahu. Tudíž mají licence státní správy „level D“, a nemohou přistupovat k serverům komerčním „level A“, vůči kterým jsou externí organizace. Uživatelé jednotlivých OSS přistupujících do Personálního informačního systému provozovaného na platformě Windows Server mohou přistupovat prostřednictvím licence pro přístup klientů (CAL) „level A“.</w:t>
      </w:r>
    </w:p>
    <w:p w14:paraId="59047DBB" w14:textId="77777777" w:rsidR="00F92962" w:rsidRDefault="00F92962" w:rsidP="008B2261">
      <w:pPr>
        <w:pStyle w:val="Nadpis2"/>
      </w:pPr>
      <w:r>
        <w:t>Označení minimálních technických podmínek</w:t>
      </w:r>
    </w:p>
    <w:p w14:paraId="1C585EE1" w14:textId="77777777" w:rsidR="00F92962" w:rsidRPr="005D622C" w:rsidRDefault="00F92962" w:rsidP="00F92962">
      <w:r>
        <w:t xml:space="preserve">Zadavatel v souladu s § 61 odst. 4 ZZVZ uvádí, že požadavky na plnění veřejné zakázky obsažené </w:t>
      </w:r>
      <w:r w:rsidRPr="00CB19AF">
        <w:t>v příloze č. 1</w:t>
      </w:r>
      <w:r>
        <w:t xml:space="preserve"> a 2 </w:t>
      </w:r>
      <w:r w:rsidRPr="00CB19AF">
        <w:t>této zadávací dokumentace,</w:t>
      </w:r>
      <w:r>
        <w:t xml:space="preserve"> které jsou označeny jako „Minimální technické parametry“ představují minimální technické podmínky, které musí nabídka </w:t>
      </w:r>
      <w:r w:rsidR="00CD51A0">
        <w:t xml:space="preserve">vždy </w:t>
      </w:r>
      <w:r>
        <w:t>splňovat.</w:t>
      </w:r>
    </w:p>
    <w:p w14:paraId="053C9F74" w14:textId="77777777" w:rsidR="00F43941" w:rsidRDefault="00F43941" w:rsidP="008B2261">
      <w:pPr>
        <w:pStyle w:val="Nadpis2"/>
      </w:pPr>
      <w:r>
        <w:t xml:space="preserve">Klasifikace </w:t>
      </w:r>
      <w:r w:rsidRPr="002B3E10">
        <w:t>předmětu</w:t>
      </w:r>
      <w:r>
        <w:t xml:space="preserve"> veřejné zakázky (CPV)</w:t>
      </w:r>
    </w:p>
    <w:p w14:paraId="01BDE416" w14:textId="77777777" w:rsidR="00C24181" w:rsidRPr="00C24181" w:rsidRDefault="00C24181" w:rsidP="00C24181">
      <w:pPr>
        <w:pStyle w:val="Styl1"/>
        <w:rPr>
          <w:szCs w:val="18"/>
        </w:rPr>
      </w:pPr>
      <w:r>
        <w:rPr>
          <w:szCs w:val="18"/>
        </w:rPr>
        <w:t>Z</w:t>
      </w:r>
      <w:r w:rsidRPr="00C24181">
        <w:rPr>
          <w:szCs w:val="18"/>
        </w:rPr>
        <w:t>adavatel vymezil v oznámení o zah</w:t>
      </w:r>
      <w:r w:rsidR="00E011B6">
        <w:rPr>
          <w:szCs w:val="18"/>
        </w:rPr>
        <w:t>ájení tohoto zadávacího řízení v</w:t>
      </w:r>
      <w:r w:rsidRPr="00C24181">
        <w:rPr>
          <w:szCs w:val="18"/>
        </w:rPr>
        <w:t>eřejné zakázky, její předmět dle referenční klasifikace platné pro veřejné zakázky, a to následujícím způsobem:</w:t>
      </w:r>
    </w:p>
    <w:p w14:paraId="6CE3C348" w14:textId="77777777" w:rsidR="00C24181" w:rsidRPr="00C24181" w:rsidRDefault="00C24181" w:rsidP="00C46504">
      <w:pPr>
        <w:pStyle w:val="Styl1"/>
        <w:tabs>
          <w:tab w:val="left" w:pos="1985"/>
        </w:tabs>
        <w:rPr>
          <w:b/>
          <w:szCs w:val="18"/>
        </w:rPr>
      </w:pPr>
      <w:r>
        <w:rPr>
          <w:b/>
          <w:szCs w:val="18"/>
        </w:rPr>
        <w:t>Kód CPV</w:t>
      </w:r>
      <w:r>
        <w:rPr>
          <w:b/>
          <w:szCs w:val="18"/>
        </w:rPr>
        <w:tab/>
      </w:r>
      <w:r>
        <w:rPr>
          <w:b/>
          <w:szCs w:val="18"/>
        </w:rPr>
        <w:tab/>
        <w:t>Název</w:t>
      </w:r>
    </w:p>
    <w:p w14:paraId="78C79033" w14:textId="77777777" w:rsidR="00D87958" w:rsidRPr="006D0C0C" w:rsidRDefault="00D87958" w:rsidP="00D87958">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48450000-7    Balík programů pro měření a zúčtování pracovní doby a lidských zdrojů</w:t>
      </w:r>
    </w:p>
    <w:p w14:paraId="1AF3ECCA" w14:textId="77777777" w:rsidR="0021442A"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72263000-6 </w:t>
      </w:r>
      <w:r w:rsidRPr="006D0C0C">
        <w:rPr>
          <w:rFonts w:ascii="Verdana" w:hAnsi="Verdana" w:cs="Arial"/>
          <w:sz w:val="18"/>
          <w:szCs w:val="18"/>
        </w:rPr>
        <w:tab/>
        <w:t>Implementace programového vybavení</w:t>
      </w:r>
    </w:p>
    <w:p w14:paraId="1ACFC964" w14:textId="77777777" w:rsidR="0021442A"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72260000-5 </w:t>
      </w:r>
      <w:r w:rsidRPr="006D0C0C">
        <w:rPr>
          <w:rFonts w:ascii="Verdana" w:hAnsi="Verdana" w:cs="Arial"/>
          <w:sz w:val="18"/>
          <w:szCs w:val="18"/>
        </w:rPr>
        <w:tab/>
      </w:r>
      <w:r w:rsidR="00E700FA" w:rsidRPr="00031AB9">
        <w:rPr>
          <w:rStyle w:val="detail"/>
          <w:rFonts w:ascii="Verdana" w:hAnsi="Verdana"/>
          <w:sz w:val="18"/>
          <w:szCs w:val="18"/>
        </w:rPr>
        <w:t>Služby programového vybavení</w:t>
      </w:r>
    </w:p>
    <w:p w14:paraId="306DCA29" w14:textId="77777777" w:rsidR="0021442A"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72261000-2 </w:t>
      </w:r>
      <w:r w:rsidRPr="006D0C0C">
        <w:rPr>
          <w:rFonts w:ascii="Verdana" w:hAnsi="Verdana" w:cs="Arial"/>
          <w:sz w:val="18"/>
          <w:szCs w:val="18"/>
        </w:rPr>
        <w:tab/>
        <w:t>Podpora programového vybavení</w:t>
      </w:r>
    </w:p>
    <w:p w14:paraId="7EF14FA5" w14:textId="77777777" w:rsidR="0021442A"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72267000-4 </w:t>
      </w:r>
      <w:r w:rsidRPr="006D0C0C">
        <w:rPr>
          <w:rFonts w:ascii="Verdana" w:hAnsi="Verdana" w:cs="Arial"/>
          <w:sz w:val="18"/>
          <w:szCs w:val="18"/>
        </w:rPr>
        <w:tab/>
        <w:t>Údržba a opravy programového vybavení</w:t>
      </w:r>
    </w:p>
    <w:p w14:paraId="0A897B75" w14:textId="77777777" w:rsidR="00C46504" w:rsidRPr="006D0C0C" w:rsidRDefault="0021442A" w:rsidP="00336683">
      <w:pPr>
        <w:pStyle w:val="4DNormln"/>
        <w:numPr>
          <w:ilvl w:val="0"/>
          <w:numId w:val="18"/>
        </w:numPr>
        <w:spacing w:before="60" w:after="60"/>
        <w:rPr>
          <w:rFonts w:ascii="Verdana" w:hAnsi="Verdana" w:cs="Arial"/>
          <w:sz w:val="18"/>
          <w:szCs w:val="18"/>
        </w:rPr>
      </w:pPr>
      <w:r w:rsidRPr="006D0C0C">
        <w:rPr>
          <w:rFonts w:ascii="Verdana" w:hAnsi="Verdana" w:cs="Arial"/>
          <w:sz w:val="18"/>
          <w:szCs w:val="18"/>
        </w:rPr>
        <w:t xml:space="preserve">80510000-2 </w:t>
      </w:r>
      <w:r w:rsidRPr="006D0C0C">
        <w:rPr>
          <w:rFonts w:ascii="Verdana" w:hAnsi="Verdana" w:cs="Arial"/>
          <w:sz w:val="18"/>
          <w:szCs w:val="18"/>
        </w:rPr>
        <w:tab/>
        <w:t>Odborná školení</w:t>
      </w:r>
    </w:p>
    <w:p w14:paraId="5751FD90" w14:textId="77777777" w:rsidR="00A054A3" w:rsidRDefault="008C7E9B" w:rsidP="00D920B9">
      <w:pPr>
        <w:pStyle w:val="Nadpis1"/>
      </w:pPr>
      <w:bookmarkStart w:id="15" w:name="_Toc488136856"/>
      <w:bookmarkStart w:id="16" w:name="_Toc488136857"/>
      <w:bookmarkStart w:id="17" w:name="_Toc488136858"/>
      <w:bookmarkStart w:id="18" w:name="_Toc518993366"/>
      <w:bookmarkEnd w:id="15"/>
      <w:bookmarkEnd w:id="16"/>
      <w:bookmarkEnd w:id="17"/>
      <w:r>
        <w:lastRenderedPageBreak/>
        <w:t xml:space="preserve">Doba a místo </w:t>
      </w:r>
      <w:r w:rsidRPr="004836D6">
        <w:t>plnění</w:t>
      </w:r>
      <w:r>
        <w:t xml:space="preserve"> veřejné zakázky</w:t>
      </w:r>
      <w:bookmarkEnd w:id="18"/>
    </w:p>
    <w:p w14:paraId="7F7950C7" w14:textId="77777777" w:rsidR="00F43941" w:rsidRPr="00194168" w:rsidRDefault="00F43941" w:rsidP="008B2261">
      <w:pPr>
        <w:pStyle w:val="Nadpis2"/>
      </w:pPr>
      <w:r>
        <w:t xml:space="preserve">Předpokládaná </w:t>
      </w:r>
      <w:r w:rsidRPr="002B3E10">
        <w:t>doba</w:t>
      </w:r>
      <w:r>
        <w:t xml:space="preserve"> plnění</w:t>
      </w:r>
    </w:p>
    <w:p w14:paraId="6C1CEFD5" w14:textId="77777777" w:rsidR="00F43941" w:rsidRDefault="008F340D" w:rsidP="00833DF5">
      <w:r>
        <w:t>Zadavatel požaduje realizaci plnění v následujících termínech</w:t>
      </w:r>
      <w:r w:rsidR="00981478" w:rsidRPr="00981478">
        <w:t>.</w:t>
      </w:r>
      <w:r w:rsidR="00F43941">
        <w:t xml:space="preserve"> </w:t>
      </w:r>
    </w:p>
    <w:tbl>
      <w:tblPr>
        <w:tblStyle w:val="Mkatabulky1"/>
        <w:tblW w:w="4950" w:type="pct"/>
        <w:jc w:val="center"/>
        <w:tblBorders>
          <w:top w:val="single" w:sz="4" w:space="0" w:color="004666"/>
          <w:left w:val="single" w:sz="4" w:space="0" w:color="004666"/>
          <w:bottom w:val="single" w:sz="4" w:space="0" w:color="004666"/>
          <w:right w:val="single" w:sz="4" w:space="0" w:color="004666"/>
          <w:insideH w:val="single" w:sz="4" w:space="0" w:color="004666"/>
          <w:insideV w:val="single" w:sz="4" w:space="0" w:color="004666"/>
        </w:tblBorders>
        <w:tblLayout w:type="fixed"/>
        <w:tblLook w:val="04A0" w:firstRow="1" w:lastRow="0" w:firstColumn="1" w:lastColumn="0" w:noHBand="0" w:noVBand="1"/>
      </w:tblPr>
      <w:tblGrid>
        <w:gridCol w:w="3795"/>
        <w:gridCol w:w="5174"/>
      </w:tblGrid>
      <w:tr w:rsidR="00316BC0" w:rsidRPr="00F12973" w14:paraId="5FB6EDEF" w14:textId="77777777" w:rsidTr="008B2261">
        <w:trPr>
          <w:cantSplit/>
          <w:jc w:val="center"/>
        </w:trPr>
        <w:tc>
          <w:tcPr>
            <w:tcW w:w="3890" w:type="dxa"/>
            <w:shd w:val="clear" w:color="auto" w:fill="D9D9D9" w:themeFill="background1" w:themeFillShade="D9"/>
            <w:vAlign w:val="center"/>
          </w:tcPr>
          <w:p w14:paraId="2D299CDD" w14:textId="77777777" w:rsidR="00316BC0" w:rsidRPr="00F12973" w:rsidRDefault="00316BC0" w:rsidP="00D920B9">
            <w:pPr>
              <w:keepNext/>
              <w:keepLines/>
              <w:spacing w:before="60" w:after="60" w:line="240" w:lineRule="auto"/>
              <w:jc w:val="center"/>
              <w:rPr>
                <w:b/>
                <w:szCs w:val="18"/>
              </w:rPr>
            </w:pPr>
            <w:r w:rsidRPr="00F12973">
              <w:rPr>
                <w:b/>
                <w:szCs w:val="18"/>
              </w:rPr>
              <w:t>Název</w:t>
            </w:r>
          </w:p>
        </w:tc>
        <w:tc>
          <w:tcPr>
            <w:tcW w:w="5305" w:type="dxa"/>
            <w:shd w:val="clear" w:color="auto" w:fill="D9D9D9" w:themeFill="background1" w:themeFillShade="D9"/>
            <w:vAlign w:val="center"/>
          </w:tcPr>
          <w:p w14:paraId="3073A613" w14:textId="77777777" w:rsidR="00316BC0" w:rsidRPr="00F12973" w:rsidRDefault="00316BC0" w:rsidP="00D920B9">
            <w:pPr>
              <w:keepNext/>
              <w:keepLines/>
              <w:spacing w:before="60" w:after="60" w:line="240" w:lineRule="auto"/>
              <w:jc w:val="center"/>
              <w:rPr>
                <w:b/>
                <w:szCs w:val="18"/>
              </w:rPr>
            </w:pPr>
            <w:r w:rsidRPr="00F12973">
              <w:rPr>
                <w:b/>
                <w:szCs w:val="18"/>
              </w:rPr>
              <w:t>Termín</w:t>
            </w:r>
          </w:p>
        </w:tc>
      </w:tr>
      <w:tr w:rsidR="00316BC0" w:rsidRPr="00F12973" w14:paraId="761C0C6A" w14:textId="77777777" w:rsidTr="008B2261">
        <w:trPr>
          <w:cantSplit/>
          <w:jc w:val="center"/>
        </w:trPr>
        <w:tc>
          <w:tcPr>
            <w:tcW w:w="3890" w:type="dxa"/>
            <w:vAlign w:val="center"/>
          </w:tcPr>
          <w:p w14:paraId="07D2CB29" w14:textId="77777777" w:rsidR="00316BC0" w:rsidRDefault="00316BC0" w:rsidP="00D920B9">
            <w:pPr>
              <w:keepNext/>
              <w:keepLines/>
              <w:spacing w:before="60" w:after="60" w:line="240" w:lineRule="auto"/>
              <w:ind w:left="720" w:hanging="720"/>
              <w:outlineLvl w:val="2"/>
              <w:rPr>
                <w:rFonts w:eastAsiaTheme="majorEastAsia" w:cstheme="majorBidi"/>
                <w:bCs/>
                <w:szCs w:val="18"/>
              </w:rPr>
            </w:pPr>
            <w:proofErr w:type="spellStart"/>
            <w:r>
              <w:rPr>
                <w:rFonts w:eastAsiaTheme="majorEastAsia" w:cstheme="majorBidi"/>
                <w:bCs/>
                <w:szCs w:val="18"/>
              </w:rPr>
              <w:t>Předimplementační</w:t>
            </w:r>
            <w:proofErr w:type="spellEnd"/>
            <w:r>
              <w:rPr>
                <w:rFonts w:eastAsiaTheme="majorEastAsia" w:cstheme="majorBidi"/>
                <w:bCs/>
                <w:szCs w:val="18"/>
              </w:rPr>
              <w:t xml:space="preserve"> analýza </w:t>
            </w:r>
          </w:p>
        </w:tc>
        <w:tc>
          <w:tcPr>
            <w:tcW w:w="5305" w:type="dxa"/>
            <w:vAlign w:val="center"/>
          </w:tcPr>
          <w:p w14:paraId="3CC8957F" w14:textId="49664F9B" w:rsidR="00316BC0" w:rsidRPr="00F567A0" w:rsidRDefault="008F340D" w:rsidP="00D920B9">
            <w:pPr>
              <w:keepNext/>
              <w:keepLines/>
              <w:spacing w:before="60" w:after="60" w:line="240" w:lineRule="auto"/>
              <w:jc w:val="center"/>
              <w:rPr>
                <w:szCs w:val="18"/>
              </w:rPr>
            </w:pPr>
            <w:r>
              <w:rPr>
                <w:szCs w:val="18"/>
              </w:rPr>
              <w:t xml:space="preserve">Nejpozději do </w:t>
            </w:r>
            <w:r w:rsidR="00071566">
              <w:rPr>
                <w:szCs w:val="18"/>
              </w:rPr>
              <w:t>90</w:t>
            </w:r>
            <w:r w:rsidR="00316BC0" w:rsidRPr="00F567A0">
              <w:rPr>
                <w:szCs w:val="18"/>
              </w:rPr>
              <w:t xml:space="preserve"> dnů od</w:t>
            </w:r>
            <w:r>
              <w:rPr>
                <w:szCs w:val="18"/>
              </w:rPr>
              <w:t xml:space="preserve">e dne </w:t>
            </w:r>
            <w:r w:rsidR="00AA76C7">
              <w:rPr>
                <w:szCs w:val="18"/>
              </w:rPr>
              <w:t>nabytí účinnosti</w:t>
            </w:r>
            <w:r w:rsidR="00322C7C">
              <w:rPr>
                <w:szCs w:val="18"/>
              </w:rPr>
              <w:t xml:space="preserve"> </w:t>
            </w:r>
            <w:r>
              <w:rPr>
                <w:szCs w:val="18"/>
              </w:rPr>
              <w:t>Smlouvy</w:t>
            </w:r>
            <w:r w:rsidR="00316BC0" w:rsidRPr="00F567A0">
              <w:rPr>
                <w:szCs w:val="18"/>
              </w:rPr>
              <w:t xml:space="preserve"> </w:t>
            </w:r>
          </w:p>
        </w:tc>
      </w:tr>
      <w:tr w:rsidR="00316BC0" w:rsidRPr="00F12973" w14:paraId="52AA1408" w14:textId="77777777" w:rsidTr="008B2261">
        <w:trPr>
          <w:cantSplit/>
          <w:jc w:val="center"/>
        </w:trPr>
        <w:tc>
          <w:tcPr>
            <w:tcW w:w="3890" w:type="dxa"/>
            <w:vAlign w:val="center"/>
          </w:tcPr>
          <w:p w14:paraId="2D153233" w14:textId="77777777" w:rsidR="008F340D" w:rsidRPr="00F12973" w:rsidRDefault="00316BC0" w:rsidP="00D920B9">
            <w:pPr>
              <w:keepNext/>
              <w:keepLines/>
              <w:spacing w:before="60" w:after="60" w:line="240" w:lineRule="auto"/>
              <w:ind w:left="720" w:hanging="720"/>
              <w:outlineLvl w:val="2"/>
              <w:rPr>
                <w:rFonts w:eastAsiaTheme="majorEastAsia" w:cstheme="majorBidi"/>
                <w:bCs/>
                <w:szCs w:val="18"/>
              </w:rPr>
            </w:pPr>
            <w:r w:rsidRPr="00F12973">
              <w:rPr>
                <w:rFonts w:eastAsiaTheme="majorEastAsia" w:cstheme="majorBidi"/>
                <w:bCs/>
                <w:szCs w:val="18"/>
              </w:rPr>
              <w:t>Implementace</w:t>
            </w:r>
            <w:r w:rsidR="00833747">
              <w:rPr>
                <w:rFonts w:eastAsiaTheme="majorEastAsia" w:cstheme="majorBidi"/>
                <w:bCs/>
                <w:szCs w:val="18"/>
              </w:rPr>
              <w:t xml:space="preserve"> </w:t>
            </w:r>
          </w:p>
        </w:tc>
        <w:tc>
          <w:tcPr>
            <w:tcW w:w="5305" w:type="dxa"/>
            <w:vAlign w:val="center"/>
          </w:tcPr>
          <w:p w14:paraId="21339363" w14:textId="17BF9AB7" w:rsidR="00316BC0" w:rsidRPr="00AA76C7" w:rsidRDefault="00AA76C7" w:rsidP="00D920B9">
            <w:pPr>
              <w:keepNext/>
              <w:spacing w:before="60" w:after="60" w:line="240" w:lineRule="auto"/>
              <w:jc w:val="center"/>
              <w:rPr>
                <w:szCs w:val="18"/>
              </w:rPr>
            </w:pPr>
            <w:r w:rsidRPr="00AA76C7">
              <w:t>ve dvou vlnách: 1) v 1. vlně pro Generální finanční ředitelství, Generální ředitelství cel a Ministerstvo financí ČR nejpozději do 31. 12. 2019 a 2) v 2. vlně pro Úřad pro zastupování státu ve věcech majetkových a Finanční analytický úřad nejpozději do 31. 12. 2020</w:t>
            </w:r>
          </w:p>
        </w:tc>
      </w:tr>
      <w:tr w:rsidR="00316BC0" w:rsidRPr="00F12973" w14:paraId="4F13061F" w14:textId="77777777" w:rsidTr="008B2261">
        <w:trPr>
          <w:cantSplit/>
          <w:trHeight w:val="723"/>
          <w:jc w:val="center"/>
        </w:trPr>
        <w:tc>
          <w:tcPr>
            <w:tcW w:w="3890" w:type="dxa"/>
            <w:vAlign w:val="center"/>
          </w:tcPr>
          <w:p w14:paraId="61CF534B" w14:textId="77777777" w:rsidR="00316BC0" w:rsidRPr="00F12973" w:rsidRDefault="00981478" w:rsidP="00D920B9">
            <w:pPr>
              <w:keepNext/>
              <w:keepLines/>
              <w:spacing w:before="60" w:after="60" w:line="240" w:lineRule="auto"/>
              <w:ind w:left="720" w:hanging="720"/>
              <w:outlineLvl w:val="2"/>
              <w:rPr>
                <w:rFonts w:eastAsiaTheme="majorEastAsia" w:cstheme="majorBidi"/>
                <w:b/>
                <w:bCs/>
                <w:color w:val="004666"/>
                <w:szCs w:val="18"/>
              </w:rPr>
            </w:pPr>
            <w:r>
              <w:rPr>
                <w:rFonts w:eastAsiaTheme="majorEastAsia" w:cstheme="majorBidi"/>
                <w:bCs/>
                <w:szCs w:val="18"/>
              </w:rPr>
              <w:t>Softwarová údržba a p</w:t>
            </w:r>
            <w:r w:rsidR="00316BC0" w:rsidRPr="00F12973">
              <w:rPr>
                <w:rFonts w:eastAsiaTheme="majorEastAsia" w:cstheme="majorBidi"/>
                <w:bCs/>
                <w:szCs w:val="18"/>
              </w:rPr>
              <w:t xml:space="preserve">odpora </w:t>
            </w:r>
            <w:r>
              <w:rPr>
                <w:rFonts w:eastAsiaTheme="majorEastAsia" w:cstheme="majorBidi"/>
                <w:bCs/>
                <w:szCs w:val="18"/>
              </w:rPr>
              <w:t>3. úrovně</w:t>
            </w:r>
          </w:p>
        </w:tc>
        <w:tc>
          <w:tcPr>
            <w:tcW w:w="5305" w:type="dxa"/>
            <w:vAlign w:val="center"/>
          </w:tcPr>
          <w:p w14:paraId="69BB3CA9" w14:textId="5C50EC6E" w:rsidR="00316BC0" w:rsidRPr="00F12973" w:rsidRDefault="00FD39FA" w:rsidP="00D920B9">
            <w:pPr>
              <w:keepNext/>
              <w:spacing w:before="60" w:after="60" w:line="240" w:lineRule="auto"/>
              <w:jc w:val="center"/>
              <w:rPr>
                <w:szCs w:val="18"/>
              </w:rPr>
            </w:pPr>
            <w:r>
              <w:rPr>
                <w:szCs w:val="18"/>
              </w:rPr>
              <w:t>V</w:t>
            </w:r>
            <w:r w:rsidR="00316BC0">
              <w:rPr>
                <w:szCs w:val="18"/>
              </w:rPr>
              <w:t xml:space="preserve"> délce 10 let</w:t>
            </w:r>
            <w:r w:rsidR="00316BC0" w:rsidRPr="00F12973">
              <w:rPr>
                <w:szCs w:val="18"/>
              </w:rPr>
              <w:t xml:space="preserve"> od akceptace Implementace</w:t>
            </w:r>
            <w:r w:rsidR="00AA76C7">
              <w:rPr>
                <w:szCs w:val="18"/>
              </w:rPr>
              <w:t xml:space="preserve"> v 1. vlně</w:t>
            </w:r>
            <w:r w:rsidR="00322C7C">
              <w:rPr>
                <w:szCs w:val="18"/>
              </w:rPr>
              <w:t xml:space="preserve"> (od převzetí RPIS do</w:t>
            </w:r>
            <w:r w:rsidR="00D920B9">
              <w:rPr>
                <w:szCs w:val="18"/>
              </w:rPr>
              <w:t> </w:t>
            </w:r>
            <w:r w:rsidR="00322C7C">
              <w:rPr>
                <w:szCs w:val="18"/>
              </w:rPr>
              <w:t>provozu a užívání</w:t>
            </w:r>
            <w:r w:rsidR="00AA76C7">
              <w:rPr>
                <w:szCs w:val="18"/>
              </w:rPr>
              <w:t xml:space="preserve"> v 1.vlně</w:t>
            </w:r>
            <w:r w:rsidR="00322C7C">
              <w:rPr>
                <w:szCs w:val="18"/>
              </w:rPr>
              <w:t>)</w:t>
            </w:r>
          </w:p>
        </w:tc>
      </w:tr>
    </w:tbl>
    <w:p w14:paraId="27FCDCA6" w14:textId="2C9F2045" w:rsidR="00F43941" w:rsidRDefault="00316DCB" w:rsidP="008B2261">
      <w:pPr>
        <w:pStyle w:val="Nadpis2"/>
      </w:pPr>
      <w:r>
        <w:t xml:space="preserve">Harmonogram plnění a jednotlivé termíny a milníky budou předmětem jednání v rámci jednacího řízení s uveřejněním. </w:t>
      </w:r>
      <w:r w:rsidR="00F43941">
        <w:t xml:space="preserve">Místo plnění </w:t>
      </w:r>
      <w:r w:rsidR="00F43941" w:rsidRPr="002B3E10">
        <w:t>veřejné</w:t>
      </w:r>
      <w:r w:rsidR="00F43941">
        <w:t xml:space="preserve"> zakázky</w:t>
      </w:r>
    </w:p>
    <w:p w14:paraId="2AA9A027" w14:textId="77777777" w:rsidR="002B3E10" w:rsidRPr="003D686A" w:rsidRDefault="002B3E10" w:rsidP="003D686A">
      <w:pPr>
        <w:spacing w:after="120"/>
        <w:rPr>
          <w:szCs w:val="18"/>
        </w:rPr>
      </w:pPr>
      <w:r w:rsidRPr="003D686A">
        <w:rPr>
          <w:szCs w:val="18"/>
        </w:rPr>
        <w:t xml:space="preserve">Místem plnění veřejné zakázky je sídlo zadavatele na adrese Státní pokladna Centrum sdílených služeb, s. p., se sídlem Na Vápence 915/14, Praha 3, PSČ 130 00. </w:t>
      </w:r>
      <w:r w:rsidR="003D686A" w:rsidRPr="003D686A">
        <w:rPr>
          <w:rFonts w:cs="Segoe UI"/>
          <w:szCs w:val="18"/>
        </w:rPr>
        <w:t xml:space="preserve">Přípravné a programovací práce je </w:t>
      </w:r>
      <w:r w:rsidR="00304453">
        <w:rPr>
          <w:rFonts w:cs="Segoe UI"/>
          <w:szCs w:val="18"/>
        </w:rPr>
        <w:t>dodavatel</w:t>
      </w:r>
      <w:r w:rsidR="003D686A" w:rsidRPr="003D686A">
        <w:rPr>
          <w:rFonts w:cs="Segoe UI"/>
          <w:szCs w:val="18"/>
        </w:rPr>
        <w:t xml:space="preserve"> oprávněn realizovat na svém vlastním technickém vybavení, což však nezakládá jakýkoliv nárok </w:t>
      </w:r>
      <w:r w:rsidR="00304453">
        <w:rPr>
          <w:rFonts w:cs="Segoe UI"/>
          <w:szCs w:val="18"/>
        </w:rPr>
        <w:t>dodavatele</w:t>
      </w:r>
      <w:r w:rsidR="003D686A" w:rsidRPr="003D686A">
        <w:rPr>
          <w:rFonts w:cs="Segoe UI"/>
          <w:szCs w:val="18"/>
        </w:rPr>
        <w:t xml:space="preserve"> na navýšení ceny plnění v souvislosti s přev</w:t>
      </w:r>
      <w:r w:rsidR="00304453">
        <w:rPr>
          <w:rFonts w:cs="Segoe UI"/>
          <w:szCs w:val="18"/>
        </w:rPr>
        <w:t>odem na cílovou infrastrukturu zadavatele</w:t>
      </w:r>
      <w:r w:rsidR="003D686A" w:rsidRPr="003D686A">
        <w:rPr>
          <w:rFonts w:cs="Segoe UI"/>
          <w:szCs w:val="18"/>
        </w:rPr>
        <w:t>. Pokud to pova</w:t>
      </w:r>
      <w:r w:rsidR="00304453">
        <w:rPr>
          <w:rFonts w:cs="Segoe UI"/>
          <w:szCs w:val="18"/>
        </w:rPr>
        <w:t>ha plnění Smlouvy umožňuje, je dodavatel</w:t>
      </w:r>
      <w:r w:rsidR="003D686A" w:rsidRPr="003D686A">
        <w:rPr>
          <w:rFonts w:cs="Segoe UI"/>
          <w:szCs w:val="18"/>
        </w:rPr>
        <w:t xml:space="preserve"> oprávněn poskytovat plnění dle Smlouvy také vzdáleným přístupem, není-li nezbytné nebo vhodné výkon takového plnění zajistit on-</w:t>
      </w:r>
      <w:proofErr w:type="spellStart"/>
      <w:r w:rsidR="003D686A" w:rsidRPr="003D686A">
        <w:rPr>
          <w:rFonts w:cs="Segoe UI"/>
          <w:szCs w:val="18"/>
        </w:rPr>
        <w:t>site</w:t>
      </w:r>
      <w:proofErr w:type="spellEnd"/>
      <w:r w:rsidR="003D686A" w:rsidRPr="003D686A">
        <w:rPr>
          <w:rFonts w:cs="Segoe UI"/>
          <w:szCs w:val="18"/>
        </w:rPr>
        <w:t>.</w:t>
      </w:r>
    </w:p>
    <w:p w14:paraId="4871B576" w14:textId="77777777" w:rsidR="00A054A3" w:rsidRDefault="00810AFE" w:rsidP="00D920B9">
      <w:pPr>
        <w:pStyle w:val="Nadpis1"/>
      </w:pPr>
      <w:bookmarkStart w:id="19" w:name="_Toc518993367"/>
      <w:r>
        <w:t>Obchodní a platební podmínky</w:t>
      </w:r>
      <w:bookmarkEnd w:id="19"/>
    </w:p>
    <w:p w14:paraId="4D4B39AC" w14:textId="444F885B" w:rsidR="000A5926" w:rsidRDefault="000A5926" w:rsidP="008B2261">
      <w:pPr>
        <w:pStyle w:val="Styl1"/>
        <w:numPr>
          <w:ilvl w:val="0"/>
          <w:numId w:val="32"/>
        </w:numPr>
        <w:ind w:left="426" w:hanging="426"/>
      </w:pPr>
      <w:r>
        <w:t>Obchodní a platební podmínky bude obsahovat návrh smlouvy. Návrh smlouvy je uveden v</w:t>
      </w:r>
      <w:r w:rsidR="00D920B9">
        <w:t> </w:t>
      </w:r>
      <w:r>
        <w:t xml:space="preserve">příloze č. 3 této zadávací dokumentace. </w:t>
      </w:r>
    </w:p>
    <w:p w14:paraId="59F0521A" w14:textId="77777777" w:rsidR="00CA5AFD" w:rsidRPr="00AA0797" w:rsidRDefault="00CA5AFD" w:rsidP="008B2261">
      <w:pPr>
        <w:pStyle w:val="Styl1"/>
        <w:numPr>
          <w:ilvl w:val="0"/>
          <w:numId w:val="32"/>
        </w:numPr>
        <w:ind w:left="426" w:hanging="426"/>
      </w:pPr>
      <w:r>
        <w:t>Zadavatel si vyhrazuje právo na změnu návrhu Smlouvy v návaznosti na výsledek</w:t>
      </w:r>
      <w:r w:rsidR="00945E87">
        <w:t xml:space="preserve"> jednacího </w:t>
      </w:r>
      <w:r w:rsidR="00945E87" w:rsidRPr="00945E87">
        <w:t>řízení o předběžných nabídkách</w:t>
      </w:r>
      <w:r w:rsidR="00945E87">
        <w:t xml:space="preserve"> dle článku 12 zadávací dokumentace.</w:t>
      </w:r>
    </w:p>
    <w:p w14:paraId="738A8862" w14:textId="77777777" w:rsidR="00810AFE" w:rsidRDefault="009F7EE7" w:rsidP="008B2261">
      <w:pPr>
        <w:pStyle w:val="Styl1"/>
        <w:numPr>
          <w:ilvl w:val="0"/>
          <w:numId w:val="32"/>
        </w:numPr>
        <w:ind w:left="426" w:hanging="426"/>
      </w:pPr>
      <w:r w:rsidRPr="000F76A6">
        <w:t>Z</w:t>
      </w:r>
      <w:r w:rsidR="00810AFE" w:rsidRPr="000F76A6">
        <w:t xml:space="preserve">adavatel výslovně upozorňuje dodavatele, že v rámci nabídky musí být předloženy též jednotlivé přílohy </w:t>
      </w:r>
      <w:r w:rsidRPr="000F76A6">
        <w:t>smlouvy</w:t>
      </w:r>
      <w:r w:rsidR="00810AFE" w:rsidRPr="000F76A6">
        <w:t xml:space="preserve"> tak</w:t>
      </w:r>
      <w:r w:rsidR="008C6338">
        <w:t>,</w:t>
      </w:r>
      <w:r w:rsidR="00810AFE" w:rsidRPr="000F76A6">
        <w:t xml:space="preserve"> jak jsou zmíněny </w:t>
      </w:r>
      <w:proofErr w:type="gramStart"/>
      <w:r w:rsidR="00810AFE" w:rsidRPr="000F76A6">
        <w:t>v  návrhu</w:t>
      </w:r>
      <w:proofErr w:type="gramEnd"/>
      <w:r w:rsidR="00810AFE" w:rsidRPr="000F76A6">
        <w:t xml:space="preserve"> </w:t>
      </w:r>
      <w:r w:rsidRPr="000F76A6">
        <w:t>smlouvy</w:t>
      </w:r>
      <w:r w:rsidR="00810AFE" w:rsidRPr="000F76A6">
        <w:t xml:space="preserve">, který tvoří přílohu č. </w:t>
      </w:r>
      <w:r w:rsidR="007B0F54">
        <w:t>3</w:t>
      </w:r>
      <w:r w:rsidR="00810AFE" w:rsidRPr="000F76A6">
        <w:t xml:space="preserve"> této ZD.</w:t>
      </w:r>
    </w:p>
    <w:p w14:paraId="249F08BF" w14:textId="77777777" w:rsidR="0035011D" w:rsidRPr="0035011D" w:rsidRDefault="0035011D" w:rsidP="008B2261">
      <w:pPr>
        <w:pStyle w:val="Odstavecseseznamem"/>
        <w:numPr>
          <w:ilvl w:val="0"/>
          <w:numId w:val="32"/>
        </w:numPr>
        <w:spacing w:after="120"/>
        <w:ind w:left="426" w:hanging="426"/>
        <w:rPr>
          <w:szCs w:val="18"/>
        </w:rPr>
      </w:pPr>
      <w:r w:rsidRPr="0035011D">
        <w:rPr>
          <w:szCs w:val="18"/>
        </w:rPr>
        <w:t xml:space="preserve">Podává-li nabídku více dodavatelů společně (jako jeden účastník zadávacího řízení), jsou povinni přiložit v rámci </w:t>
      </w:r>
      <w:r w:rsidR="004B5492">
        <w:rPr>
          <w:szCs w:val="18"/>
        </w:rPr>
        <w:t>předběžné nabídky/</w:t>
      </w:r>
      <w:r w:rsidRPr="0035011D">
        <w:rPr>
          <w:szCs w:val="18"/>
        </w:rPr>
        <w:t xml:space="preserve">nabídky rovněž smlouvu, z níž závazně vyplývá,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Příslušná smlouva musí rovněž zřetelně vymezovat, který z dodavatelů je oprávněn jednat za ostatní účastníky ve věcech spojených s poskytováním </w:t>
      </w:r>
      <w:r w:rsidRPr="0035011D">
        <w:rPr>
          <w:szCs w:val="18"/>
        </w:rPr>
        <w:lastRenderedPageBreak/>
        <w:t xml:space="preserve">plnění veřejné zakázky či její určité části, který dodavatel bude fakturačním místem, a kterou konkrétní část plnění hodlá fakticky poskytovat každý z dodavatelů. </w:t>
      </w:r>
    </w:p>
    <w:p w14:paraId="041F45A8" w14:textId="77777777" w:rsidR="00A054A3" w:rsidRDefault="008C7E9B" w:rsidP="00D920B9">
      <w:pPr>
        <w:pStyle w:val="Nadpis1"/>
      </w:pPr>
      <w:bookmarkStart w:id="20" w:name="_Toc518993368"/>
      <w:r>
        <w:t>Požadavky na způsob z</w:t>
      </w:r>
      <w:r w:rsidR="00A5543F">
        <w:t>p</w:t>
      </w:r>
      <w:r>
        <w:t>racování nabídkové ceny</w:t>
      </w:r>
      <w:bookmarkEnd w:id="20"/>
    </w:p>
    <w:p w14:paraId="3EBFEF56" w14:textId="77777777" w:rsidR="007328E5" w:rsidRDefault="007328E5" w:rsidP="008B2261">
      <w:pPr>
        <w:pStyle w:val="Nadpis2"/>
      </w:pPr>
      <w:bookmarkStart w:id="21" w:name="_Toc325009689"/>
      <w:bookmarkStart w:id="22" w:name="_Toc325026977"/>
      <w:r>
        <w:t>Základní požadavky zadavatele</w:t>
      </w:r>
    </w:p>
    <w:p w14:paraId="644D7DA6" w14:textId="77777777" w:rsidR="00E011B6" w:rsidRPr="00A15ECA" w:rsidRDefault="00E011B6" w:rsidP="00BD32C7">
      <w:pPr>
        <w:widowControl w:val="0"/>
        <w:spacing w:after="120"/>
        <w:rPr>
          <w:szCs w:val="18"/>
        </w:rPr>
      </w:pPr>
      <w:r w:rsidRPr="00033C87">
        <w:rPr>
          <w:szCs w:val="18"/>
        </w:rPr>
        <w:t>Nabídková cena</w:t>
      </w:r>
      <w:r w:rsidRPr="00A15ECA">
        <w:rPr>
          <w:szCs w:val="18"/>
        </w:rPr>
        <w:t xml:space="preserve"> bude v nabídce </w:t>
      </w:r>
      <w:r w:rsidR="007B0F54">
        <w:rPr>
          <w:szCs w:val="18"/>
        </w:rPr>
        <w:t>účastníka zadávacího řízení</w:t>
      </w:r>
      <w:r w:rsidRPr="00A15ECA">
        <w:rPr>
          <w:szCs w:val="18"/>
        </w:rPr>
        <w:t xml:space="preserve"> uvedena vždy v korunách českých bez</w:t>
      </w:r>
      <w:r w:rsidR="00D920B9">
        <w:rPr>
          <w:szCs w:val="18"/>
        </w:rPr>
        <w:t> </w:t>
      </w:r>
      <w:r w:rsidRPr="00A15ECA">
        <w:rPr>
          <w:szCs w:val="18"/>
        </w:rPr>
        <w:t xml:space="preserve">DPH. </w:t>
      </w:r>
    </w:p>
    <w:p w14:paraId="0BDA271E" w14:textId="77777777" w:rsidR="00FB36C0" w:rsidRPr="00AA0797" w:rsidRDefault="007B0F54" w:rsidP="00BD32C7">
      <w:pPr>
        <w:widowControl w:val="0"/>
        <w:spacing w:after="120"/>
      </w:pPr>
      <w:r>
        <w:rPr>
          <w:szCs w:val="18"/>
        </w:rPr>
        <w:t xml:space="preserve">Účastníci </w:t>
      </w:r>
      <w:r w:rsidRPr="00AA0797">
        <w:rPr>
          <w:szCs w:val="18"/>
        </w:rPr>
        <w:t>zadávacího řízení</w:t>
      </w:r>
      <w:r w:rsidR="00E011B6" w:rsidRPr="00AA0797">
        <w:rPr>
          <w:szCs w:val="18"/>
        </w:rPr>
        <w:t xml:space="preserve"> jsou povinni zpracovat nabídkovou cenu ve formě vyplnění za</w:t>
      </w:r>
      <w:r w:rsidR="005A3AD7" w:rsidRPr="00AA0797">
        <w:rPr>
          <w:szCs w:val="18"/>
        </w:rPr>
        <w:t>davatelem závazně stanovené</w:t>
      </w:r>
      <w:r w:rsidR="00E011B6" w:rsidRPr="00AA0797">
        <w:rPr>
          <w:szCs w:val="18"/>
        </w:rPr>
        <w:t xml:space="preserve"> </w:t>
      </w:r>
      <w:r w:rsidR="005A3AD7" w:rsidRPr="00AA0797">
        <w:rPr>
          <w:rFonts w:cs="Calibri"/>
        </w:rPr>
        <w:t>Tabulky pro stanovení nabídkové ceny pro účely hodnocení</w:t>
      </w:r>
      <w:r w:rsidR="00E011B6" w:rsidRPr="00AA0797">
        <w:rPr>
          <w:szCs w:val="18"/>
        </w:rPr>
        <w:t xml:space="preserve"> (dále rovněž jen „</w:t>
      </w:r>
      <w:r w:rsidR="005A3AD7" w:rsidRPr="00AA0797">
        <w:rPr>
          <w:szCs w:val="18"/>
        </w:rPr>
        <w:t>Tabulka</w:t>
      </w:r>
      <w:r w:rsidR="00E011B6" w:rsidRPr="00AA0797">
        <w:rPr>
          <w:szCs w:val="18"/>
        </w:rPr>
        <w:t>“), kter</w:t>
      </w:r>
      <w:r w:rsidR="005A3AD7" w:rsidRPr="00AA0797">
        <w:rPr>
          <w:szCs w:val="18"/>
        </w:rPr>
        <w:t>á</w:t>
      </w:r>
      <w:r w:rsidR="00E011B6" w:rsidRPr="00AA0797">
        <w:rPr>
          <w:szCs w:val="18"/>
        </w:rPr>
        <w:t xml:space="preserve"> tvoří přílohu č.</w:t>
      </w:r>
      <w:r w:rsidR="00DD7BA0">
        <w:rPr>
          <w:szCs w:val="18"/>
        </w:rPr>
        <w:t xml:space="preserve"> </w:t>
      </w:r>
      <w:r w:rsidRPr="00AA0797">
        <w:rPr>
          <w:szCs w:val="18"/>
        </w:rPr>
        <w:t>4</w:t>
      </w:r>
      <w:r w:rsidR="00E011B6" w:rsidRPr="00AA0797">
        <w:rPr>
          <w:szCs w:val="18"/>
        </w:rPr>
        <w:t xml:space="preserve"> této zadávací dokumentace.</w:t>
      </w:r>
      <w:r w:rsidR="00FB36C0" w:rsidRPr="00AA0797">
        <w:t xml:space="preserve"> </w:t>
      </w:r>
      <w:bookmarkEnd w:id="21"/>
      <w:bookmarkEnd w:id="22"/>
    </w:p>
    <w:p w14:paraId="4B1B6D42" w14:textId="77777777" w:rsidR="00322C7C" w:rsidRDefault="00322C7C" w:rsidP="00BD32C7">
      <w:pPr>
        <w:spacing w:after="120"/>
      </w:pPr>
      <w:r w:rsidRPr="00282ED7">
        <w:t xml:space="preserve">Dodavatel je oprávněn </w:t>
      </w:r>
      <w:r>
        <w:t xml:space="preserve">v rámci </w:t>
      </w:r>
      <w:r w:rsidRPr="00282ED7">
        <w:t>t</w:t>
      </w:r>
      <w:r w:rsidR="006F02FD">
        <w:t xml:space="preserve">éto Tabulky </w:t>
      </w:r>
      <w:r>
        <w:t>vyplnit jen barevně (</w:t>
      </w:r>
      <w:r w:rsidR="005B793D">
        <w:t>tmavě</w:t>
      </w:r>
      <w:r w:rsidR="00513D2E">
        <w:t xml:space="preserve"> žlutě (Moduly Základní specifikace)</w:t>
      </w:r>
      <w:r w:rsidR="005B793D">
        <w:t xml:space="preserve"> a světle </w:t>
      </w:r>
      <w:r>
        <w:t>žlutě</w:t>
      </w:r>
      <w:r w:rsidR="00513D2E">
        <w:t xml:space="preserve"> (Moduly Vyhrazené specifikace)</w:t>
      </w:r>
      <w:r>
        <w:t xml:space="preserve">) odlišené buňky </w:t>
      </w:r>
      <w:r w:rsidR="006F02FD">
        <w:t>Tabulky</w:t>
      </w:r>
      <w:r>
        <w:t xml:space="preserve">, které jsou </w:t>
      </w:r>
      <w:r w:rsidR="006F02FD">
        <w:t xml:space="preserve">zadavatelem </w:t>
      </w:r>
      <w:r>
        <w:t xml:space="preserve">určeny k vyplnění </w:t>
      </w:r>
      <w:r w:rsidR="006F02FD">
        <w:t>ze strany účastníků zadávacího řízení</w:t>
      </w:r>
      <w:r>
        <w:t>. Dodavatel není oprávněn v t</w:t>
      </w:r>
      <w:r w:rsidR="006F02FD">
        <w:t>oto</w:t>
      </w:r>
      <w:r>
        <w:t xml:space="preserve"> </w:t>
      </w:r>
      <w:r w:rsidR="006F02FD">
        <w:t xml:space="preserve">Tabulce </w:t>
      </w:r>
      <w:r>
        <w:t>doplňovat, upravovat či jakkoli měnit žádné další části</w:t>
      </w:r>
      <w:r w:rsidR="00F92962">
        <w:t xml:space="preserve"> Tabulky</w:t>
      </w:r>
      <w:r>
        <w:t>.</w:t>
      </w:r>
    </w:p>
    <w:p w14:paraId="763B6220" w14:textId="77777777" w:rsidR="00BD32C7" w:rsidRDefault="00322C7C" w:rsidP="00BD32C7">
      <w:pPr>
        <w:autoSpaceDE w:val="0"/>
        <w:autoSpaceDN w:val="0"/>
        <w:adjustRightInd w:val="0"/>
        <w:spacing w:after="120"/>
      </w:pPr>
      <w:r>
        <w:t xml:space="preserve">Nabídková cena </w:t>
      </w:r>
      <w:r w:rsidR="00F92962">
        <w:t xml:space="preserve">doplněná dodavatelem do jednotlivých buněk Tabulky </w:t>
      </w:r>
      <w:r>
        <w:t>představuje maximální v</w:t>
      </w:r>
      <w:r w:rsidR="00F92962">
        <w:t xml:space="preserve">ýši úhrady za plnění dle Smlouvy a je </w:t>
      </w:r>
      <w:r>
        <w:t xml:space="preserve">stanovena jako cena „nejvýše přípustná“ </w:t>
      </w:r>
      <w:r w:rsidR="00F92962">
        <w:t xml:space="preserve">za dílčí plnění. V této ceně </w:t>
      </w:r>
      <w:r>
        <w:t xml:space="preserve">musí </w:t>
      </w:r>
      <w:r w:rsidR="000C04B3">
        <w:t>být</w:t>
      </w:r>
      <w:r>
        <w:t xml:space="preserve"> zahrnuty veškeré náklady spojené s realizací předmětu veřejné zakázky, tj. veškeré náklady související. </w:t>
      </w:r>
    </w:p>
    <w:p w14:paraId="5F306E11" w14:textId="77777777" w:rsidR="001F7999" w:rsidRDefault="001F7999" w:rsidP="00BD32C7">
      <w:pPr>
        <w:autoSpaceDE w:val="0"/>
        <w:autoSpaceDN w:val="0"/>
        <w:adjustRightInd w:val="0"/>
        <w:spacing w:after="120"/>
      </w:pPr>
      <w:r>
        <w:t>Dodavatel</w:t>
      </w:r>
      <w:r w:rsidRPr="001F7999">
        <w:t xml:space="preserve"> není oprávněn v jednotlivých polích </w:t>
      </w:r>
      <w:r w:rsidR="00A00E00">
        <w:t xml:space="preserve">Tabulky </w:t>
      </w:r>
      <w:r w:rsidRPr="001F7999">
        <w:t>uvést nulové položky, pokud jeho náklad skutečně není nulový, či pole určené k vyplnění nevyplnit.</w:t>
      </w:r>
      <w:r w:rsidR="00A00E00">
        <w:t xml:space="preserve"> Jestliže dodavatel uvede v tabulce nulové položky, je povinen jako přílohu Tabulky předložit podrobné zdůvodnění jeho nulových nákladů na danou položku.</w:t>
      </w:r>
    </w:p>
    <w:p w14:paraId="5FFB7989" w14:textId="77777777" w:rsidR="00737619" w:rsidRDefault="00C97A14" w:rsidP="00BD32C7">
      <w:pPr>
        <w:autoSpaceDE w:val="0"/>
        <w:autoSpaceDN w:val="0"/>
        <w:adjustRightInd w:val="0"/>
        <w:spacing w:after="120"/>
        <w:rPr>
          <w:rFonts w:cs="Calibri"/>
        </w:rPr>
      </w:pPr>
      <w:r>
        <w:rPr>
          <w:rFonts w:cs="Calibri"/>
        </w:rPr>
        <w:t>Dodavatel bude při stanovování nabídkové ceny vycházet z </w:t>
      </w:r>
      <w:r w:rsidR="00A369EC">
        <w:rPr>
          <w:rFonts w:cs="Calibri"/>
        </w:rPr>
        <w:t xml:space="preserve">nefunkčních a </w:t>
      </w:r>
      <w:r>
        <w:rPr>
          <w:rFonts w:cs="Calibri"/>
        </w:rPr>
        <w:t>funkčních požadavků a</w:t>
      </w:r>
      <w:r w:rsidR="00D920B9">
        <w:rPr>
          <w:rFonts w:cs="Calibri"/>
        </w:rPr>
        <w:t> </w:t>
      </w:r>
      <w:r>
        <w:rPr>
          <w:rFonts w:cs="Calibri"/>
        </w:rPr>
        <w:t>počtu uživatelských rolí</w:t>
      </w:r>
      <w:r w:rsidR="00737619">
        <w:rPr>
          <w:rFonts w:cs="Calibri"/>
        </w:rPr>
        <w:t xml:space="preserve"> jednotlivých OSS</w:t>
      </w:r>
      <w:r>
        <w:rPr>
          <w:rFonts w:cs="Calibri"/>
        </w:rPr>
        <w:t>. Pro každou OSS samostatně bude uvedena vždy cena za jádro systému</w:t>
      </w:r>
      <w:r w:rsidR="00737619">
        <w:rPr>
          <w:rFonts w:cs="Calibri"/>
        </w:rPr>
        <w:t xml:space="preserve"> a</w:t>
      </w:r>
      <w:r>
        <w:rPr>
          <w:rFonts w:cs="Calibri"/>
        </w:rPr>
        <w:t xml:space="preserve"> cena za každý dále volitelný funkční modul</w:t>
      </w:r>
      <w:r w:rsidR="00737619">
        <w:rPr>
          <w:rFonts w:cs="Calibri"/>
        </w:rPr>
        <w:t xml:space="preserve"> zahrnující vždy rovněž </w:t>
      </w:r>
      <w:r>
        <w:rPr>
          <w:rFonts w:cs="Calibri"/>
        </w:rPr>
        <w:t>náklad</w:t>
      </w:r>
      <w:r w:rsidR="00737619">
        <w:rPr>
          <w:rFonts w:cs="Calibri"/>
        </w:rPr>
        <w:t>y</w:t>
      </w:r>
      <w:r>
        <w:rPr>
          <w:rFonts w:cs="Calibri"/>
        </w:rPr>
        <w:t xml:space="preserve"> na</w:t>
      </w:r>
      <w:r w:rsidR="00D920B9">
        <w:rPr>
          <w:rFonts w:cs="Calibri"/>
        </w:rPr>
        <w:t> </w:t>
      </w:r>
      <w:r>
        <w:rPr>
          <w:rFonts w:cs="Calibri"/>
        </w:rPr>
        <w:t>implementaci</w:t>
      </w:r>
      <w:r w:rsidR="00F6744F">
        <w:rPr>
          <w:rFonts w:cs="Calibri"/>
        </w:rPr>
        <w:t xml:space="preserve">, </w:t>
      </w:r>
      <w:r w:rsidR="00737619">
        <w:rPr>
          <w:rFonts w:cs="Calibri"/>
        </w:rPr>
        <w:t>zpracování</w:t>
      </w:r>
      <w:r w:rsidR="00F6744F">
        <w:rPr>
          <w:rFonts w:cs="Calibri"/>
        </w:rPr>
        <w:t xml:space="preserve"> </w:t>
      </w:r>
      <w:proofErr w:type="spellStart"/>
      <w:r w:rsidR="00F6744F">
        <w:rPr>
          <w:rFonts w:cs="Calibri"/>
        </w:rPr>
        <w:t>předimplementační</w:t>
      </w:r>
      <w:proofErr w:type="spellEnd"/>
      <w:r w:rsidR="00F6744F">
        <w:rPr>
          <w:rFonts w:cs="Calibri"/>
        </w:rPr>
        <w:t xml:space="preserve"> analýzy, vlastní implementace</w:t>
      </w:r>
      <w:r w:rsidR="00731C63">
        <w:rPr>
          <w:rFonts w:cs="Calibri"/>
        </w:rPr>
        <w:t xml:space="preserve"> a integrace, </w:t>
      </w:r>
      <w:r w:rsidR="00D93D12">
        <w:rPr>
          <w:rFonts w:cs="Calibri"/>
        </w:rPr>
        <w:t xml:space="preserve">iniciační </w:t>
      </w:r>
      <w:r w:rsidR="00F6744F">
        <w:rPr>
          <w:rFonts w:cs="Calibri"/>
        </w:rPr>
        <w:t>migrac</w:t>
      </w:r>
      <w:r w:rsidR="00737619">
        <w:rPr>
          <w:rFonts w:cs="Calibri"/>
        </w:rPr>
        <w:t>i</w:t>
      </w:r>
      <w:r w:rsidR="00F6744F">
        <w:rPr>
          <w:rFonts w:cs="Calibri"/>
        </w:rPr>
        <w:t xml:space="preserve"> dat </w:t>
      </w:r>
      <w:r w:rsidR="00731C63">
        <w:rPr>
          <w:rFonts w:cs="Calibri"/>
        </w:rPr>
        <w:t xml:space="preserve">a </w:t>
      </w:r>
      <w:r w:rsidR="00737619">
        <w:rPr>
          <w:rFonts w:cs="Calibri"/>
        </w:rPr>
        <w:t>požadovaných</w:t>
      </w:r>
      <w:r w:rsidR="00F6744F">
        <w:rPr>
          <w:rFonts w:cs="Calibri"/>
        </w:rPr>
        <w:t xml:space="preserve"> uživatelských školení</w:t>
      </w:r>
      <w:r>
        <w:rPr>
          <w:rFonts w:cs="Calibri"/>
        </w:rPr>
        <w:t xml:space="preserve">. </w:t>
      </w:r>
    </w:p>
    <w:p w14:paraId="4D72642C" w14:textId="77777777" w:rsidR="00737619" w:rsidRDefault="00737619" w:rsidP="00BD32C7">
      <w:pPr>
        <w:autoSpaceDE w:val="0"/>
        <w:autoSpaceDN w:val="0"/>
        <w:adjustRightInd w:val="0"/>
        <w:spacing w:after="120"/>
        <w:rPr>
          <w:rFonts w:cs="Calibri"/>
        </w:rPr>
      </w:pPr>
      <w:r w:rsidRPr="00246C36">
        <w:rPr>
          <w:rFonts w:cs="Calibri"/>
          <w:b/>
        </w:rPr>
        <w:t>C</w:t>
      </w:r>
      <w:r w:rsidR="00C97A14" w:rsidRPr="00246C36">
        <w:rPr>
          <w:rFonts w:cs="Calibri"/>
          <w:b/>
        </w:rPr>
        <w:t>eny</w:t>
      </w:r>
      <w:r w:rsidRPr="00246C36">
        <w:rPr>
          <w:rFonts w:cs="Calibri"/>
          <w:b/>
        </w:rPr>
        <w:t xml:space="preserve"> za jádro systému a volitelné moduly</w:t>
      </w:r>
      <w:r w:rsidR="00C97A14" w:rsidRPr="00246C36">
        <w:rPr>
          <w:rFonts w:cs="Calibri"/>
          <w:b/>
        </w:rPr>
        <w:t xml:space="preserve"> budou sečteny, což stanoví celkovou pořizovací cenu systému RPIS.</w:t>
      </w:r>
      <w:r w:rsidR="00C97A14">
        <w:rPr>
          <w:rFonts w:cs="Calibri"/>
        </w:rPr>
        <w:t xml:space="preserve"> </w:t>
      </w:r>
    </w:p>
    <w:p w14:paraId="3879B8F0" w14:textId="0506B5E9" w:rsidR="00246C36" w:rsidRDefault="00C97A14" w:rsidP="00BD32C7">
      <w:pPr>
        <w:autoSpaceDE w:val="0"/>
        <w:autoSpaceDN w:val="0"/>
        <w:adjustRightInd w:val="0"/>
        <w:spacing w:after="120"/>
        <w:rPr>
          <w:rFonts w:cs="Calibri"/>
        </w:rPr>
      </w:pPr>
      <w:r>
        <w:rPr>
          <w:rFonts w:cs="Calibri"/>
        </w:rPr>
        <w:t>Dále dodavate</w:t>
      </w:r>
      <w:r w:rsidR="00F6744F">
        <w:rPr>
          <w:rFonts w:cs="Calibri"/>
        </w:rPr>
        <w:t>l uvede samostatně cenu podpory, zahrnující SW údržbu, podporu 3. úrovně</w:t>
      </w:r>
      <w:r w:rsidR="009F455D">
        <w:rPr>
          <w:rFonts w:cs="Calibri"/>
        </w:rPr>
        <w:t>, sekundární migraci dat</w:t>
      </w:r>
      <w:r w:rsidR="00471CF4">
        <w:rPr>
          <w:rFonts w:cs="Calibri"/>
        </w:rPr>
        <w:t xml:space="preserve">, </w:t>
      </w:r>
      <w:r w:rsidR="00F6744F">
        <w:rPr>
          <w:rFonts w:cs="Calibri"/>
        </w:rPr>
        <w:t>rozvoj systému</w:t>
      </w:r>
      <w:r w:rsidR="00471CF4">
        <w:rPr>
          <w:rFonts w:cs="Calibri"/>
        </w:rPr>
        <w:t xml:space="preserve"> a pořízení </w:t>
      </w:r>
      <w:ins w:id="23" w:author="Lenka Lelitovská" w:date="2018-10-15T09:10:00Z">
        <w:r w:rsidR="005B3851">
          <w:rPr>
            <w:rFonts w:cs="Calibri"/>
          </w:rPr>
          <w:t xml:space="preserve">a podpory </w:t>
        </w:r>
      </w:ins>
      <w:r w:rsidR="00471CF4">
        <w:rPr>
          <w:rFonts w:cs="Calibri"/>
        </w:rPr>
        <w:t>nových licencí</w:t>
      </w:r>
      <w:r w:rsidR="00246C36">
        <w:rPr>
          <w:rFonts w:cs="Calibri"/>
        </w:rPr>
        <w:t>, a to v Kč bez DPH za kalendářní měsíc</w:t>
      </w:r>
      <w:r w:rsidR="009F455D">
        <w:rPr>
          <w:rFonts w:cs="Calibri"/>
        </w:rPr>
        <w:t xml:space="preserve"> nebo člověkoden</w:t>
      </w:r>
      <w:r w:rsidR="00471CF4">
        <w:rPr>
          <w:rFonts w:cs="Calibri"/>
        </w:rPr>
        <w:t xml:space="preserve"> nebo balíček </w:t>
      </w:r>
      <w:r w:rsidR="00471CF4" w:rsidRPr="005B3851">
        <w:rPr>
          <w:rFonts w:cs="Calibri"/>
        </w:rPr>
        <w:t>10</w:t>
      </w:r>
      <w:del w:id="24" w:author="Lenka Lelitovská" w:date="2018-10-15T09:08:00Z">
        <w:r w:rsidR="00471CF4" w:rsidRPr="005B3851" w:rsidDel="005B3851">
          <w:rPr>
            <w:rFonts w:cs="Calibri"/>
          </w:rPr>
          <w:delText>0</w:delText>
        </w:r>
      </w:del>
      <w:r w:rsidR="00471CF4">
        <w:rPr>
          <w:rFonts w:cs="Calibri"/>
        </w:rPr>
        <w:t xml:space="preserve"> nových licencí</w:t>
      </w:r>
      <w:r w:rsidR="00246C36">
        <w:rPr>
          <w:rFonts w:cs="Calibri"/>
        </w:rPr>
        <w:t>. Cena podpory bude následně přepočtena ve vztahu k Základní specifikaci (tj. jádro a vybrané Volitelné moduly pro prvotní implementaci pro všechny OSS)</w:t>
      </w:r>
      <w:r w:rsidR="00F6744F">
        <w:rPr>
          <w:rFonts w:cs="Calibri"/>
        </w:rPr>
        <w:t xml:space="preserve"> </w:t>
      </w:r>
      <w:r>
        <w:rPr>
          <w:rFonts w:cs="Calibri"/>
        </w:rPr>
        <w:t>za předpokládanou</w:t>
      </w:r>
      <w:r w:rsidR="00685E2D">
        <w:rPr>
          <w:rFonts w:cs="Calibri"/>
        </w:rPr>
        <w:t xml:space="preserve"> dobu poskytování služby 10 let</w:t>
      </w:r>
      <w:r>
        <w:rPr>
          <w:rFonts w:cs="Calibri"/>
        </w:rPr>
        <w:t xml:space="preserve">. </w:t>
      </w:r>
      <w:r w:rsidR="00246C36">
        <w:rPr>
          <w:rFonts w:cs="Calibri"/>
        </w:rPr>
        <w:t>Cena podpory ve vztahu k Vyhrazené specifikaci (zbývající Volitelné moduly, které si zadavatel vyhradil k možnému budoucímu odběru (zprovozněn</w:t>
      </w:r>
      <w:r w:rsidR="002C5DED">
        <w:rPr>
          <w:rFonts w:cs="Calibri"/>
        </w:rPr>
        <w:t>í</w:t>
      </w:r>
      <w:r w:rsidR="00246C36">
        <w:rPr>
          <w:rFonts w:cs="Calibri"/>
        </w:rPr>
        <w:t xml:space="preserve">)) bude následně přepočtena za předpokládanou dobu poskytnutí služby 5 let. </w:t>
      </w:r>
      <w:r w:rsidR="00685E2D">
        <w:rPr>
          <w:rFonts w:cs="Calibri"/>
        </w:rPr>
        <w:t>C</w:t>
      </w:r>
      <w:r>
        <w:rPr>
          <w:rFonts w:cs="Calibri"/>
        </w:rPr>
        <w:t>en</w:t>
      </w:r>
      <w:r w:rsidR="00685E2D">
        <w:rPr>
          <w:rFonts w:cs="Calibri"/>
        </w:rPr>
        <w:t>a</w:t>
      </w:r>
      <w:r>
        <w:rPr>
          <w:rFonts w:cs="Calibri"/>
        </w:rPr>
        <w:t xml:space="preserve"> </w:t>
      </w:r>
      <w:r w:rsidR="00685E2D">
        <w:rPr>
          <w:rFonts w:cs="Calibri"/>
        </w:rPr>
        <w:t>této</w:t>
      </w:r>
      <w:r>
        <w:rPr>
          <w:rFonts w:cs="Calibri"/>
        </w:rPr>
        <w:t xml:space="preserve"> podpor</w:t>
      </w:r>
      <w:r w:rsidR="00246C36">
        <w:rPr>
          <w:rFonts w:cs="Calibri"/>
        </w:rPr>
        <w:t>y</w:t>
      </w:r>
      <w:r>
        <w:rPr>
          <w:rFonts w:cs="Calibri"/>
        </w:rPr>
        <w:t xml:space="preserve"> bude tvořit cenu provozu. </w:t>
      </w:r>
    </w:p>
    <w:p w14:paraId="30B89792" w14:textId="77777777" w:rsidR="00C97A14" w:rsidRDefault="00C97A14" w:rsidP="00BD32C7">
      <w:pPr>
        <w:autoSpaceDE w:val="0"/>
        <w:autoSpaceDN w:val="0"/>
        <w:adjustRightInd w:val="0"/>
        <w:spacing w:after="120"/>
        <w:rPr>
          <w:rFonts w:cs="Calibri"/>
        </w:rPr>
      </w:pPr>
      <w:r>
        <w:rPr>
          <w:rFonts w:cs="Calibri"/>
        </w:rPr>
        <w:lastRenderedPageBreak/>
        <w:t xml:space="preserve">Součet celkové pořizovací ceny a celkové ceny </w:t>
      </w:r>
      <w:r w:rsidR="005B4718">
        <w:rPr>
          <w:rFonts w:cs="Calibri"/>
        </w:rPr>
        <w:t xml:space="preserve">za podporu RPIS </w:t>
      </w:r>
      <w:r>
        <w:rPr>
          <w:rFonts w:cs="Calibri"/>
        </w:rPr>
        <w:t xml:space="preserve">činí „Výši nabídkové ceny bez DPH“, která bude následně předmětem hodnocení dle článku </w:t>
      </w:r>
      <w:r w:rsidR="00AA7424">
        <w:rPr>
          <w:rFonts w:cs="Calibri"/>
        </w:rPr>
        <w:t xml:space="preserve">14 </w:t>
      </w:r>
      <w:r>
        <w:rPr>
          <w:rFonts w:cs="Calibri"/>
        </w:rPr>
        <w:t xml:space="preserve">této zadávací dokumentace </w:t>
      </w:r>
      <w:r w:rsidR="00685E2D">
        <w:rPr>
          <w:rFonts w:cs="Calibri"/>
        </w:rPr>
        <w:t xml:space="preserve">v rámci kritéria hodnocení </w:t>
      </w:r>
      <w:proofErr w:type="gramStart"/>
      <w:r w:rsidR="00685E2D">
        <w:rPr>
          <w:rFonts w:cs="Calibri"/>
        </w:rPr>
        <w:t xml:space="preserve">A - </w:t>
      </w:r>
      <w:r>
        <w:rPr>
          <w:rFonts w:cs="Calibri"/>
        </w:rPr>
        <w:t>Výše</w:t>
      </w:r>
      <w:proofErr w:type="gramEnd"/>
      <w:r>
        <w:rPr>
          <w:rFonts w:cs="Calibri"/>
        </w:rPr>
        <w:t xml:space="preserve"> nabídkové ceny bez DPH.</w:t>
      </w:r>
    </w:p>
    <w:p w14:paraId="349B8159" w14:textId="77777777" w:rsidR="00DD79DE" w:rsidRPr="00250C88" w:rsidRDefault="00DD79DE" w:rsidP="00BD32C7">
      <w:pPr>
        <w:autoSpaceDE w:val="0"/>
        <w:autoSpaceDN w:val="0"/>
        <w:adjustRightInd w:val="0"/>
        <w:spacing w:after="120"/>
        <w:rPr>
          <w:rFonts w:cs="Calibri"/>
          <w:b/>
          <w:u w:val="single"/>
        </w:rPr>
      </w:pPr>
      <w:r w:rsidRPr="00250C88">
        <w:rPr>
          <w:rFonts w:cs="Calibri"/>
          <w:b/>
          <w:iCs/>
          <w:u w:val="single"/>
        </w:rPr>
        <w:t xml:space="preserve">Dodavatel jako přílohu specifikace nabídkové ceny dle přílohy 4 ZD doloží podrobnou kalkulaci ceny za </w:t>
      </w:r>
      <w:r w:rsidR="009B42E2" w:rsidRPr="00250C88">
        <w:rPr>
          <w:rFonts w:cs="Calibri"/>
          <w:b/>
          <w:iCs/>
          <w:u w:val="single"/>
        </w:rPr>
        <w:t>pořízení</w:t>
      </w:r>
      <w:r w:rsidRPr="00250C88">
        <w:rPr>
          <w:rFonts w:cs="Calibri"/>
          <w:b/>
          <w:iCs/>
          <w:u w:val="single"/>
        </w:rPr>
        <w:t xml:space="preserve"> softwar</w:t>
      </w:r>
      <w:r w:rsidR="009B42E2" w:rsidRPr="00250C88">
        <w:rPr>
          <w:rFonts w:cs="Calibri"/>
          <w:b/>
          <w:iCs/>
          <w:u w:val="single"/>
        </w:rPr>
        <w:t>ové licence a její</w:t>
      </w:r>
      <w:r w:rsidRPr="00250C88">
        <w:rPr>
          <w:rFonts w:cs="Calibri"/>
          <w:b/>
          <w:iCs/>
          <w:u w:val="single"/>
        </w:rPr>
        <w:t xml:space="preserve"> </w:t>
      </w:r>
      <w:proofErr w:type="spellStart"/>
      <w:r w:rsidRPr="00250C88">
        <w:rPr>
          <w:rFonts w:cs="Calibri"/>
          <w:b/>
          <w:iCs/>
          <w:u w:val="single"/>
        </w:rPr>
        <w:t>maintenance</w:t>
      </w:r>
      <w:proofErr w:type="spellEnd"/>
      <w:r w:rsidRPr="00250C88">
        <w:rPr>
          <w:rFonts w:cs="Calibri"/>
          <w:b/>
          <w:iCs/>
          <w:u w:val="single"/>
        </w:rPr>
        <w:t>, a to samostatně pro</w:t>
      </w:r>
      <w:r w:rsidR="008B2261">
        <w:rPr>
          <w:rFonts w:cs="Calibri"/>
          <w:b/>
          <w:iCs/>
          <w:u w:val="single"/>
        </w:rPr>
        <w:t> </w:t>
      </w:r>
      <w:r w:rsidRPr="00250C88">
        <w:rPr>
          <w:rFonts w:cs="Calibri"/>
          <w:b/>
          <w:iCs/>
          <w:u w:val="single"/>
        </w:rPr>
        <w:t xml:space="preserve">každý jednotlivý </w:t>
      </w:r>
      <w:r w:rsidR="009B42E2" w:rsidRPr="00250C88">
        <w:rPr>
          <w:rFonts w:cs="Calibri"/>
          <w:b/>
          <w:iCs/>
          <w:u w:val="single"/>
        </w:rPr>
        <w:t>softwarový</w:t>
      </w:r>
      <w:r w:rsidRPr="00250C88">
        <w:rPr>
          <w:rFonts w:cs="Calibri"/>
          <w:b/>
          <w:iCs/>
          <w:u w:val="single"/>
        </w:rPr>
        <w:t xml:space="preserve"> produkt. V podrobné kalkulaci nabídkové ceny uvede dodavatel vždy název konkrétního </w:t>
      </w:r>
      <w:r w:rsidR="009B42E2" w:rsidRPr="00250C88">
        <w:rPr>
          <w:rFonts w:cs="Calibri"/>
          <w:b/>
          <w:iCs/>
          <w:u w:val="single"/>
        </w:rPr>
        <w:t>softwarového</w:t>
      </w:r>
      <w:r w:rsidRPr="00250C88">
        <w:rPr>
          <w:rFonts w:cs="Calibri"/>
          <w:b/>
          <w:iCs/>
          <w:u w:val="single"/>
        </w:rPr>
        <w:t xml:space="preserve"> produktu</w:t>
      </w:r>
      <w:r w:rsidR="009B42E2" w:rsidRPr="00250C88">
        <w:rPr>
          <w:rFonts w:cs="Calibri"/>
          <w:b/>
          <w:iCs/>
          <w:u w:val="single"/>
        </w:rPr>
        <w:t>, cenu jeho pořízení</w:t>
      </w:r>
      <w:r w:rsidRPr="00250C88">
        <w:rPr>
          <w:rFonts w:cs="Calibri"/>
          <w:b/>
          <w:iCs/>
          <w:u w:val="single"/>
        </w:rPr>
        <w:t xml:space="preserve"> a cenu </w:t>
      </w:r>
      <w:proofErr w:type="spellStart"/>
      <w:r w:rsidRPr="00250C88">
        <w:rPr>
          <w:rFonts w:cs="Calibri"/>
          <w:b/>
          <w:iCs/>
          <w:u w:val="single"/>
        </w:rPr>
        <w:t>maintenance</w:t>
      </w:r>
      <w:proofErr w:type="spellEnd"/>
      <w:r w:rsidRPr="00250C88">
        <w:rPr>
          <w:rFonts w:cs="Calibri"/>
          <w:b/>
          <w:iCs/>
          <w:u w:val="single"/>
        </w:rPr>
        <w:t xml:space="preserve"> tohoto produktu v Kč bez DPH za kalendářní rok</w:t>
      </w:r>
      <w:r w:rsidRPr="00250C88">
        <w:rPr>
          <w:rFonts w:cs="Calibri"/>
          <w:b/>
          <w:u w:val="single"/>
        </w:rPr>
        <w:t>.</w:t>
      </w:r>
    </w:p>
    <w:p w14:paraId="4CBE0DD8" w14:textId="77777777" w:rsidR="007328E5" w:rsidRDefault="007328E5" w:rsidP="008B2261">
      <w:pPr>
        <w:pStyle w:val="Nadpis2"/>
      </w:pPr>
      <w:r>
        <w:t>Podmínky, za nichž je možno upravit výši nabídkové ceny</w:t>
      </w:r>
    </w:p>
    <w:p w14:paraId="3226017E" w14:textId="789DFFBA" w:rsidR="007328E5" w:rsidRPr="007328E5" w:rsidRDefault="007328E5" w:rsidP="007328E5">
      <w:r>
        <w:t>Nabídkovou cenu lze měnit pouze v případě změny výše DPH v důsledku změny právních předpisů</w:t>
      </w:r>
      <w:r w:rsidR="00A43F58">
        <w:t xml:space="preserve"> a na základě inflační doložky</w:t>
      </w:r>
      <w:r>
        <w:t>. V případě, že dojde ke změně zákonné sazby DPH, je vybraný dodavatel povinen k ceně bez DPH účtovat DPH v platné výši.</w:t>
      </w:r>
    </w:p>
    <w:p w14:paraId="7714196F" w14:textId="77777777" w:rsidR="00A054A3" w:rsidRDefault="009F7EE7" w:rsidP="00D920B9">
      <w:pPr>
        <w:pStyle w:val="Nadpis1"/>
      </w:pPr>
      <w:bookmarkStart w:id="25" w:name="_Toc518993369"/>
      <w:r>
        <w:t>Poddo</w:t>
      </w:r>
      <w:r w:rsidR="00C97A14">
        <w:t>da</w:t>
      </w:r>
      <w:r>
        <w:t>vatelé</w:t>
      </w:r>
      <w:bookmarkEnd w:id="25"/>
    </w:p>
    <w:p w14:paraId="5920AF49" w14:textId="77777777" w:rsidR="00AB02B5" w:rsidRPr="00AA0797" w:rsidRDefault="00AB02B5" w:rsidP="00AB02B5">
      <w:pPr>
        <w:widowControl w:val="0"/>
        <w:spacing w:after="120"/>
        <w:rPr>
          <w:szCs w:val="18"/>
        </w:rPr>
      </w:pPr>
      <w:bookmarkStart w:id="26" w:name="_Toc463422802"/>
      <w:bookmarkStart w:id="27" w:name="_Toc466965577"/>
      <w:r w:rsidRPr="00AB02B5">
        <w:rPr>
          <w:szCs w:val="18"/>
        </w:rPr>
        <w:t xml:space="preserve">Zadavatel požaduje, aby </w:t>
      </w:r>
      <w:r w:rsidRPr="00AA0797">
        <w:rPr>
          <w:szCs w:val="18"/>
        </w:rPr>
        <w:t xml:space="preserve">účastník zadávacího řízení v nabídce předložil seznam poddodavatelů, pokud jsou účastníkovi zadávacího řízení známi, a uvedl, kterou část veřejné zakázky bude každý z poddodavatelů plnit. Tím není dotčena výlučná odpovědnost dodavatele za poskytování řádného plnění. </w:t>
      </w:r>
    </w:p>
    <w:p w14:paraId="55F15604" w14:textId="77777777" w:rsidR="00AB02B5" w:rsidRPr="00F92962" w:rsidRDefault="00AB02B5" w:rsidP="00AB02B5">
      <w:pPr>
        <w:widowControl w:val="0"/>
        <w:spacing w:after="120"/>
        <w:rPr>
          <w:szCs w:val="18"/>
        </w:rPr>
      </w:pPr>
      <w:r w:rsidRPr="00AA0797">
        <w:rPr>
          <w:szCs w:val="18"/>
          <w:u w:val="single"/>
        </w:rPr>
        <w:t>Dodavatel je oprávněn využít vzor formuláře, který je přílohou č. 5 zadávací dokumentace.</w:t>
      </w:r>
      <w:r w:rsidR="00F92962" w:rsidRPr="00AA0797">
        <w:rPr>
          <w:szCs w:val="18"/>
        </w:rPr>
        <w:t xml:space="preserve"> Účastníkem doplněn</w:t>
      </w:r>
      <w:r w:rsidR="000C04B3">
        <w:rPr>
          <w:szCs w:val="18"/>
        </w:rPr>
        <w:t>á</w:t>
      </w:r>
      <w:r w:rsidR="00F92962" w:rsidRPr="00AA0797">
        <w:rPr>
          <w:szCs w:val="18"/>
        </w:rPr>
        <w:t xml:space="preserve"> příloha č. 5 zadávací dokumentace bude tvořit nedílnou součást Smlouvy jako její příloha č. </w:t>
      </w:r>
      <w:r w:rsidR="002C5DED">
        <w:rPr>
          <w:szCs w:val="18"/>
        </w:rPr>
        <w:t>5</w:t>
      </w:r>
      <w:r w:rsidR="00F92962" w:rsidRPr="00AA0797">
        <w:rPr>
          <w:szCs w:val="18"/>
        </w:rPr>
        <w:t>.</w:t>
      </w:r>
    </w:p>
    <w:p w14:paraId="267DB0C5" w14:textId="77777777" w:rsidR="00AB02B5" w:rsidRPr="00AB02B5" w:rsidRDefault="00AB02B5" w:rsidP="00AB02B5">
      <w:pPr>
        <w:widowControl w:val="0"/>
        <w:spacing w:after="120"/>
        <w:rPr>
          <w:szCs w:val="18"/>
        </w:rPr>
      </w:pPr>
      <w:r w:rsidRPr="00AB02B5">
        <w:rPr>
          <w:szCs w:val="18"/>
        </w:rPr>
        <w:t>Zadavatel současně výslovně upozorňuje účastníky zadávacího řízení, že se v případě této veřejné zakázky jedná o veřejnou zakázku na služby, která má být poskytnuta v zařízení pod přímým dohledem zadavatele. Vybraný dodavatel tak bude v souladu s § 105 odst. 3 ZZVZ povinen předložit zadavateli identifikační údaje poddodavatelů těchto služeb, a to nejpozději do 10 pracovních dnů od doručení oznámení o výběru dodavatele, pokud jsou mu známi. Poddodavatelé, kteří nebyli identifikováni dle předchozí věty a kteří se následně zapojí do plnění veřejné zakázky, musí být identifikováni, a to před zahájením plnění veřejné zakázky poddodavatelem.</w:t>
      </w:r>
    </w:p>
    <w:p w14:paraId="3EF33CD3" w14:textId="77777777" w:rsidR="00290CC5" w:rsidRDefault="00290CC5" w:rsidP="00D920B9">
      <w:pPr>
        <w:pStyle w:val="Nadpis1"/>
      </w:pPr>
      <w:bookmarkStart w:id="28" w:name="_Toc518993370"/>
      <w:r>
        <w:t>Dokument popisující vlastní předmět veřejné zakázky</w:t>
      </w:r>
      <w:bookmarkEnd w:id="28"/>
    </w:p>
    <w:p w14:paraId="14713A87" w14:textId="77777777" w:rsidR="00720FB8" w:rsidRDefault="00290CC5" w:rsidP="00290CC5">
      <w:pPr>
        <w:spacing w:after="120"/>
      </w:pPr>
      <w:r>
        <w:t>Dodavatel zpracuje a v nabídce předloží dokument popisující vlastní předmět plnění veřejné zakázky (dále rovněž jen „</w:t>
      </w:r>
      <w:r w:rsidRPr="00290CC5">
        <w:rPr>
          <w:b/>
          <w:i/>
        </w:rPr>
        <w:t>Technický návrh řešení</w:t>
      </w:r>
      <w:r>
        <w:t>“)</w:t>
      </w:r>
      <w:r w:rsidR="00720FB8">
        <w:t>. Požadavky na Technický návrh řešení specifikuje příloha č. 10 zadávací dokumentace.</w:t>
      </w:r>
    </w:p>
    <w:p w14:paraId="56DF18A5" w14:textId="77777777" w:rsidR="00737619" w:rsidRDefault="00737619" w:rsidP="005D49DF">
      <w:pPr>
        <w:spacing w:after="120"/>
      </w:pPr>
      <w:r>
        <w:t>Nedílnou součástí dokumentu „</w:t>
      </w:r>
      <w:r w:rsidRPr="006F03BC">
        <w:t>Technický návrh řešení</w:t>
      </w:r>
      <w:r>
        <w:t>“ bude rovněž dodavatelem řádné a úplně vyplněná Tabulka pro hodnocení úplnosti RPIS, která tvoří přílohu č. 9 a nedílnou součást této zadávací dokumentace. Účastník zadávacího řízení je povinen vyplnit všechna žlutě podbarvená pole na všech 22 listech tabulky excel, kter</w:t>
      </w:r>
      <w:r w:rsidR="00A842B5">
        <w:t>á</w:t>
      </w:r>
      <w:r>
        <w:t xml:space="preserve"> obsahují jednotlivé požadované funkcionality dílčích modulů </w:t>
      </w:r>
      <w:r>
        <w:lastRenderedPageBreak/>
        <w:t>RPIS.</w:t>
      </w:r>
      <w:r w:rsidR="00A842B5">
        <w:t xml:space="preserve"> Ke každé jednotlivé funkcionalitě musí účastník zadávacího řízení uvést, zda jeho nabízené řešení RPIS danou funkcionalitu v plném rozsahu obsahuje a splňuje k okamžiku podání předběžné nabídky (odpověď „ANO“), nebo zda tuto funkcionalitu bude nabízené řešení RPIS splňovat k okamžiku předání a převzetí RPIS do provozu a užívání (odpověď „ANO vývoj“), nebo zda nabízené řešení tuto funkcionalitu nemá a nebude splňovat ani k okamžiku předání a převzetí RPIS do provozu a užívání (odpověď „NE“).</w:t>
      </w:r>
    </w:p>
    <w:p w14:paraId="47C15658" w14:textId="318C3A32" w:rsidR="0090539C" w:rsidRDefault="0090539C" w:rsidP="005D49DF">
      <w:pPr>
        <w:spacing w:after="120"/>
      </w:pPr>
      <w:r>
        <w:t>Řádně a úplně vyplněná Tabulka pro hodnocení úplnosti RPIS bude předmětem následného posouzení nabízeného řešení RPIS z hlediska splnění všech požadavků zadavatele na RPIS a</w:t>
      </w:r>
      <w:r w:rsidR="00D920B9">
        <w:t> </w:t>
      </w:r>
      <w:r>
        <w:t>minimálních technických podmínek dle článku 2.</w:t>
      </w:r>
      <w:r w:rsidR="00A75296">
        <w:t>4</w:t>
      </w:r>
      <w:r>
        <w:t xml:space="preserve"> této zadávací dokumentace a dále bude podkladem pro hodnocení nabídek v rámci dílčího kritéria hodnocení B3</w:t>
      </w:r>
      <w:r w:rsidR="00316DCB">
        <w:t xml:space="preserve"> – </w:t>
      </w:r>
      <w:proofErr w:type="spellStart"/>
      <w:r w:rsidR="008F3AFC">
        <w:t>Standardizovanost</w:t>
      </w:r>
      <w:proofErr w:type="spellEnd"/>
      <w:r w:rsidR="008F3AFC">
        <w:t xml:space="preserve"> </w:t>
      </w:r>
      <w:r w:rsidR="00316DCB">
        <w:t>nabízeného řešení</w:t>
      </w:r>
      <w:r w:rsidR="00100AFB">
        <w:t xml:space="preserve"> (existující funkcionality)</w:t>
      </w:r>
      <w:r>
        <w:t>.</w:t>
      </w:r>
    </w:p>
    <w:p w14:paraId="5F1A5717" w14:textId="77777777" w:rsidR="005D49DF" w:rsidRDefault="005D49DF" w:rsidP="005D49DF">
      <w:pPr>
        <w:spacing w:after="120"/>
      </w:pPr>
      <w:r>
        <w:t xml:space="preserve">Parametry uvedené účastníkem zadávacího řízení v Technickém návrhu řešení budou pro realizaci veřejné zakázky závazné. </w:t>
      </w:r>
    </w:p>
    <w:p w14:paraId="108C077E" w14:textId="77777777" w:rsidR="00290CC5" w:rsidRPr="005D49DF" w:rsidRDefault="00290CC5" w:rsidP="005D49DF">
      <w:pPr>
        <w:spacing w:after="120"/>
        <w:rPr>
          <w:u w:val="single"/>
        </w:rPr>
      </w:pPr>
      <w:r w:rsidRPr="005D49DF">
        <w:rPr>
          <w:u w:val="single"/>
        </w:rPr>
        <w:t>Technický návrh řešení předložený účastníkem zadávacího řízení v jeho nabídce bude tvořit nedílnou součást Smlouvy jako její příloha č. 2</w:t>
      </w:r>
      <w:r>
        <w:t>.</w:t>
      </w:r>
    </w:p>
    <w:p w14:paraId="67082318" w14:textId="77777777" w:rsidR="009F7EE7" w:rsidRPr="008D52EB" w:rsidRDefault="009F7EE7" w:rsidP="00D920B9">
      <w:pPr>
        <w:pStyle w:val="Nadpis1"/>
      </w:pPr>
      <w:bookmarkStart w:id="29" w:name="_Toc518993371"/>
      <w:r w:rsidRPr="00BB11CA">
        <w:t>Další podmínky zadavatele pro uzavření smlouvy na plnění veřejné zakázky</w:t>
      </w:r>
      <w:bookmarkEnd w:id="26"/>
      <w:bookmarkEnd w:id="27"/>
      <w:bookmarkEnd w:id="29"/>
    </w:p>
    <w:p w14:paraId="3E374402" w14:textId="77777777" w:rsidR="009F7EE7" w:rsidRPr="00BB11CA" w:rsidRDefault="009F7EE7" w:rsidP="00316DCB">
      <w:pPr>
        <w:spacing w:after="120"/>
      </w:pPr>
      <w:r w:rsidRPr="00BB11CA">
        <w:t xml:space="preserve">V souladu s ustanovením § 104 ZZVZ ve spojení s ustanovením § 122 ZZVZ zadavatel stanoví, že </w:t>
      </w:r>
      <w:r w:rsidRPr="00BB11CA">
        <w:rPr>
          <w:rFonts w:cs="Calibri"/>
        </w:rPr>
        <w:t xml:space="preserve">vybraný dodavatel </w:t>
      </w:r>
      <w:r w:rsidRPr="00BB11CA">
        <w:t>bude v souvislosti s výběrem dodavatele a procesem uzavření smlouvy na</w:t>
      </w:r>
      <w:r w:rsidR="00BB11CA">
        <w:t> </w:t>
      </w:r>
      <w:r w:rsidRPr="00BB11CA">
        <w:t xml:space="preserve">plnění této </w:t>
      </w:r>
      <w:r w:rsidR="00257D11">
        <w:t>v</w:t>
      </w:r>
      <w:r w:rsidRPr="00BB11CA">
        <w:t>eřejné zakázky vyzván k předložení:</w:t>
      </w:r>
    </w:p>
    <w:p w14:paraId="6938D6F8" w14:textId="33B49F80" w:rsidR="009F7EE7" w:rsidRPr="00BB11CA" w:rsidRDefault="009F7EE7" w:rsidP="00316DCB">
      <w:pPr>
        <w:pStyle w:val="Odstavecseseznamem"/>
        <w:numPr>
          <w:ilvl w:val="0"/>
          <w:numId w:val="14"/>
        </w:numPr>
        <w:spacing w:after="120"/>
        <w:ind w:left="993" w:hanging="426"/>
        <w:contextualSpacing w:val="0"/>
        <w:rPr>
          <w:rFonts w:cstheme="minorHAnsi"/>
          <w:szCs w:val="18"/>
        </w:rPr>
      </w:pPr>
      <w:r w:rsidRPr="00BB11CA">
        <w:rPr>
          <w:rFonts w:cstheme="minorHAnsi"/>
          <w:szCs w:val="18"/>
        </w:rPr>
        <w:t>originálů nebo ověřených kopií dokladů o jeho kvalifikaci, pokud je již zadavatel nebude mít k</w:t>
      </w:r>
      <w:r w:rsidR="003D07A4">
        <w:rPr>
          <w:rFonts w:cstheme="minorHAnsi"/>
          <w:szCs w:val="18"/>
        </w:rPr>
        <w:t> </w:t>
      </w:r>
      <w:r w:rsidRPr="00BB11CA">
        <w:rPr>
          <w:rFonts w:cstheme="minorHAnsi"/>
          <w:szCs w:val="18"/>
        </w:rPr>
        <w:t>dispozici</w:t>
      </w:r>
      <w:r w:rsidR="003D07A4">
        <w:rPr>
          <w:rFonts w:cstheme="minorHAnsi"/>
          <w:szCs w:val="18"/>
        </w:rPr>
        <w:t>.</w:t>
      </w:r>
    </w:p>
    <w:p w14:paraId="3321B9EF" w14:textId="5C45C268" w:rsidR="003D07A4" w:rsidRPr="003D07A4" w:rsidRDefault="003D07A4" w:rsidP="00D27B56">
      <w:pPr>
        <w:spacing w:after="120"/>
        <w:rPr>
          <w:rFonts w:cstheme="minorHAnsi"/>
          <w:szCs w:val="18"/>
        </w:rPr>
      </w:pPr>
      <w:r w:rsidRPr="003D07A4">
        <w:rPr>
          <w:rFonts w:cstheme="minorHAnsi"/>
          <w:szCs w:val="18"/>
        </w:rPr>
        <w:t>Vybraný dodavatel</w:t>
      </w:r>
      <w:r w:rsidR="00675C48">
        <w:rPr>
          <w:rFonts w:cstheme="minorHAnsi"/>
          <w:szCs w:val="18"/>
        </w:rPr>
        <w:t>,</w:t>
      </w:r>
      <w:r w:rsidR="009F7EE7" w:rsidRPr="003D07A4">
        <w:rPr>
          <w:rFonts w:cstheme="minorHAnsi"/>
          <w:szCs w:val="18"/>
        </w:rPr>
        <w:t xml:space="preserve"> </w:t>
      </w:r>
      <w:r w:rsidR="000C08BC" w:rsidRPr="003D07A4">
        <w:rPr>
          <w:rFonts w:cs="Segoe UI"/>
          <w:bCs/>
          <w:szCs w:val="28"/>
        </w:rPr>
        <w:t xml:space="preserve">který je právnickou osobou, zadavateli předloží údaje a doklady ve vztahu ke skutečnému majiteli dle § 122 odst. 5 ZZVZ, pokud tyto údaje zadavatel nezíská z evidence údajů o skutečných majitelích dle </w:t>
      </w:r>
      <w:r w:rsidR="000C08BC" w:rsidRPr="003D07A4">
        <w:rPr>
          <w:rFonts w:cs="Segoe UI"/>
        </w:rPr>
        <w:t>zákona č. 253/2008 Sb., o některých opatřeních proti legalizaci výnosů z trestné činnosti a financování terorismu, ve znění pozdějších předpisů</w:t>
      </w:r>
      <w:r>
        <w:rPr>
          <w:rFonts w:cs="Segoe UI"/>
        </w:rPr>
        <w:t>.</w:t>
      </w:r>
    </w:p>
    <w:p w14:paraId="0D347B53" w14:textId="77777777" w:rsidR="005344E7" w:rsidRDefault="005344E7" w:rsidP="00D27B56">
      <w:r w:rsidRPr="00ED2291">
        <w:t>Zadavatel požaduje od vybraného dodavatele jako další podmínky pro uzavření smlouvy ve smyslu § 104 ZZVZ předložení následujících</w:t>
      </w:r>
      <w:r>
        <w:t xml:space="preserve"> dokladů:</w:t>
      </w:r>
    </w:p>
    <w:p w14:paraId="316BCEBC" w14:textId="77777777" w:rsidR="005344E7" w:rsidRDefault="005344E7" w:rsidP="00316DCB">
      <w:pPr>
        <w:pStyle w:val="Odstavecseseznamem"/>
        <w:numPr>
          <w:ilvl w:val="0"/>
          <w:numId w:val="37"/>
        </w:numPr>
        <w:spacing w:after="120"/>
        <w:contextualSpacing w:val="0"/>
      </w:pPr>
      <w:r>
        <w:t>předložení pojistné smlouvy, jejímž předmětem je sjednané pojištění odpovědnosti za</w:t>
      </w:r>
      <w:r w:rsidR="00D920B9">
        <w:t> </w:t>
      </w:r>
      <w:r>
        <w:t xml:space="preserve">škodu </w:t>
      </w:r>
      <w:r w:rsidRPr="00277C1E">
        <w:t xml:space="preserve">v rozsahu a za podmínek specifikovaných </w:t>
      </w:r>
      <w:r w:rsidRPr="0009079D">
        <w:t>v čl. 10.</w:t>
      </w:r>
      <w:r>
        <w:t>7</w:t>
      </w:r>
      <w:r w:rsidRPr="0009079D">
        <w:t xml:space="preserve"> vzorové Smlouvy</w:t>
      </w:r>
      <w:r w:rsidRPr="00277C1E">
        <w:t xml:space="preserve"> (příloha č. </w:t>
      </w:r>
      <w:r>
        <w:t>3</w:t>
      </w:r>
      <w:r w:rsidRPr="00277C1E">
        <w:t xml:space="preserve"> zadávací dokumentace).</w:t>
      </w:r>
      <w:r>
        <w:t xml:space="preserve"> Vybraný dodavatel</w:t>
      </w:r>
      <w:r w:rsidRPr="00277C1E">
        <w:t xml:space="preserve"> je povinen </w:t>
      </w:r>
      <w:r w:rsidR="00C7523D">
        <w:t>na základě výzvy zadavatele dle</w:t>
      </w:r>
      <w:r w:rsidR="00D920B9">
        <w:t> </w:t>
      </w:r>
      <w:r w:rsidR="00C7523D">
        <w:t>§</w:t>
      </w:r>
      <w:r w:rsidR="00D920B9">
        <w:t> </w:t>
      </w:r>
      <w:r w:rsidR="00C7523D">
        <w:t>122 ZZVZ</w:t>
      </w:r>
      <w:r w:rsidR="00394137">
        <w:t xml:space="preserve"> </w:t>
      </w:r>
      <w:r w:rsidRPr="00277C1E">
        <w:t xml:space="preserve">předat zadavateli originál nebo úředně ověřenou kopii pojistné smlouvy uzavřené v rozsahu a za podmínek </w:t>
      </w:r>
      <w:r w:rsidRPr="0009079D">
        <w:t>specifikovaných v čl. 10.</w:t>
      </w:r>
      <w:r>
        <w:t>7</w:t>
      </w:r>
      <w:r w:rsidRPr="0009079D">
        <w:t xml:space="preserve"> vzorové Smlouvy</w:t>
      </w:r>
      <w:r>
        <w:t>;</w:t>
      </w:r>
    </w:p>
    <w:p w14:paraId="0FE6C2E3" w14:textId="77777777" w:rsidR="005344E7" w:rsidRDefault="005344E7" w:rsidP="00316DCB">
      <w:pPr>
        <w:pStyle w:val="Odstavecseseznamem"/>
        <w:numPr>
          <w:ilvl w:val="0"/>
          <w:numId w:val="37"/>
        </w:numPr>
        <w:spacing w:after="120"/>
        <w:contextualSpacing w:val="0"/>
      </w:pPr>
      <w:r>
        <w:t>předložení identifikačních údajů poddodavatelů služeb, které mají být poskytnuty v zařízení pod přímým dohledem zadavatele ve smyslu § 105 odst. 3 ZZVZ, a to do 10 pracovních dnů od doručení oznámení o výběru dodavatele.</w:t>
      </w:r>
    </w:p>
    <w:p w14:paraId="22CF47F9" w14:textId="77777777" w:rsidR="008C7E9B" w:rsidRDefault="001C6882" w:rsidP="00D920B9">
      <w:pPr>
        <w:pStyle w:val="Nadpis1"/>
      </w:pPr>
      <w:bookmarkStart w:id="30" w:name="_Toc518993372"/>
      <w:r>
        <w:lastRenderedPageBreak/>
        <w:t>Vysvětlení zadávací dokumentace a prohlídka místa plnění</w:t>
      </w:r>
      <w:bookmarkEnd w:id="30"/>
    </w:p>
    <w:p w14:paraId="0508D634" w14:textId="77777777" w:rsidR="00901ABE" w:rsidRDefault="001C6882" w:rsidP="008B2261">
      <w:pPr>
        <w:pStyle w:val="Nadpis2"/>
      </w:pPr>
      <w:r>
        <w:t xml:space="preserve">Vysvětlení zadávací </w:t>
      </w:r>
      <w:r w:rsidRPr="004D20E4">
        <w:t>dokumentace</w:t>
      </w:r>
    </w:p>
    <w:p w14:paraId="3F0E4BF4" w14:textId="77777777" w:rsidR="003A7828" w:rsidRPr="003A7828" w:rsidRDefault="00901ABE" w:rsidP="00316DCB">
      <w:pPr>
        <w:spacing w:after="120"/>
      </w:pPr>
      <w:r w:rsidRPr="003A7828">
        <w:t>Dodavatel</w:t>
      </w:r>
      <w:r w:rsidR="003A7828" w:rsidRPr="003A7828">
        <w:t xml:space="preserve"> je oprávněn požádat </w:t>
      </w:r>
      <w:r w:rsidR="00081F68" w:rsidRPr="007F11A5">
        <w:rPr>
          <w:rFonts w:cs="Calibri"/>
        </w:rPr>
        <w:t xml:space="preserve">dle § 98 ZZVZ </w:t>
      </w:r>
      <w:r w:rsidR="003A7828" w:rsidRPr="003A7828">
        <w:t xml:space="preserve">zadavatele písemně o vysvětlení zadávací dokumentace. </w:t>
      </w:r>
    </w:p>
    <w:p w14:paraId="228498EC" w14:textId="77777777" w:rsidR="00BB11CA" w:rsidRPr="00BB11CA" w:rsidRDefault="00BB11CA" w:rsidP="00316DCB">
      <w:pPr>
        <w:spacing w:after="120"/>
        <w:rPr>
          <w:b/>
        </w:rPr>
      </w:pPr>
      <w:r>
        <w:t>Z</w:t>
      </w:r>
      <w:r w:rsidRPr="007F11A5">
        <w:t xml:space="preserve">adavatel poskytne </w:t>
      </w:r>
      <w:r w:rsidR="00EE525E">
        <w:t>písemné vysvětlení</w:t>
      </w:r>
      <w:r w:rsidRPr="007F11A5">
        <w:t xml:space="preserve"> </w:t>
      </w:r>
      <w:r>
        <w:t>ZD</w:t>
      </w:r>
      <w:r w:rsidRPr="007F11A5">
        <w:t xml:space="preserve"> v souladu s pravidly stanovenými pro poskytování </w:t>
      </w:r>
      <w:r w:rsidR="00EE525E">
        <w:t>písemného vysvětlení</w:t>
      </w:r>
      <w:r w:rsidRPr="007F11A5">
        <w:t xml:space="preserve"> v § 98 ZZVZ.</w:t>
      </w:r>
    </w:p>
    <w:p w14:paraId="53EB61F0" w14:textId="77777777" w:rsidR="00901ABE" w:rsidRDefault="00901ABE" w:rsidP="008B2261">
      <w:pPr>
        <w:pStyle w:val="Nadpis2"/>
      </w:pPr>
      <w:bookmarkStart w:id="31" w:name="__RefHeading__69_2138858144"/>
      <w:bookmarkEnd w:id="31"/>
      <w:r w:rsidRPr="004D20E4">
        <w:t>Prohlídka</w:t>
      </w:r>
      <w:r>
        <w:t xml:space="preserve"> místa plnění</w:t>
      </w:r>
    </w:p>
    <w:p w14:paraId="0819039D" w14:textId="77777777" w:rsidR="00901ABE" w:rsidRDefault="00901ABE" w:rsidP="00901ABE">
      <w:r>
        <w:t xml:space="preserve">Prohlídka místa plnění se s ohledem na předmět veřejné zakázky nekoná. </w:t>
      </w:r>
    </w:p>
    <w:p w14:paraId="42AC6631" w14:textId="77777777" w:rsidR="00081F68" w:rsidRPr="00D91DD7" w:rsidRDefault="00081F68" w:rsidP="00D920B9">
      <w:pPr>
        <w:pStyle w:val="Nadpis1"/>
      </w:pPr>
      <w:bookmarkStart w:id="32" w:name="_Toc518993373"/>
      <w:r>
        <w:t>P</w:t>
      </w:r>
      <w:r w:rsidR="00AC1B43">
        <w:t>odání předběžných nabíde</w:t>
      </w:r>
      <w:r w:rsidRPr="00D91DD7">
        <w:t>k</w:t>
      </w:r>
      <w:bookmarkEnd w:id="32"/>
      <w:r w:rsidRPr="00D91DD7">
        <w:t xml:space="preserve"> </w:t>
      </w:r>
    </w:p>
    <w:p w14:paraId="6AD93C91" w14:textId="77777777" w:rsidR="007042C8" w:rsidRDefault="007042C8" w:rsidP="008B2261">
      <w:pPr>
        <w:pStyle w:val="Nadpis2"/>
      </w:pPr>
      <w:r>
        <w:t>Podání předběžné nabídky</w:t>
      </w:r>
    </w:p>
    <w:p w14:paraId="2AF56D8E" w14:textId="77777777" w:rsidR="007042C8" w:rsidRDefault="007042C8" w:rsidP="00316DCB">
      <w:pPr>
        <w:pStyle w:val="Styl1"/>
        <w:spacing w:after="120"/>
        <w:rPr>
          <w:snapToGrid w:val="0"/>
        </w:rPr>
      </w:pPr>
      <w:r>
        <w:rPr>
          <w:snapToGrid w:val="0"/>
        </w:rPr>
        <w:t xml:space="preserve">Předběžnou nabídku může podat pouze účastník zadávacího řízení, který byl </w:t>
      </w:r>
      <w:r w:rsidR="000C04B3">
        <w:rPr>
          <w:snapToGrid w:val="0"/>
        </w:rPr>
        <w:t xml:space="preserve">vyzván </w:t>
      </w:r>
      <w:r>
        <w:rPr>
          <w:snapToGrid w:val="0"/>
        </w:rPr>
        <w:t xml:space="preserve">k podání předběžné nabídky. </w:t>
      </w:r>
    </w:p>
    <w:p w14:paraId="2478A333" w14:textId="77777777" w:rsidR="007042C8" w:rsidRDefault="007042C8" w:rsidP="00316DCB">
      <w:pPr>
        <w:pStyle w:val="Styl1"/>
        <w:spacing w:after="120"/>
        <w:rPr>
          <w:snapToGrid w:val="0"/>
        </w:rPr>
      </w:pPr>
      <w:r>
        <w:rPr>
          <w:snapToGrid w:val="0"/>
        </w:rPr>
        <w:t>Vyzvaní účastníci zadávacího řízení nemohou podat společnou předběžnou nabídku.</w:t>
      </w:r>
    </w:p>
    <w:p w14:paraId="4319A15C" w14:textId="77777777" w:rsidR="007042C8" w:rsidRDefault="007042C8" w:rsidP="00316DCB">
      <w:pPr>
        <w:pStyle w:val="Styl1"/>
        <w:spacing w:after="120"/>
        <w:rPr>
          <w:snapToGrid w:val="0"/>
        </w:rPr>
      </w:pPr>
      <w:r>
        <w:rPr>
          <w:snapToGrid w:val="0"/>
        </w:rPr>
        <w:t>Předběžnou nabídku může účastník zadávacího řízení po dobu jednání se zadavatelem upravovat.</w:t>
      </w:r>
    </w:p>
    <w:p w14:paraId="49502B5A" w14:textId="77777777" w:rsidR="00081F68" w:rsidRPr="00AE0EAE" w:rsidRDefault="00EE525E" w:rsidP="008B2261">
      <w:pPr>
        <w:pStyle w:val="Nadpis2"/>
      </w:pPr>
      <w:r>
        <w:t>Podmínky pro podání předběžných nabídek</w:t>
      </w:r>
    </w:p>
    <w:p w14:paraId="239BE8E0" w14:textId="77777777" w:rsidR="00EE525E" w:rsidRDefault="00EE525E" w:rsidP="00EE525E">
      <w:pPr>
        <w:autoSpaceDE w:val="0"/>
        <w:autoSpaceDN w:val="0"/>
        <w:adjustRightInd w:val="0"/>
        <w:spacing w:after="120"/>
        <w:rPr>
          <w:rFonts w:cs="TimesNewRomanPSMT"/>
          <w:color w:val="000000"/>
          <w:szCs w:val="18"/>
        </w:rPr>
      </w:pPr>
      <w:bookmarkStart w:id="33" w:name="__RefHeading__79_2138858144"/>
      <w:bookmarkStart w:id="34" w:name="_Toc368588780"/>
      <w:bookmarkStart w:id="35" w:name="_Ref370290687"/>
      <w:bookmarkStart w:id="36" w:name="_Toc383790204"/>
      <w:bookmarkEnd w:id="33"/>
      <w:r>
        <w:rPr>
          <w:rFonts w:cs="TimesNewRomanPSMT"/>
          <w:color w:val="000000"/>
          <w:szCs w:val="18"/>
        </w:rPr>
        <w:t xml:space="preserve">Předběžné nabídky </w:t>
      </w:r>
      <w:r w:rsidRPr="0062526E">
        <w:rPr>
          <w:rFonts w:cs="TimesNewRomanPSMT"/>
          <w:color w:val="000000"/>
          <w:szCs w:val="18"/>
        </w:rPr>
        <w:t xml:space="preserve">lze podat </w:t>
      </w:r>
      <w:r>
        <w:rPr>
          <w:rFonts w:cs="TimesNewRomanPSMT"/>
          <w:color w:val="000000"/>
          <w:szCs w:val="18"/>
        </w:rPr>
        <w:t xml:space="preserve">pouze </w:t>
      </w:r>
      <w:r w:rsidRPr="0062526E">
        <w:rPr>
          <w:rFonts w:cs="TimesNewRomanPSMT"/>
          <w:color w:val="000000"/>
          <w:szCs w:val="18"/>
        </w:rPr>
        <w:t>v elektronické podobě</w:t>
      </w:r>
      <w:r>
        <w:rPr>
          <w:rFonts w:cs="TimesNewRomanPSMT"/>
          <w:color w:val="000000"/>
          <w:szCs w:val="18"/>
        </w:rPr>
        <w:t>, a to</w:t>
      </w:r>
      <w:r w:rsidRPr="0062526E">
        <w:rPr>
          <w:rFonts w:cs="TimesNewRomanPSMT"/>
          <w:color w:val="000000"/>
          <w:szCs w:val="18"/>
        </w:rPr>
        <w:t xml:space="preserve"> prostřednictvím elektronického nástroje E-ZAK</w:t>
      </w:r>
      <w:r>
        <w:rPr>
          <w:rFonts w:cs="TimesNewRomanPSMT"/>
          <w:color w:val="000000"/>
          <w:szCs w:val="18"/>
        </w:rPr>
        <w:t xml:space="preserve">. </w:t>
      </w:r>
    </w:p>
    <w:p w14:paraId="2F41904C" w14:textId="77777777" w:rsidR="00EE525E" w:rsidRPr="0062526E" w:rsidRDefault="00EE525E" w:rsidP="00EE525E">
      <w:pPr>
        <w:autoSpaceDE w:val="0"/>
        <w:autoSpaceDN w:val="0"/>
        <w:adjustRightInd w:val="0"/>
        <w:spacing w:after="120"/>
        <w:rPr>
          <w:rFonts w:cs="TimesNewRomanPSMT"/>
          <w:color w:val="000000"/>
          <w:szCs w:val="18"/>
        </w:rPr>
      </w:pPr>
      <w:r>
        <w:rPr>
          <w:rFonts w:cs="TimesNewRomanPSMT"/>
          <w:color w:val="000000"/>
          <w:szCs w:val="18"/>
        </w:rPr>
        <w:t xml:space="preserve">Předběžná nabídka </w:t>
      </w:r>
      <w:r w:rsidRPr="0062526E">
        <w:rPr>
          <w:rFonts w:cs="TimesNewRomanPSMT"/>
          <w:color w:val="000000"/>
          <w:szCs w:val="18"/>
        </w:rPr>
        <w:t xml:space="preserve">podaná v elektronické podobě </w:t>
      </w:r>
      <w:r w:rsidRPr="00CA5AFD">
        <w:rPr>
          <w:rFonts w:cs="TimesNewRomanPSMT"/>
          <w:color w:val="000000"/>
          <w:szCs w:val="18"/>
        </w:rPr>
        <w:t>m</w:t>
      </w:r>
      <w:r w:rsidR="00CA5AFD">
        <w:rPr>
          <w:rFonts w:cs="TimesNewRomanPSMT"/>
          <w:color w:val="000000"/>
          <w:szCs w:val="18"/>
        </w:rPr>
        <w:t>ůže</w:t>
      </w:r>
      <w:r w:rsidRPr="00CA5AFD">
        <w:rPr>
          <w:rFonts w:cs="TimesNewRomanPSMT"/>
          <w:color w:val="000000"/>
          <w:szCs w:val="18"/>
        </w:rPr>
        <w:t xml:space="preserve"> být opatřena zaručeným elektronickým </w:t>
      </w:r>
      <w:r w:rsidRPr="00945E87">
        <w:rPr>
          <w:rFonts w:cs="TimesNewRomanPSMT"/>
          <w:color w:val="000000"/>
          <w:szCs w:val="18"/>
        </w:rPr>
        <w:t>podpisem založeným na kvalifikovaném certifikátu</w:t>
      </w:r>
      <w:r w:rsidRPr="0062526E">
        <w:rPr>
          <w:rFonts w:cs="TimesNewRomanPSMT"/>
          <w:color w:val="000000"/>
          <w:szCs w:val="18"/>
        </w:rPr>
        <w:t xml:space="preserve"> vystaveným akreditovaným</w:t>
      </w:r>
      <w:r>
        <w:rPr>
          <w:rFonts w:cs="TimesNewRomanPSMT"/>
          <w:color w:val="000000"/>
          <w:szCs w:val="18"/>
        </w:rPr>
        <w:t xml:space="preserve"> </w:t>
      </w:r>
      <w:r w:rsidRPr="0062526E">
        <w:rPr>
          <w:rFonts w:cs="TimesNewRomanPSMT"/>
          <w:color w:val="000000"/>
          <w:szCs w:val="18"/>
        </w:rPr>
        <w:t>poskytovatelem certifikačních služeb, tj. První certifikační autorita, a.s., nebo Česká pošta,</w:t>
      </w:r>
      <w:r>
        <w:rPr>
          <w:rFonts w:cs="TimesNewRomanPSMT"/>
          <w:color w:val="000000"/>
          <w:szCs w:val="18"/>
        </w:rPr>
        <w:t xml:space="preserve"> </w:t>
      </w:r>
      <w:proofErr w:type="spellStart"/>
      <w:r w:rsidRPr="0062526E">
        <w:rPr>
          <w:rFonts w:cs="TimesNewRomanPSMT"/>
          <w:color w:val="000000"/>
          <w:szCs w:val="18"/>
        </w:rPr>
        <w:t>s.p</w:t>
      </w:r>
      <w:proofErr w:type="spellEnd"/>
      <w:r w:rsidRPr="0062526E">
        <w:rPr>
          <w:rFonts w:cs="TimesNewRomanPSMT"/>
          <w:color w:val="000000"/>
          <w:szCs w:val="18"/>
        </w:rPr>
        <w:t>., nebo Identity a.s. a</w:t>
      </w:r>
      <w:r w:rsidR="00D920B9">
        <w:rPr>
          <w:rFonts w:cs="TimesNewRomanPSMT"/>
          <w:color w:val="000000"/>
          <w:szCs w:val="18"/>
        </w:rPr>
        <w:t> </w:t>
      </w:r>
      <w:r w:rsidRPr="0062526E">
        <w:rPr>
          <w:rFonts w:cs="TimesNewRomanPSMT"/>
          <w:color w:val="000000"/>
          <w:szCs w:val="18"/>
        </w:rPr>
        <w:t xml:space="preserve">podepsána osobou oprávněnou jednat jménem či za </w:t>
      </w:r>
      <w:r>
        <w:rPr>
          <w:rFonts w:cs="TimesNewRomanPSMT"/>
          <w:color w:val="000000"/>
          <w:szCs w:val="18"/>
        </w:rPr>
        <w:t>účastníka zadávacího řízení</w:t>
      </w:r>
      <w:r w:rsidRPr="0062526E">
        <w:rPr>
          <w:rFonts w:cs="TimesNewRomanPSMT"/>
          <w:color w:val="000000"/>
          <w:szCs w:val="18"/>
        </w:rPr>
        <w:t>.</w:t>
      </w:r>
      <w:r>
        <w:rPr>
          <w:rFonts w:cs="TimesNewRomanPSMT"/>
          <w:color w:val="000000"/>
          <w:szCs w:val="18"/>
        </w:rPr>
        <w:t xml:space="preserve"> </w:t>
      </w:r>
      <w:r w:rsidRPr="0062526E">
        <w:rPr>
          <w:rFonts w:cs="TimesNewRomanPSMT"/>
          <w:color w:val="000000"/>
          <w:szCs w:val="18"/>
        </w:rPr>
        <w:t>Dle vyjádření zákaznické podpory elektronický nástroj E-ZAK podporuje také ty zaručené</w:t>
      </w:r>
      <w:r>
        <w:rPr>
          <w:rFonts w:cs="TimesNewRomanPSMT"/>
          <w:color w:val="000000"/>
          <w:szCs w:val="18"/>
        </w:rPr>
        <w:t xml:space="preserve"> </w:t>
      </w:r>
      <w:r w:rsidRPr="0062526E">
        <w:rPr>
          <w:rFonts w:cs="TimesNewRomanPSMT"/>
          <w:color w:val="000000"/>
          <w:szCs w:val="18"/>
        </w:rPr>
        <w:t>elektronické podpisy z</w:t>
      </w:r>
      <w:r w:rsidR="00D920B9">
        <w:rPr>
          <w:rFonts w:cs="TimesNewRomanPSMT"/>
          <w:color w:val="000000"/>
          <w:szCs w:val="18"/>
        </w:rPr>
        <w:t> </w:t>
      </w:r>
      <w:r w:rsidRPr="0062526E">
        <w:rPr>
          <w:rFonts w:cs="TimesNewRomanPSMT"/>
          <w:color w:val="000000"/>
          <w:szCs w:val="18"/>
        </w:rPr>
        <w:t>jiných států EHP, jejichž seznam je uveden na internetové adrese</w:t>
      </w:r>
      <w:r>
        <w:rPr>
          <w:rFonts w:cs="TimesNewRomanPSMT"/>
          <w:color w:val="000000"/>
          <w:szCs w:val="18"/>
        </w:rPr>
        <w:t xml:space="preserve"> </w:t>
      </w:r>
      <w:hyperlink r:id="rId12" w:history="1">
        <w:r w:rsidRPr="00793D52">
          <w:rPr>
            <w:rStyle w:val="Hypertextovodkaz"/>
            <w:rFonts w:cs="TimesNewRomanPSMT"/>
            <w:szCs w:val="18"/>
          </w:rPr>
          <w:t>http://tlbrowser.tsl.website/tools/index.jsp</w:t>
        </w:r>
      </w:hyperlink>
      <w:r>
        <w:rPr>
          <w:rFonts w:cs="TimesNewRomanPSMT"/>
          <w:color w:val="000000"/>
          <w:szCs w:val="18"/>
        </w:rPr>
        <w:t xml:space="preserve">. </w:t>
      </w:r>
    </w:p>
    <w:p w14:paraId="014992EC" w14:textId="77777777" w:rsidR="00EE525E" w:rsidRPr="0062526E" w:rsidRDefault="00EE525E" w:rsidP="00EE525E">
      <w:pPr>
        <w:autoSpaceDE w:val="0"/>
        <w:autoSpaceDN w:val="0"/>
        <w:adjustRightInd w:val="0"/>
        <w:spacing w:after="120"/>
        <w:rPr>
          <w:rFonts w:cs="TimesNewRomanPSMT"/>
          <w:color w:val="000000"/>
          <w:szCs w:val="18"/>
        </w:rPr>
      </w:pPr>
      <w:r w:rsidRPr="0062526E">
        <w:rPr>
          <w:rFonts w:cs="TimesNewRomanPSMT"/>
          <w:color w:val="000000"/>
          <w:szCs w:val="18"/>
        </w:rPr>
        <w:t>Podrobné instrukce elektronického nástroje se nacházejí v „uživatelské příručce“</w:t>
      </w:r>
      <w:r>
        <w:rPr>
          <w:rFonts w:cs="TimesNewRomanPSMT"/>
          <w:color w:val="000000"/>
          <w:szCs w:val="18"/>
        </w:rPr>
        <w:t xml:space="preserve"> </w:t>
      </w:r>
      <w:r w:rsidRPr="0062526E">
        <w:rPr>
          <w:rFonts w:cs="TimesNewRomanPSMT"/>
          <w:color w:val="000000"/>
          <w:szCs w:val="18"/>
        </w:rPr>
        <w:t xml:space="preserve">na internetové adrese </w:t>
      </w:r>
      <w:r w:rsidRPr="0062526E">
        <w:rPr>
          <w:rFonts w:cs="TimesNewRomanPSMT"/>
          <w:color w:val="0000FF"/>
          <w:szCs w:val="18"/>
        </w:rPr>
        <w:t>https://mfcr.ezak.cz/test_index.html</w:t>
      </w:r>
      <w:r w:rsidRPr="0062526E">
        <w:rPr>
          <w:rFonts w:cs="TimesNewRomanPSMT"/>
          <w:color w:val="000000"/>
          <w:szCs w:val="18"/>
        </w:rPr>
        <w:t>.</w:t>
      </w:r>
    </w:p>
    <w:p w14:paraId="7E961D01" w14:textId="77777777" w:rsidR="00EE525E" w:rsidRPr="0062526E" w:rsidRDefault="00EE525E" w:rsidP="00EE525E">
      <w:pPr>
        <w:autoSpaceDE w:val="0"/>
        <w:autoSpaceDN w:val="0"/>
        <w:adjustRightInd w:val="0"/>
        <w:spacing w:after="120"/>
        <w:rPr>
          <w:rFonts w:cs="TimesNewRomanPSMT"/>
          <w:color w:val="000000"/>
          <w:szCs w:val="18"/>
        </w:rPr>
      </w:pPr>
      <w:r>
        <w:rPr>
          <w:rFonts w:cs="TimesNewRomanPSMT"/>
          <w:color w:val="000000"/>
          <w:szCs w:val="18"/>
        </w:rPr>
        <w:t>Předběžná nabídka</w:t>
      </w:r>
      <w:r w:rsidRPr="0062526E">
        <w:rPr>
          <w:rFonts w:cs="TimesNewRomanPSMT"/>
          <w:color w:val="000000"/>
          <w:szCs w:val="18"/>
        </w:rPr>
        <w:t xml:space="preserve"> bude </w:t>
      </w:r>
      <w:r>
        <w:rPr>
          <w:rFonts w:cs="TimesNewRomanPSMT"/>
          <w:color w:val="000000"/>
          <w:szCs w:val="18"/>
        </w:rPr>
        <w:t xml:space="preserve">účastníkem zadávacího řízení </w:t>
      </w:r>
      <w:r w:rsidRPr="0062526E">
        <w:rPr>
          <w:rFonts w:cs="TimesNewRomanPSMT"/>
          <w:color w:val="000000"/>
          <w:szCs w:val="18"/>
        </w:rPr>
        <w:t>vložena v elektr</w:t>
      </w:r>
      <w:r>
        <w:rPr>
          <w:rFonts w:cs="TimesNewRomanPSMT"/>
          <w:color w:val="000000"/>
          <w:szCs w:val="18"/>
        </w:rPr>
        <w:t>onické podobě do</w:t>
      </w:r>
      <w:r w:rsidR="00D920B9">
        <w:rPr>
          <w:rFonts w:cs="TimesNewRomanPSMT"/>
          <w:color w:val="000000"/>
          <w:szCs w:val="18"/>
        </w:rPr>
        <w:t> </w:t>
      </w:r>
      <w:r>
        <w:rPr>
          <w:rFonts w:cs="TimesNewRomanPSMT"/>
          <w:color w:val="000000"/>
          <w:szCs w:val="18"/>
        </w:rPr>
        <w:t>elektronické předběžné nabídky vytvořené</w:t>
      </w:r>
      <w:r w:rsidRPr="0062526E">
        <w:rPr>
          <w:rFonts w:cs="TimesNewRomanPSMT"/>
          <w:color w:val="000000"/>
          <w:szCs w:val="18"/>
        </w:rPr>
        <w:t xml:space="preserve"> v elektronickém nástroji E-ZAK, který zaručuje splnění všech podmínek</w:t>
      </w:r>
      <w:r>
        <w:rPr>
          <w:rFonts w:cs="TimesNewRomanPSMT"/>
          <w:color w:val="000000"/>
          <w:szCs w:val="18"/>
        </w:rPr>
        <w:t xml:space="preserve"> </w:t>
      </w:r>
      <w:r w:rsidRPr="0062526E">
        <w:rPr>
          <w:rFonts w:cs="TimesNewRomanPSMT"/>
          <w:color w:val="000000"/>
          <w:szCs w:val="18"/>
        </w:rPr>
        <w:t xml:space="preserve">bezpečnosti a důvěrnosti vkládaných dat, vč. </w:t>
      </w:r>
      <w:r>
        <w:rPr>
          <w:rFonts w:cs="TimesNewRomanPSMT"/>
          <w:color w:val="000000"/>
          <w:szCs w:val="18"/>
        </w:rPr>
        <w:t>absolutní nepřístupnosti předběžných nabídek</w:t>
      </w:r>
      <w:r w:rsidRPr="0062526E">
        <w:rPr>
          <w:rFonts w:cs="TimesNewRomanPSMT"/>
          <w:color w:val="000000"/>
          <w:szCs w:val="18"/>
        </w:rPr>
        <w:t xml:space="preserve"> na straně</w:t>
      </w:r>
      <w:r>
        <w:rPr>
          <w:rFonts w:cs="TimesNewRomanPSMT"/>
          <w:color w:val="000000"/>
          <w:szCs w:val="18"/>
        </w:rPr>
        <w:t xml:space="preserve"> z</w:t>
      </w:r>
      <w:r w:rsidRPr="0062526E">
        <w:rPr>
          <w:rFonts w:cs="TimesNewRomanPSMT"/>
          <w:color w:val="000000"/>
          <w:szCs w:val="18"/>
        </w:rPr>
        <w:t>adavatele před uplynutím stanovené lhůty pro jejich protokolární zpřístupnění.</w:t>
      </w:r>
    </w:p>
    <w:p w14:paraId="5FE3B52F" w14:textId="77777777" w:rsidR="00EE525E" w:rsidRPr="0062526E" w:rsidRDefault="00EE525E" w:rsidP="00EE525E">
      <w:pPr>
        <w:autoSpaceDE w:val="0"/>
        <w:autoSpaceDN w:val="0"/>
        <w:adjustRightInd w:val="0"/>
        <w:spacing w:after="120"/>
        <w:rPr>
          <w:rFonts w:cs="TimesNewRomanPSMT"/>
          <w:color w:val="000000"/>
          <w:szCs w:val="18"/>
        </w:rPr>
      </w:pPr>
      <w:r w:rsidRPr="0062526E">
        <w:rPr>
          <w:rFonts w:cs="TimesNewRomanPSMT"/>
          <w:color w:val="000000"/>
          <w:szCs w:val="18"/>
        </w:rPr>
        <w:t>Systémové po</w:t>
      </w:r>
      <w:r>
        <w:rPr>
          <w:rFonts w:cs="TimesNewRomanPSMT"/>
          <w:color w:val="000000"/>
          <w:szCs w:val="18"/>
        </w:rPr>
        <w:t xml:space="preserve">žadavky na PC pro podání </w:t>
      </w:r>
      <w:r w:rsidRPr="0062526E">
        <w:rPr>
          <w:rFonts w:cs="TimesNewRomanPSMT"/>
          <w:color w:val="000000"/>
          <w:szCs w:val="18"/>
        </w:rPr>
        <w:t>a elekt</w:t>
      </w:r>
      <w:r>
        <w:rPr>
          <w:rFonts w:cs="TimesNewRomanPSMT"/>
          <w:color w:val="000000"/>
          <w:szCs w:val="18"/>
        </w:rPr>
        <w:t xml:space="preserve">ronický podpis v aplikaci E-ZAK </w:t>
      </w:r>
      <w:r w:rsidRPr="0062526E">
        <w:rPr>
          <w:rFonts w:cs="TimesNewRomanPSMT"/>
          <w:color w:val="000000"/>
          <w:szCs w:val="18"/>
        </w:rPr>
        <w:t>jsou k dispozici na</w:t>
      </w:r>
      <w:r w:rsidR="00D920B9">
        <w:rPr>
          <w:rFonts w:cs="TimesNewRomanPSMT"/>
          <w:color w:val="000000"/>
          <w:szCs w:val="18"/>
        </w:rPr>
        <w:t> </w:t>
      </w:r>
      <w:r w:rsidRPr="0062526E">
        <w:rPr>
          <w:rFonts w:cs="TimesNewRomanPSMT"/>
          <w:color w:val="000000"/>
          <w:szCs w:val="18"/>
        </w:rPr>
        <w:t xml:space="preserve">internetové adrese </w:t>
      </w:r>
      <w:r w:rsidRPr="0062526E">
        <w:rPr>
          <w:rFonts w:cs="TimesNewRomanPSMT"/>
          <w:color w:val="0000FF"/>
          <w:szCs w:val="18"/>
        </w:rPr>
        <w:t>http://www.ezak.cz/faq/pozadavky-na-system</w:t>
      </w:r>
      <w:r w:rsidRPr="0062526E">
        <w:rPr>
          <w:rFonts w:cs="TimesNewRomanPSMT"/>
          <w:color w:val="000000"/>
          <w:szCs w:val="18"/>
        </w:rPr>
        <w:t>.</w:t>
      </w:r>
    </w:p>
    <w:p w14:paraId="3DAAC130" w14:textId="77777777" w:rsidR="00EE525E" w:rsidRDefault="00EE525E" w:rsidP="00EE525E">
      <w:pPr>
        <w:spacing w:after="120"/>
      </w:pPr>
      <w:r w:rsidRPr="001B71C7">
        <w:t>Adresa p</w:t>
      </w:r>
      <w:r>
        <w:t>ro podání elektronických předběžných nabídek</w:t>
      </w:r>
      <w:r w:rsidRPr="001B71C7">
        <w:t xml:space="preserve"> je </w:t>
      </w:r>
      <w:hyperlink r:id="rId13" w:history="1">
        <w:r w:rsidRPr="001B71C7">
          <w:rPr>
            <w:rStyle w:val="Hypertextovodkaz"/>
          </w:rPr>
          <w:t>https://mfcr.ezak.cz/profile_display_58.html</w:t>
        </w:r>
      </w:hyperlink>
      <w:r w:rsidRPr="001B71C7">
        <w:t xml:space="preserve">, prostřednictvím </w:t>
      </w:r>
      <w:r>
        <w:t xml:space="preserve">odkazu v sekci </w:t>
      </w:r>
      <w:r w:rsidRPr="001B71C7">
        <w:t>této veřejné zakázky.</w:t>
      </w:r>
    </w:p>
    <w:p w14:paraId="5AC2249B" w14:textId="77777777" w:rsidR="00EE525E" w:rsidRDefault="00EE525E" w:rsidP="008B2261">
      <w:pPr>
        <w:pStyle w:val="Nadpis2"/>
      </w:pPr>
      <w:r>
        <w:lastRenderedPageBreak/>
        <w:t>Ostatní náležitosti předběžné nabídky</w:t>
      </w:r>
    </w:p>
    <w:p w14:paraId="650323CD" w14:textId="77777777" w:rsidR="00EE525E" w:rsidRDefault="00EE525E" w:rsidP="00EE525E">
      <w:pPr>
        <w:pStyle w:val="Styl5"/>
        <w:spacing w:before="120" w:after="120"/>
      </w:pPr>
      <w:r>
        <w:t>Předběžná nabídka bude podána v českém jazyce. Zadavatel současně výslovně připouští použití rovněž anglického jazyka v částech předběžné nabídky, kde bude účastník zadávacího řízení používat odborné termíny a názvosloví týkající se technické specifikace a popisu nabízeného předmětu plnění.</w:t>
      </w:r>
    </w:p>
    <w:p w14:paraId="448152FA" w14:textId="77777777" w:rsidR="00EE525E" w:rsidRPr="00C22105" w:rsidRDefault="00EE525E" w:rsidP="00EE525E">
      <w:pPr>
        <w:rPr>
          <w:rFonts w:cs="Calibri"/>
          <w:szCs w:val="18"/>
        </w:rPr>
      </w:pPr>
      <w:r>
        <w:rPr>
          <w:rFonts w:cs="Calibri"/>
          <w:szCs w:val="18"/>
        </w:rPr>
        <w:t>Zadavatel doporučuje, aby předběžná nabídka</w:t>
      </w:r>
      <w:r w:rsidRPr="00C22105">
        <w:rPr>
          <w:rFonts w:cs="Calibri"/>
          <w:szCs w:val="18"/>
        </w:rPr>
        <w:t xml:space="preserve"> byla předložena v následující struktuře:</w:t>
      </w:r>
    </w:p>
    <w:p w14:paraId="3059230D" w14:textId="77777777" w:rsidR="0035011D" w:rsidRPr="0035011D" w:rsidRDefault="0035011D" w:rsidP="00AB02B5">
      <w:pPr>
        <w:pStyle w:val="Nadpis5"/>
        <w:keepNext w:val="0"/>
        <w:keepLines w:val="0"/>
        <w:numPr>
          <w:ilvl w:val="0"/>
          <w:numId w:val="12"/>
        </w:numPr>
        <w:spacing w:before="0"/>
        <w:ind w:left="284" w:hanging="284"/>
        <w:contextualSpacing/>
        <w:rPr>
          <w:rFonts w:cs="Calibri"/>
          <w:b/>
          <w:i/>
          <w:color w:val="auto"/>
          <w:sz w:val="18"/>
          <w:szCs w:val="18"/>
        </w:rPr>
      </w:pPr>
      <w:bookmarkStart w:id="37" w:name="_Toc149620626"/>
      <w:r w:rsidRPr="0035011D">
        <w:rPr>
          <w:color w:val="auto"/>
          <w:sz w:val="18"/>
          <w:szCs w:val="18"/>
        </w:rPr>
        <w:t xml:space="preserve">vyplněný krycí list </w:t>
      </w:r>
      <w:r w:rsidR="00AB02B5">
        <w:rPr>
          <w:color w:val="auto"/>
          <w:sz w:val="18"/>
          <w:szCs w:val="18"/>
        </w:rPr>
        <w:t>předběžné nabídky/</w:t>
      </w:r>
      <w:r w:rsidRPr="0035011D">
        <w:rPr>
          <w:color w:val="auto"/>
          <w:sz w:val="18"/>
          <w:szCs w:val="18"/>
        </w:rPr>
        <w:t>nabídky obsahující identifikační údaje účastníka zadávacího řízení, a to obchodní firmu nebo název, sídlo, právní formu, identifikační číslo-bylo-li přiděleno, pokud jde o právnickou osobu, a obchodní firmu nebo jméno a příjmení, sídlo, popřípadě místo trvalého pobytu, identifikační číslo, bylo-li přiděleno, pokud jde o fyzickou osobu</w:t>
      </w:r>
      <w:r w:rsidR="00846D71">
        <w:rPr>
          <w:color w:val="auto"/>
          <w:sz w:val="18"/>
          <w:szCs w:val="18"/>
        </w:rPr>
        <w:t>;</w:t>
      </w:r>
    </w:p>
    <w:p w14:paraId="66A28894" w14:textId="77777777" w:rsidR="00EE525E" w:rsidRPr="00BB11CA" w:rsidRDefault="00EE525E" w:rsidP="00AB02B5">
      <w:pPr>
        <w:pStyle w:val="Nadpis5"/>
        <w:keepNext w:val="0"/>
        <w:keepLines w:val="0"/>
        <w:numPr>
          <w:ilvl w:val="0"/>
          <w:numId w:val="12"/>
        </w:numPr>
        <w:spacing w:before="0"/>
        <w:ind w:left="284" w:hanging="284"/>
        <w:contextualSpacing/>
        <w:rPr>
          <w:rFonts w:cs="Calibri"/>
          <w:b/>
          <w:i/>
          <w:color w:val="auto"/>
          <w:sz w:val="18"/>
          <w:szCs w:val="18"/>
        </w:rPr>
      </w:pPr>
      <w:r w:rsidRPr="00BB11CA">
        <w:rPr>
          <w:rFonts w:cs="Calibri"/>
          <w:color w:val="auto"/>
          <w:sz w:val="18"/>
          <w:szCs w:val="18"/>
        </w:rPr>
        <w:t xml:space="preserve">obsah </w:t>
      </w:r>
      <w:bookmarkStart w:id="38" w:name="_Toc149620627"/>
      <w:bookmarkEnd w:id="37"/>
      <w:r>
        <w:rPr>
          <w:rFonts w:cs="Calibri"/>
          <w:color w:val="auto"/>
          <w:sz w:val="18"/>
          <w:szCs w:val="18"/>
        </w:rPr>
        <w:t>předběžné nabídky</w:t>
      </w:r>
      <w:r w:rsidR="00846D71">
        <w:rPr>
          <w:rFonts w:cs="Calibri"/>
          <w:color w:val="auto"/>
          <w:sz w:val="18"/>
          <w:szCs w:val="18"/>
        </w:rPr>
        <w:t>;</w:t>
      </w:r>
      <w:bookmarkEnd w:id="38"/>
    </w:p>
    <w:p w14:paraId="045E9453" w14:textId="77777777" w:rsidR="0035011D" w:rsidRPr="0035011D" w:rsidRDefault="0035011D" w:rsidP="00AB02B5">
      <w:pPr>
        <w:pStyle w:val="Nadpis5"/>
        <w:keepNext w:val="0"/>
        <w:keepLines w:val="0"/>
        <w:numPr>
          <w:ilvl w:val="0"/>
          <w:numId w:val="12"/>
        </w:numPr>
        <w:spacing w:before="0"/>
        <w:ind w:left="284" w:hanging="284"/>
        <w:contextualSpacing/>
        <w:rPr>
          <w:rFonts w:cs="Calibri"/>
          <w:b/>
          <w:bCs/>
          <w:i/>
          <w:iCs/>
          <w:color w:val="auto"/>
          <w:sz w:val="18"/>
          <w:szCs w:val="18"/>
        </w:rPr>
      </w:pPr>
      <w:r w:rsidRPr="0035011D">
        <w:rPr>
          <w:color w:val="auto"/>
          <w:sz w:val="18"/>
          <w:szCs w:val="18"/>
        </w:rPr>
        <w:t xml:space="preserve">smlouva dle čl. </w:t>
      </w:r>
      <w:r w:rsidR="007D1459">
        <w:rPr>
          <w:color w:val="auto"/>
          <w:sz w:val="18"/>
          <w:szCs w:val="18"/>
        </w:rPr>
        <w:t>4</w:t>
      </w:r>
      <w:r w:rsidR="007D1459" w:rsidRPr="0035011D">
        <w:rPr>
          <w:color w:val="auto"/>
          <w:sz w:val="18"/>
          <w:szCs w:val="18"/>
        </w:rPr>
        <w:t xml:space="preserve"> </w:t>
      </w:r>
      <w:r w:rsidRPr="0035011D">
        <w:rPr>
          <w:color w:val="auto"/>
          <w:sz w:val="18"/>
          <w:szCs w:val="18"/>
        </w:rPr>
        <w:t xml:space="preserve">zadávací dokumentace v případě podání </w:t>
      </w:r>
      <w:r w:rsidR="00AB02B5">
        <w:rPr>
          <w:color w:val="auto"/>
          <w:sz w:val="18"/>
          <w:szCs w:val="18"/>
        </w:rPr>
        <w:t>předběžné nabídky</w:t>
      </w:r>
      <w:r w:rsidRPr="0035011D">
        <w:rPr>
          <w:color w:val="auto"/>
          <w:sz w:val="18"/>
          <w:szCs w:val="18"/>
        </w:rPr>
        <w:t xml:space="preserve"> sdružením dodavatelů</w:t>
      </w:r>
      <w:r w:rsidR="00846D71">
        <w:rPr>
          <w:color w:val="auto"/>
          <w:sz w:val="18"/>
          <w:szCs w:val="18"/>
        </w:rPr>
        <w:t>;</w:t>
      </w:r>
    </w:p>
    <w:p w14:paraId="3B6CDF9D" w14:textId="77777777" w:rsidR="00EE525E" w:rsidRPr="00BB11CA" w:rsidRDefault="00EE525E" w:rsidP="00AB02B5">
      <w:pPr>
        <w:pStyle w:val="Nadpis5"/>
        <w:keepNext w:val="0"/>
        <w:keepLines w:val="0"/>
        <w:numPr>
          <w:ilvl w:val="0"/>
          <w:numId w:val="12"/>
        </w:numPr>
        <w:spacing w:before="0"/>
        <w:ind w:left="284" w:hanging="284"/>
        <w:contextualSpacing/>
        <w:rPr>
          <w:rFonts w:cs="Calibri"/>
          <w:b/>
          <w:bCs/>
          <w:i/>
          <w:iCs/>
          <w:color w:val="auto"/>
          <w:sz w:val="18"/>
          <w:szCs w:val="18"/>
        </w:rPr>
      </w:pPr>
      <w:r w:rsidRPr="00BB11CA">
        <w:rPr>
          <w:rFonts w:cs="Calibri"/>
          <w:color w:val="auto"/>
          <w:sz w:val="18"/>
          <w:szCs w:val="18"/>
        </w:rPr>
        <w:t>jedná-li jménem či za dodavatele zmocněnec na základě plné moci nebo jinak pověřená osoba, platná plná moc</w:t>
      </w:r>
      <w:r w:rsidR="00846D71">
        <w:rPr>
          <w:rFonts w:cs="Calibri"/>
          <w:color w:val="auto"/>
          <w:sz w:val="18"/>
          <w:szCs w:val="18"/>
        </w:rPr>
        <w:t>;</w:t>
      </w:r>
    </w:p>
    <w:p w14:paraId="5ACB4AFF" w14:textId="77777777" w:rsidR="00080C8B" w:rsidRPr="000C6650" w:rsidRDefault="0035011D" w:rsidP="00AB02B5">
      <w:pPr>
        <w:widowControl w:val="0"/>
        <w:numPr>
          <w:ilvl w:val="0"/>
          <w:numId w:val="12"/>
        </w:numPr>
        <w:spacing w:after="120"/>
        <w:ind w:left="284" w:hanging="284"/>
        <w:rPr>
          <w:szCs w:val="18"/>
        </w:rPr>
      </w:pPr>
      <w:r w:rsidRPr="0035011D">
        <w:rPr>
          <w:szCs w:val="18"/>
        </w:rPr>
        <w:t>dokument popisující vlastní předmět zakázky zpracovaný v souladu s </w:t>
      </w:r>
      <w:r w:rsidRPr="005344E7">
        <w:rPr>
          <w:szCs w:val="18"/>
        </w:rPr>
        <w:t xml:space="preserve">článkem </w:t>
      </w:r>
      <w:r w:rsidR="007D1459">
        <w:rPr>
          <w:szCs w:val="18"/>
        </w:rPr>
        <w:t>7</w:t>
      </w:r>
      <w:r w:rsidR="007D1459" w:rsidRPr="005344E7">
        <w:rPr>
          <w:szCs w:val="18"/>
        </w:rPr>
        <w:t xml:space="preserve"> </w:t>
      </w:r>
      <w:r w:rsidRPr="005344E7">
        <w:rPr>
          <w:szCs w:val="18"/>
        </w:rPr>
        <w:t xml:space="preserve">zadávací </w:t>
      </w:r>
      <w:r w:rsidRPr="000C6650">
        <w:rPr>
          <w:szCs w:val="18"/>
        </w:rPr>
        <w:t>dokumentace</w:t>
      </w:r>
      <w:r w:rsidR="00B228D8" w:rsidRPr="000C6650">
        <w:rPr>
          <w:szCs w:val="18"/>
        </w:rPr>
        <w:t xml:space="preserve"> („</w:t>
      </w:r>
      <w:r w:rsidR="00B228D8" w:rsidRPr="000C6650">
        <w:rPr>
          <w:b/>
          <w:szCs w:val="18"/>
        </w:rPr>
        <w:t>Technický návrh řešení</w:t>
      </w:r>
      <w:r w:rsidR="00B228D8" w:rsidRPr="000C6650">
        <w:rPr>
          <w:szCs w:val="18"/>
        </w:rPr>
        <w:t>“)</w:t>
      </w:r>
      <w:r w:rsidR="00846D71" w:rsidRPr="000C6650">
        <w:rPr>
          <w:szCs w:val="18"/>
        </w:rPr>
        <w:t>;</w:t>
      </w:r>
    </w:p>
    <w:p w14:paraId="440904FC" w14:textId="77777777" w:rsidR="00B228D8" w:rsidRPr="00C47430" w:rsidRDefault="00B228D8" w:rsidP="00D920B9">
      <w:pPr>
        <w:widowControl w:val="0"/>
        <w:numPr>
          <w:ilvl w:val="0"/>
          <w:numId w:val="12"/>
        </w:numPr>
        <w:tabs>
          <w:tab w:val="clear" w:pos="928"/>
          <w:tab w:val="num" w:pos="567"/>
        </w:tabs>
        <w:spacing w:after="120"/>
        <w:ind w:left="284" w:hanging="284"/>
        <w:rPr>
          <w:szCs w:val="18"/>
        </w:rPr>
      </w:pPr>
      <w:r w:rsidRPr="00C47430">
        <w:rPr>
          <w:szCs w:val="18"/>
        </w:rPr>
        <w:t>dokument „</w:t>
      </w:r>
      <w:r w:rsidRPr="00C47430">
        <w:rPr>
          <w:b/>
          <w:szCs w:val="18"/>
        </w:rPr>
        <w:t>P</w:t>
      </w:r>
      <w:r w:rsidRPr="00C47430">
        <w:rPr>
          <w:b/>
        </w:rPr>
        <w:t>opis postupu (kroků) při realizaci jednotlivých hodnotících scénářů</w:t>
      </w:r>
      <w:r w:rsidR="000C6650" w:rsidRPr="000C6650">
        <w:t xml:space="preserve"> </w:t>
      </w:r>
      <w:r w:rsidR="000C6650" w:rsidRPr="00C47430">
        <w:rPr>
          <w:b/>
        </w:rPr>
        <w:t>stanovených pro</w:t>
      </w:r>
      <w:r w:rsidR="000C6650" w:rsidRPr="000C6650">
        <w:t xml:space="preserve"> </w:t>
      </w:r>
      <w:proofErr w:type="spellStart"/>
      <w:r w:rsidR="000C6650" w:rsidRPr="000C6650">
        <w:rPr>
          <w:b/>
        </w:rPr>
        <w:t>Subkritérium</w:t>
      </w:r>
      <w:proofErr w:type="spellEnd"/>
      <w:r w:rsidR="000C6650" w:rsidRPr="000C6650">
        <w:rPr>
          <w:b/>
        </w:rPr>
        <w:t xml:space="preserve"> B1</w:t>
      </w:r>
      <w:r w:rsidRPr="00C47430">
        <w:t xml:space="preserve">“ zpracovaný v souladu s článkem </w:t>
      </w:r>
      <w:r w:rsidR="007D1459" w:rsidRPr="00C47430">
        <w:t>1</w:t>
      </w:r>
      <w:r w:rsidR="007D1459">
        <w:t>4</w:t>
      </w:r>
      <w:r w:rsidRPr="00C47430">
        <w:t xml:space="preserve">.4.1.1 této zadávací dokumentace; </w:t>
      </w:r>
    </w:p>
    <w:p w14:paraId="2911040D" w14:textId="77777777" w:rsidR="000C6650" w:rsidRDefault="000C6650" w:rsidP="00D920B9">
      <w:pPr>
        <w:widowControl w:val="0"/>
        <w:numPr>
          <w:ilvl w:val="0"/>
          <w:numId w:val="12"/>
        </w:numPr>
        <w:tabs>
          <w:tab w:val="clear" w:pos="928"/>
          <w:tab w:val="num" w:pos="567"/>
        </w:tabs>
        <w:spacing w:after="120"/>
        <w:ind w:left="284" w:hanging="284"/>
        <w:rPr>
          <w:szCs w:val="18"/>
        </w:rPr>
      </w:pPr>
      <w:r>
        <w:rPr>
          <w:szCs w:val="18"/>
        </w:rPr>
        <w:t>dokument „</w:t>
      </w:r>
      <w:r w:rsidRPr="00C47430">
        <w:rPr>
          <w:b/>
          <w:szCs w:val="18"/>
        </w:rPr>
        <w:t>Metodický postup k</w:t>
      </w:r>
      <w:r w:rsidR="00BB6679" w:rsidRPr="00C47430">
        <w:rPr>
          <w:b/>
          <w:szCs w:val="18"/>
        </w:rPr>
        <w:t> vygenerování povinných uzávěrkových sestav a</w:t>
      </w:r>
      <w:r w:rsidR="00D920B9">
        <w:rPr>
          <w:b/>
          <w:szCs w:val="18"/>
        </w:rPr>
        <w:t> </w:t>
      </w:r>
      <w:r w:rsidR="00BB6679" w:rsidRPr="00C47430">
        <w:rPr>
          <w:b/>
          <w:szCs w:val="18"/>
        </w:rPr>
        <w:t>výpočtu daně a daňového zvýhodnění pro fyzické osoby</w:t>
      </w:r>
      <w:r w:rsidR="00BB6679">
        <w:rPr>
          <w:szCs w:val="18"/>
        </w:rPr>
        <w:t xml:space="preserve">“ zpracovaný v souladu s článkem </w:t>
      </w:r>
      <w:r w:rsidR="008B2261" w:rsidRPr="00E2513B">
        <w:rPr>
          <w:szCs w:val="18"/>
        </w:rPr>
        <w:t>1</w:t>
      </w:r>
      <w:r w:rsidR="008B2261">
        <w:rPr>
          <w:szCs w:val="18"/>
        </w:rPr>
        <w:t>4</w:t>
      </w:r>
      <w:r w:rsidR="008B2261" w:rsidRPr="00E2513B">
        <w:rPr>
          <w:szCs w:val="18"/>
        </w:rPr>
        <w:t xml:space="preserve">.4.1.2 </w:t>
      </w:r>
      <w:r w:rsidR="008B2261">
        <w:rPr>
          <w:szCs w:val="18"/>
        </w:rPr>
        <w:t>této</w:t>
      </w:r>
      <w:r w:rsidR="00BB6679">
        <w:rPr>
          <w:szCs w:val="18"/>
        </w:rPr>
        <w:t xml:space="preserve"> zadávací dokumentace;</w:t>
      </w:r>
    </w:p>
    <w:p w14:paraId="0CD52BA9" w14:textId="77777777" w:rsidR="0035011D" w:rsidRPr="00B75922" w:rsidRDefault="00080C8B" w:rsidP="00D920B9">
      <w:pPr>
        <w:pStyle w:val="Odstavecseseznamem"/>
        <w:numPr>
          <w:ilvl w:val="0"/>
          <w:numId w:val="12"/>
        </w:numPr>
        <w:tabs>
          <w:tab w:val="clear" w:pos="928"/>
          <w:tab w:val="num" w:pos="567"/>
        </w:tabs>
        <w:ind w:left="284" w:hanging="284"/>
        <w:rPr>
          <w:szCs w:val="18"/>
        </w:rPr>
      </w:pPr>
      <w:r w:rsidRPr="00B75922">
        <w:rPr>
          <w:szCs w:val="18"/>
        </w:rPr>
        <w:t>přístupové informace pro vzdálený přístup zadavatele do Prototypu v prostředí dodavatele, a to minimálně</w:t>
      </w:r>
      <w:r w:rsidR="006E30AB" w:rsidRPr="00B75922">
        <w:rPr>
          <w:szCs w:val="18"/>
        </w:rPr>
        <w:t xml:space="preserve"> </w:t>
      </w:r>
      <w:r w:rsidRPr="00B75922">
        <w:rPr>
          <w:szCs w:val="18"/>
        </w:rPr>
        <w:t>uvedením URL adresy a přístupových údajů (jména a hesla)</w:t>
      </w:r>
      <w:r w:rsidR="00B75922" w:rsidRPr="00B75922">
        <w:t xml:space="preserve"> </w:t>
      </w:r>
      <w:r w:rsidR="00B75922" w:rsidRPr="00B75922">
        <w:rPr>
          <w:szCs w:val="18"/>
        </w:rPr>
        <w:t>pro 10 současných přístupů a dále image Prototypu insta</w:t>
      </w:r>
      <w:r w:rsidR="00095405">
        <w:rPr>
          <w:szCs w:val="18"/>
        </w:rPr>
        <w:t>lovaného v prostředí dodavatele a</w:t>
      </w:r>
      <w:r w:rsidR="00B75922" w:rsidRPr="00B75922">
        <w:rPr>
          <w:szCs w:val="18"/>
        </w:rPr>
        <w:t xml:space="preserve"> identifikační </w:t>
      </w:r>
      <w:proofErr w:type="spellStart"/>
      <w:r w:rsidR="00B75922" w:rsidRPr="00B75922">
        <w:rPr>
          <w:szCs w:val="18"/>
        </w:rPr>
        <w:t>hash</w:t>
      </w:r>
      <w:proofErr w:type="spellEnd"/>
      <w:r w:rsidR="00B75922" w:rsidRPr="00B75922">
        <w:rPr>
          <w:szCs w:val="18"/>
        </w:rPr>
        <w:t xml:space="preserve"> </w:t>
      </w:r>
      <w:proofErr w:type="spellStart"/>
      <w:r w:rsidR="00B75922" w:rsidRPr="00B75922">
        <w:rPr>
          <w:szCs w:val="18"/>
        </w:rPr>
        <w:t>code</w:t>
      </w:r>
      <w:proofErr w:type="spellEnd"/>
      <w:r w:rsidR="00B75922" w:rsidRPr="00B75922">
        <w:rPr>
          <w:szCs w:val="18"/>
        </w:rPr>
        <w:t xml:space="preserve"> pro tuto instalaci;</w:t>
      </w:r>
    </w:p>
    <w:p w14:paraId="68F8AA10" w14:textId="77777777" w:rsidR="0035011D" w:rsidRPr="0035011D" w:rsidRDefault="0035011D" w:rsidP="00AB02B5">
      <w:pPr>
        <w:widowControl w:val="0"/>
        <w:numPr>
          <w:ilvl w:val="0"/>
          <w:numId w:val="12"/>
        </w:numPr>
        <w:spacing w:after="120"/>
        <w:ind w:left="284" w:hanging="284"/>
        <w:rPr>
          <w:szCs w:val="18"/>
        </w:rPr>
      </w:pPr>
      <w:r w:rsidRPr="0035011D">
        <w:rPr>
          <w:szCs w:val="18"/>
        </w:rPr>
        <w:t xml:space="preserve">identifikace poddodavatelů (čl. </w:t>
      </w:r>
      <w:r w:rsidR="00153E65">
        <w:rPr>
          <w:szCs w:val="18"/>
        </w:rPr>
        <w:t>6</w:t>
      </w:r>
      <w:r w:rsidR="00153E65" w:rsidRPr="0035011D">
        <w:rPr>
          <w:szCs w:val="18"/>
        </w:rPr>
        <w:t xml:space="preserve"> </w:t>
      </w:r>
      <w:r w:rsidRPr="0035011D">
        <w:rPr>
          <w:szCs w:val="18"/>
        </w:rPr>
        <w:t>a příloha č. 5 zadávací dokumentace);</w:t>
      </w:r>
    </w:p>
    <w:p w14:paraId="26A12671" w14:textId="77777777" w:rsidR="0035011D" w:rsidRPr="0035011D" w:rsidRDefault="0035011D" w:rsidP="00AB02B5">
      <w:pPr>
        <w:widowControl w:val="0"/>
        <w:numPr>
          <w:ilvl w:val="0"/>
          <w:numId w:val="12"/>
        </w:numPr>
        <w:spacing w:after="120"/>
        <w:ind w:left="284" w:hanging="284"/>
        <w:rPr>
          <w:szCs w:val="18"/>
        </w:rPr>
      </w:pPr>
      <w:r w:rsidRPr="0035011D">
        <w:rPr>
          <w:szCs w:val="18"/>
        </w:rPr>
        <w:t>zpracování nabídkové ceny v souladu s požadavky zadavatele uvedenými v zadávacích p</w:t>
      </w:r>
      <w:r w:rsidR="00AB02B5">
        <w:rPr>
          <w:szCs w:val="18"/>
        </w:rPr>
        <w:t xml:space="preserve">odmínkách veřejné zakázky (čl. </w:t>
      </w:r>
      <w:r w:rsidR="00153E65">
        <w:rPr>
          <w:szCs w:val="18"/>
        </w:rPr>
        <w:t>5</w:t>
      </w:r>
      <w:r w:rsidR="00153E65" w:rsidRPr="0035011D">
        <w:rPr>
          <w:szCs w:val="18"/>
        </w:rPr>
        <w:t xml:space="preserve"> </w:t>
      </w:r>
      <w:r w:rsidRPr="0035011D">
        <w:rPr>
          <w:szCs w:val="18"/>
        </w:rPr>
        <w:t>a příloha č. 4 této zadávací dokumentace);</w:t>
      </w:r>
    </w:p>
    <w:p w14:paraId="0F4C95D8" w14:textId="77777777" w:rsidR="0035011D" w:rsidRPr="0035011D" w:rsidRDefault="0035011D" w:rsidP="00AB02B5">
      <w:pPr>
        <w:widowControl w:val="0"/>
        <w:numPr>
          <w:ilvl w:val="0"/>
          <w:numId w:val="12"/>
        </w:numPr>
        <w:spacing w:after="120"/>
        <w:ind w:left="284" w:hanging="284"/>
        <w:rPr>
          <w:szCs w:val="18"/>
        </w:rPr>
      </w:pPr>
      <w:r w:rsidRPr="0035011D">
        <w:rPr>
          <w:szCs w:val="18"/>
        </w:rPr>
        <w:t xml:space="preserve">návrh smlouvy (čl. </w:t>
      </w:r>
      <w:r w:rsidR="00153E65">
        <w:rPr>
          <w:szCs w:val="18"/>
        </w:rPr>
        <w:t>4</w:t>
      </w:r>
      <w:r w:rsidR="00153E65" w:rsidRPr="0035011D">
        <w:rPr>
          <w:szCs w:val="18"/>
        </w:rPr>
        <w:t xml:space="preserve"> </w:t>
      </w:r>
      <w:r w:rsidRPr="0035011D">
        <w:rPr>
          <w:szCs w:val="18"/>
        </w:rPr>
        <w:t>a příloha č. 3 zadávací dokumentace) vyplněný ve všech částech označených k vyplnění;</w:t>
      </w:r>
    </w:p>
    <w:p w14:paraId="081D3C50" w14:textId="77777777" w:rsidR="0035011D" w:rsidRPr="00AB02B5" w:rsidRDefault="0035011D" w:rsidP="00AB02B5">
      <w:pPr>
        <w:widowControl w:val="0"/>
        <w:numPr>
          <w:ilvl w:val="0"/>
          <w:numId w:val="12"/>
        </w:numPr>
        <w:spacing w:after="120"/>
        <w:ind w:left="284" w:hanging="284"/>
        <w:contextualSpacing/>
        <w:rPr>
          <w:rFonts w:cs="Calibri"/>
          <w:b/>
          <w:i/>
          <w:szCs w:val="18"/>
        </w:rPr>
      </w:pPr>
      <w:r w:rsidRPr="00AB02B5">
        <w:rPr>
          <w:szCs w:val="18"/>
        </w:rPr>
        <w:t>veškeré další údaje nezbytné pro posouzení a hodnocení nabídek (pokud nebudou předloženy v r</w:t>
      </w:r>
      <w:r w:rsidR="00AB02B5" w:rsidRPr="00AB02B5">
        <w:rPr>
          <w:szCs w:val="18"/>
        </w:rPr>
        <w:t>ámci dokumentů uvedených shora)</w:t>
      </w:r>
      <w:r w:rsidR="00846D71">
        <w:rPr>
          <w:szCs w:val="18"/>
        </w:rPr>
        <w:t>;</w:t>
      </w:r>
    </w:p>
    <w:p w14:paraId="649F8F6B" w14:textId="77777777" w:rsidR="00EE525E" w:rsidRPr="00D857F5" w:rsidRDefault="00EE525E" w:rsidP="00AB02B5">
      <w:pPr>
        <w:pStyle w:val="Nadpis5"/>
        <w:keepNext w:val="0"/>
        <w:keepLines w:val="0"/>
        <w:numPr>
          <w:ilvl w:val="0"/>
          <w:numId w:val="12"/>
        </w:numPr>
        <w:spacing w:before="0"/>
        <w:ind w:left="284" w:hanging="284"/>
        <w:contextualSpacing/>
        <w:rPr>
          <w:rFonts w:cs="Calibri"/>
          <w:b/>
          <w:i/>
          <w:color w:val="auto"/>
          <w:sz w:val="18"/>
          <w:szCs w:val="18"/>
        </w:rPr>
      </w:pPr>
      <w:r w:rsidRPr="00BB11CA">
        <w:rPr>
          <w:rFonts w:cs="Calibri"/>
          <w:color w:val="auto"/>
          <w:sz w:val="18"/>
          <w:szCs w:val="18"/>
        </w:rPr>
        <w:t>ostatní dokumenty, které bude dodavatel považovat za vho</w:t>
      </w:r>
      <w:r>
        <w:rPr>
          <w:rFonts w:cs="Calibri"/>
          <w:color w:val="auto"/>
          <w:sz w:val="18"/>
          <w:szCs w:val="18"/>
        </w:rPr>
        <w:t>dné</w:t>
      </w:r>
      <w:r w:rsidRPr="00D857F5">
        <w:rPr>
          <w:rFonts w:cs="Calibri"/>
          <w:color w:val="auto"/>
          <w:sz w:val="18"/>
          <w:szCs w:val="18"/>
        </w:rPr>
        <w:t>.</w:t>
      </w:r>
    </w:p>
    <w:p w14:paraId="584DEB37" w14:textId="77777777" w:rsidR="00EE525E" w:rsidRDefault="00EE525E" w:rsidP="008B2261">
      <w:pPr>
        <w:pStyle w:val="Nadpis2"/>
      </w:pPr>
      <w:r>
        <w:lastRenderedPageBreak/>
        <w:t xml:space="preserve">Lhůta pro podání </w:t>
      </w:r>
      <w:r w:rsidR="0035011D">
        <w:t>předběžných nabídek</w:t>
      </w:r>
    </w:p>
    <w:p w14:paraId="404573AC" w14:textId="77777777" w:rsidR="0035011D" w:rsidRDefault="00EE525E" w:rsidP="00EE525E">
      <w:pPr>
        <w:keepNext/>
        <w:spacing w:after="120"/>
        <w:rPr>
          <w:rFonts w:cs="Palatino Linotype"/>
          <w:szCs w:val="18"/>
        </w:rPr>
      </w:pPr>
      <w:r w:rsidRPr="00EE525E">
        <w:rPr>
          <w:rFonts w:cs="Palatino Linotype"/>
          <w:b/>
          <w:szCs w:val="18"/>
          <w:u w:val="single"/>
        </w:rPr>
        <w:t>Lhůta pro podání předběžných nabídek</w:t>
      </w:r>
      <w:r w:rsidRPr="00EE525E">
        <w:rPr>
          <w:rFonts w:cs="Palatino Linotype"/>
          <w:szCs w:val="18"/>
        </w:rPr>
        <w:t xml:space="preserve"> bude stanovena ve výzvě k podání předběžných nabídek dle § 61 odst. 5 ZZVZ</w:t>
      </w:r>
      <w:r w:rsidR="00A87831">
        <w:rPr>
          <w:rFonts w:cs="Palatino Linotype"/>
          <w:szCs w:val="18"/>
        </w:rPr>
        <w:t>.</w:t>
      </w:r>
      <w:r w:rsidRPr="00EE525E">
        <w:rPr>
          <w:rFonts w:cs="Palatino Linotype"/>
          <w:szCs w:val="18"/>
        </w:rPr>
        <w:t xml:space="preserve"> </w:t>
      </w:r>
    </w:p>
    <w:p w14:paraId="43736D65" w14:textId="77777777" w:rsidR="0035011D" w:rsidRDefault="0035011D" w:rsidP="008B2261">
      <w:pPr>
        <w:pStyle w:val="Nadpis2"/>
      </w:pPr>
      <w:r>
        <w:t>Otevírání obálek s</w:t>
      </w:r>
      <w:r w:rsidR="00A87831">
        <w:t xml:space="preserve"> předběžnými </w:t>
      </w:r>
      <w:r>
        <w:t>nabídkami</w:t>
      </w:r>
    </w:p>
    <w:p w14:paraId="3E388259" w14:textId="77777777" w:rsidR="0035011D" w:rsidRDefault="0035011D" w:rsidP="00D920B9">
      <w:pPr>
        <w:rPr>
          <w:b/>
        </w:rPr>
      </w:pPr>
      <w:r w:rsidRPr="0035011D">
        <w:t>Otevírání obálek s</w:t>
      </w:r>
      <w:r w:rsidR="00A87831">
        <w:t xml:space="preserve"> předběžnými </w:t>
      </w:r>
      <w:r w:rsidRPr="0035011D">
        <w:t xml:space="preserve">nabídkami se </w:t>
      </w:r>
      <w:r>
        <w:t>s ohledem na elektronické podávání nabídek ne</w:t>
      </w:r>
      <w:r w:rsidRPr="0035011D">
        <w:t>bude konat</w:t>
      </w:r>
      <w:r>
        <w:t>.</w:t>
      </w:r>
      <w:r w:rsidRPr="0035011D">
        <w:t xml:space="preserve"> </w:t>
      </w:r>
    </w:p>
    <w:p w14:paraId="18ED7530" w14:textId="77777777" w:rsidR="00C46BFB" w:rsidRDefault="00A87831" w:rsidP="00D920B9">
      <w:pPr>
        <w:pStyle w:val="Nadpis1"/>
      </w:pPr>
      <w:bookmarkStart w:id="39" w:name="_Toc518993374"/>
      <w:bookmarkStart w:id="40" w:name="_Toc463879562"/>
      <w:r>
        <w:t>Jednání</w:t>
      </w:r>
      <w:r w:rsidR="00C46BFB">
        <w:t xml:space="preserve"> s účastníky zadávacího řízení</w:t>
      </w:r>
      <w:bookmarkEnd w:id="39"/>
    </w:p>
    <w:p w14:paraId="68B578A5" w14:textId="77777777" w:rsidR="00C46BFB" w:rsidRDefault="00C46BFB" w:rsidP="00C46BFB">
      <w:pPr>
        <w:pStyle w:val="Styl1"/>
        <w:spacing w:after="120"/>
        <w:rPr>
          <w:snapToGrid w:val="0"/>
        </w:rPr>
      </w:pPr>
      <w:r>
        <w:rPr>
          <w:snapToGrid w:val="0"/>
        </w:rPr>
        <w:t>Zadavatel jedná s účastníky zadávacího řízení o předběžných nabídkách s cílem zlepšit předběžné nabídky ve prospěch zadavatele.</w:t>
      </w:r>
    </w:p>
    <w:p w14:paraId="14E2335A" w14:textId="77777777" w:rsidR="00C46BFB" w:rsidRDefault="00C46BFB" w:rsidP="00C46BFB">
      <w:pPr>
        <w:pStyle w:val="Styl1"/>
        <w:spacing w:after="120"/>
        <w:rPr>
          <w:snapToGrid w:val="0"/>
        </w:rPr>
      </w:pPr>
      <w:r>
        <w:rPr>
          <w:snapToGrid w:val="0"/>
        </w:rPr>
        <w:t xml:space="preserve">Jednání bude probíhat ústně, v českém jazyce a s každým z účastníků odděleně (samostatně). Zadavatel může v průběhu jednání změnit nebo doplnit zadávací podmínky, zejména technické podmínky, vyjma minimálních technických podmínek podle </w:t>
      </w:r>
      <w:r w:rsidR="00F81A74">
        <w:rPr>
          <w:snapToGrid w:val="0"/>
        </w:rPr>
        <w:t xml:space="preserve">§ 61 </w:t>
      </w:r>
      <w:r>
        <w:rPr>
          <w:snapToGrid w:val="0"/>
        </w:rPr>
        <w:t>odst</w:t>
      </w:r>
      <w:r w:rsidR="00F81A74">
        <w:rPr>
          <w:snapToGrid w:val="0"/>
        </w:rPr>
        <w:t>.</w:t>
      </w:r>
      <w:r>
        <w:rPr>
          <w:snapToGrid w:val="0"/>
        </w:rPr>
        <w:t xml:space="preserve"> 4</w:t>
      </w:r>
      <w:r w:rsidR="00F81A74">
        <w:rPr>
          <w:snapToGrid w:val="0"/>
        </w:rPr>
        <w:t xml:space="preserve"> ZZVZ</w:t>
      </w:r>
      <w:r>
        <w:rPr>
          <w:snapToGrid w:val="0"/>
        </w:rPr>
        <w:t>. O takové změně nebo doplnění zadávacích podmínek budou účastníci zadávacího řízení písemně informováni a bude jim poskytnuta přiměřená doba pro úpravu předběžných nabídek.</w:t>
      </w:r>
    </w:p>
    <w:p w14:paraId="44D8BC44" w14:textId="77777777" w:rsidR="00C46BFB" w:rsidRDefault="00C46BFB" w:rsidP="00C46BFB">
      <w:pPr>
        <w:pStyle w:val="Styl1"/>
        <w:spacing w:after="120"/>
        <w:rPr>
          <w:snapToGrid w:val="0"/>
        </w:rPr>
      </w:pPr>
      <w:r>
        <w:rPr>
          <w:snapToGrid w:val="0"/>
        </w:rPr>
        <w:t xml:space="preserve">Předmět jednání bude zadavatelem upřesněn v písemné pozvánce na jednání. Zadavatel předpokládá, že předmětem jednání </w:t>
      </w:r>
      <w:r w:rsidR="002F6CC1">
        <w:rPr>
          <w:snapToGrid w:val="0"/>
        </w:rPr>
        <w:t>budou</w:t>
      </w:r>
      <w:r>
        <w:rPr>
          <w:snapToGrid w:val="0"/>
        </w:rPr>
        <w:t xml:space="preserve"> následující skutečnosti a podmínky:</w:t>
      </w:r>
    </w:p>
    <w:p w14:paraId="27939E61" w14:textId="77777777" w:rsidR="00604CF5" w:rsidRPr="006E30AB" w:rsidRDefault="00D628CF" w:rsidP="008B2261">
      <w:pPr>
        <w:pStyle w:val="Styl1"/>
        <w:numPr>
          <w:ilvl w:val="0"/>
          <w:numId w:val="40"/>
        </w:numPr>
        <w:spacing w:after="120"/>
        <w:ind w:left="426" w:hanging="426"/>
        <w:rPr>
          <w:snapToGrid w:val="0"/>
        </w:rPr>
      </w:pPr>
      <w:r w:rsidRPr="006E30AB">
        <w:rPr>
          <w:b/>
          <w:snapToGrid w:val="0"/>
        </w:rPr>
        <w:t>Prezentace navrhovaného řešení</w:t>
      </w:r>
      <w:r>
        <w:rPr>
          <w:snapToGrid w:val="0"/>
        </w:rPr>
        <w:t xml:space="preserve"> </w:t>
      </w:r>
      <w:r w:rsidR="002F6CC1">
        <w:rPr>
          <w:snapToGrid w:val="0"/>
        </w:rPr>
        <w:t xml:space="preserve">a jeho jednotlivých funkcionalit a modulů prostřednictvím </w:t>
      </w:r>
      <w:r w:rsidR="00604CF5">
        <w:rPr>
          <w:snapToGrid w:val="0"/>
        </w:rPr>
        <w:t>Prototypu navrhovaného řešení</w:t>
      </w:r>
      <w:r w:rsidR="007E7112">
        <w:rPr>
          <w:snapToGrid w:val="0"/>
        </w:rPr>
        <w:t xml:space="preserve"> (dále jen „</w:t>
      </w:r>
      <w:r w:rsidR="007E7112" w:rsidRPr="006E30AB">
        <w:rPr>
          <w:b/>
          <w:snapToGrid w:val="0"/>
        </w:rPr>
        <w:t>Prototyp</w:t>
      </w:r>
      <w:r w:rsidR="007E7112">
        <w:rPr>
          <w:snapToGrid w:val="0"/>
        </w:rPr>
        <w:t>“)</w:t>
      </w:r>
    </w:p>
    <w:p w14:paraId="652FB60B" w14:textId="77777777" w:rsidR="006E3F9B" w:rsidRPr="00C071B1" w:rsidRDefault="002F6CC1" w:rsidP="008B2261">
      <w:pPr>
        <w:autoSpaceDE w:val="0"/>
        <w:autoSpaceDN w:val="0"/>
        <w:adjustRightInd w:val="0"/>
        <w:spacing w:after="120"/>
        <w:ind w:left="426"/>
      </w:pPr>
      <w:r w:rsidRPr="00C071B1">
        <w:t xml:space="preserve">Účastník v rámci jednání zpřístupní </w:t>
      </w:r>
      <w:r w:rsidR="00EC640B" w:rsidRPr="00C071B1">
        <w:t>Prototyp</w:t>
      </w:r>
      <w:r w:rsidR="001E7C45" w:rsidRPr="00C071B1">
        <w:t xml:space="preserve"> ve své infrastruktuře a umožní k němu Zadavateli vzdálený přístup minimálně pro 10 současně pracujících uživatelů.</w:t>
      </w:r>
      <w:r w:rsidR="006E3F9B" w:rsidRPr="00C071B1">
        <w:t xml:space="preserve"> Zadavatel poskytne potřebnou komunikační infrastrukturu. Zadavateli nevzniknou žádné jiné náklady vyjma nákladů na komunikační infrastrukturu.</w:t>
      </w:r>
    </w:p>
    <w:p w14:paraId="7267B6C9" w14:textId="77777777" w:rsidR="002F6CC1" w:rsidRPr="00C071B1" w:rsidRDefault="002F6CC1" w:rsidP="008B2261">
      <w:pPr>
        <w:autoSpaceDE w:val="0"/>
        <w:autoSpaceDN w:val="0"/>
        <w:adjustRightInd w:val="0"/>
        <w:spacing w:after="120"/>
        <w:ind w:firstLine="426"/>
      </w:pPr>
      <w:r w:rsidRPr="00C071B1">
        <w:t xml:space="preserve">V rámci </w:t>
      </w:r>
      <w:r w:rsidR="007E7112" w:rsidRPr="00C071B1">
        <w:t>Prototypu</w:t>
      </w:r>
      <w:r w:rsidRPr="00C071B1">
        <w:t xml:space="preserve">: </w:t>
      </w:r>
    </w:p>
    <w:p w14:paraId="0FDC215A" w14:textId="77777777" w:rsidR="006E3F9B" w:rsidRPr="003315A4" w:rsidRDefault="005A1F3B" w:rsidP="008B2261">
      <w:pPr>
        <w:numPr>
          <w:ilvl w:val="0"/>
          <w:numId w:val="38"/>
        </w:numPr>
        <w:autoSpaceDE w:val="0"/>
        <w:autoSpaceDN w:val="0"/>
        <w:adjustRightInd w:val="0"/>
        <w:spacing w:after="120"/>
        <w:ind w:left="709" w:hanging="283"/>
      </w:pPr>
      <w:r>
        <w:t>Ú</w:t>
      </w:r>
      <w:r w:rsidR="006E3F9B" w:rsidRPr="003315A4">
        <w:t>častník použije architekturu a SW prostředí shodné s nabízeným a případně dodávaným finálním řešením;</w:t>
      </w:r>
    </w:p>
    <w:p w14:paraId="0AF83591" w14:textId="77777777" w:rsidR="006E3F9B" w:rsidRPr="00C071B1" w:rsidRDefault="005A1F3B" w:rsidP="008B2261">
      <w:pPr>
        <w:numPr>
          <w:ilvl w:val="0"/>
          <w:numId w:val="38"/>
        </w:numPr>
        <w:autoSpaceDE w:val="0"/>
        <w:autoSpaceDN w:val="0"/>
        <w:adjustRightInd w:val="0"/>
        <w:spacing w:after="120"/>
        <w:ind w:left="709" w:hanging="283"/>
      </w:pPr>
      <w:r>
        <w:t>Ú</w:t>
      </w:r>
      <w:r w:rsidR="006E3F9B" w:rsidRPr="00C071B1">
        <w:t xml:space="preserve">častník </w:t>
      </w:r>
      <w:r w:rsidR="00EC640B" w:rsidRPr="00C071B1">
        <w:t>naplní Prototyp testovací sadou dat specifikovanou v příloze č.</w:t>
      </w:r>
      <w:r w:rsidR="006F03BC" w:rsidRPr="00C071B1">
        <w:t xml:space="preserve"> 6</w:t>
      </w:r>
      <w:r w:rsidR="00EC640B" w:rsidRPr="00C071B1">
        <w:t xml:space="preserve"> této zadávací dokumentace</w:t>
      </w:r>
      <w:r w:rsidR="006E3F9B" w:rsidRPr="00C071B1">
        <w:t>;</w:t>
      </w:r>
    </w:p>
    <w:p w14:paraId="6F2BB42B" w14:textId="77777777" w:rsidR="006E3F9B" w:rsidRPr="007E7112" w:rsidRDefault="006E3F9B" w:rsidP="008B2261">
      <w:pPr>
        <w:numPr>
          <w:ilvl w:val="0"/>
          <w:numId w:val="38"/>
        </w:numPr>
        <w:autoSpaceDE w:val="0"/>
        <w:autoSpaceDN w:val="0"/>
        <w:adjustRightInd w:val="0"/>
        <w:spacing w:after="120"/>
        <w:ind w:left="709" w:hanging="283"/>
      </w:pPr>
      <w:r w:rsidRPr="003315A4">
        <w:t>Účastník v rámci jednání předvede</w:t>
      </w:r>
      <w:r w:rsidRPr="007E7112">
        <w:t xml:space="preserve"> funkčnost všech funkcionalit RPIS, u nichž ve</w:t>
      </w:r>
      <w:r w:rsidR="00D920B9">
        <w:t> </w:t>
      </w:r>
      <w:r w:rsidRPr="007E7112">
        <w:t>vyplněné tabulce pro hodnocení úplnosti RPIS uvedl odpověď „ANO“;</w:t>
      </w:r>
    </w:p>
    <w:p w14:paraId="7AABD42C" w14:textId="77777777" w:rsidR="002F6CC1" w:rsidRPr="00D822FD" w:rsidRDefault="006E3F9B" w:rsidP="008B2261">
      <w:pPr>
        <w:numPr>
          <w:ilvl w:val="0"/>
          <w:numId w:val="38"/>
        </w:numPr>
        <w:autoSpaceDE w:val="0"/>
        <w:autoSpaceDN w:val="0"/>
        <w:adjustRightInd w:val="0"/>
        <w:spacing w:after="120"/>
        <w:ind w:left="709" w:hanging="283"/>
      </w:pPr>
      <w:r w:rsidRPr="00EC640B">
        <w:t>Ú</w:t>
      </w:r>
      <w:r w:rsidR="002F6CC1" w:rsidRPr="00EC640B">
        <w:t>častník</w:t>
      </w:r>
      <w:r w:rsidRPr="00EC640B">
        <w:t xml:space="preserve"> v rámci jednání předvede </w:t>
      </w:r>
      <w:r w:rsidR="002F6CC1" w:rsidRPr="00EC640B">
        <w:t xml:space="preserve">sadu funkcionalit popsaných v bodě </w:t>
      </w:r>
      <w:r w:rsidR="002A1A9D" w:rsidRPr="00EC640B">
        <w:t>1</w:t>
      </w:r>
      <w:r w:rsidR="002A1A9D">
        <w:t>4</w:t>
      </w:r>
      <w:r w:rsidR="002F6CC1" w:rsidRPr="00EC640B">
        <w:t>.</w:t>
      </w:r>
      <w:r w:rsidRPr="00EC640B">
        <w:t>4</w:t>
      </w:r>
      <w:r w:rsidR="002F6CC1" w:rsidRPr="00EC640B">
        <w:t>.1.1 umožňující</w:t>
      </w:r>
      <w:r w:rsidR="00846D71">
        <w:t>ch</w:t>
      </w:r>
      <w:r w:rsidR="002F6CC1" w:rsidRPr="00EC640B">
        <w:t xml:space="preserve"> plnění p</w:t>
      </w:r>
      <w:r w:rsidR="002F6CC1" w:rsidRPr="00D822FD">
        <w:rPr>
          <w:rFonts w:cs="Calibri"/>
        </w:rPr>
        <w:t>racovních scénářů pro hodnocení nabízeného řešení</w:t>
      </w:r>
      <w:r w:rsidR="00741FD9" w:rsidRPr="00D822FD">
        <w:rPr>
          <w:rFonts w:cs="Calibri"/>
        </w:rPr>
        <w:t xml:space="preserve"> (hodnotících scénářů)</w:t>
      </w:r>
      <w:r w:rsidRPr="00D822FD">
        <w:rPr>
          <w:rFonts w:cs="Calibri"/>
        </w:rPr>
        <w:t>.</w:t>
      </w:r>
    </w:p>
    <w:p w14:paraId="2CF7943F" w14:textId="77777777" w:rsidR="00C46BFB" w:rsidRDefault="00C46BFB" w:rsidP="00C46BFB">
      <w:pPr>
        <w:pStyle w:val="Styl1"/>
        <w:spacing w:after="120"/>
        <w:rPr>
          <w:snapToGrid w:val="0"/>
        </w:rPr>
      </w:pPr>
      <w:r>
        <w:rPr>
          <w:snapToGrid w:val="0"/>
        </w:rPr>
        <w:t xml:space="preserve">Okamžik ukončení jednání nebo způsob jeho ukončení zadavatel oznámí účastníkům zadávacího řízení a zadavatel následně vyzve účastníky zadávacího řízení k podání nabídek. </w:t>
      </w:r>
    </w:p>
    <w:p w14:paraId="30FEFCE5" w14:textId="77777777" w:rsidR="00A87831" w:rsidRDefault="00A87831" w:rsidP="00D920B9">
      <w:pPr>
        <w:pStyle w:val="Nadpis1"/>
      </w:pPr>
      <w:bookmarkStart w:id="41" w:name="_Toc518993375"/>
      <w:r>
        <w:lastRenderedPageBreak/>
        <w:t>Podání nabídek</w:t>
      </w:r>
      <w:bookmarkEnd w:id="41"/>
    </w:p>
    <w:p w14:paraId="4138A606" w14:textId="77777777" w:rsidR="00A87831" w:rsidRDefault="00A87831" w:rsidP="008B2261">
      <w:pPr>
        <w:pStyle w:val="Nadpis2"/>
      </w:pPr>
      <w:r>
        <w:t>Podání nabídky</w:t>
      </w:r>
    </w:p>
    <w:p w14:paraId="3545FCF0" w14:textId="77777777" w:rsidR="00A87831" w:rsidRDefault="00A87831" w:rsidP="00A87831">
      <w:pPr>
        <w:pStyle w:val="Styl1"/>
        <w:spacing w:after="120"/>
        <w:rPr>
          <w:snapToGrid w:val="0"/>
        </w:rPr>
      </w:pPr>
      <w:r>
        <w:rPr>
          <w:snapToGrid w:val="0"/>
        </w:rPr>
        <w:t>Nabídku může podat pouze účastník zadávacího řízení, který byl vyz</w:t>
      </w:r>
      <w:r w:rsidR="00125B2B">
        <w:rPr>
          <w:snapToGrid w:val="0"/>
        </w:rPr>
        <w:t>v</w:t>
      </w:r>
      <w:r>
        <w:rPr>
          <w:snapToGrid w:val="0"/>
        </w:rPr>
        <w:t xml:space="preserve">án k podání nabídky. </w:t>
      </w:r>
    </w:p>
    <w:p w14:paraId="590544F9" w14:textId="77777777" w:rsidR="00A87831" w:rsidRDefault="00A87831" w:rsidP="00A87831">
      <w:pPr>
        <w:pStyle w:val="Styl1"/>
        <w:spacing w:after="120"/>
        <w:rPr>
          <w:snapToGrid w:val="0"/>
        </w:rPr>
      </w:pPr>
      <w:r>
        <w:rPr>
          <w:snapToGrid w:val="0"/>
        </w:rPr>
        <w:t>Vyzvaní účastníci zadávacího řízení nemohou podat společnou nabídku.</w:t>
      </w:r>
    </w:p>
    <w:p w14:paraId="3A33F0BB" w14:textId="77777777" w:rsidR="00A87831" w:rsidRPr="00AE0EAE" w:rsidRDefault="00A87831" w:rsidP="008B2261">
      <w:pPr>
        <w:pStyle w:val="Nadpis2"/>
      </w:pPr>
      <w:r>
        <w:t>Podmínky pro podání nabídek</w:t>
      </w:r>
    </w:p>
    <w:p w14:paraId="75A6FB77" w14:textId="77777777" w:rsidR="00A87831" w:rsidRDefault="00813E21" w:rsidP="00A87831">
      <w:pPr>
        <w:autoSpaceDE w:val="0"/>
        <w:autoSpaceDN w:val="0"/>
        <w:adjustRightInd w:val="0"/>
        <w:spacing w:after="120"/>
        <w:rPr>
          <w:rFonts w:cs="TimesNewRomanPSMT"/>
          <w:color w:val="000000"/>
          <w:szCs w:val="18"/>
        </w:rPr>
      </w:pPr>
      <w:r>
        <w:rPr>
          <w:rFonts w:cs="TimesNewRomanPSMT"/>
          <w:color w:val="000000"/>
          <w:szCs w:val="18"/>
        </w:rPr>
        <w:t>N</w:t>
      </w:r>
      <w:r w:rsidR="00A87831">
        <w:rPr>
          <w:rFonts w:cs="TimesNewRomanPSMT"/>
          <w:color w:val="000000"/>
          <w:szCs w:val="18"/>
        </w:rPr>
        <w:t xml:space="preserve">abídky </w:t>
      </w:r>
      <w:r w:rsidR="00A87831" w:rsidRPr="0062526E">
        <w:rPr>
          <w:rFonts w:cs="TimesNewRomanPSMT"/>
          <w:color w:val="000000"/>
          <w:szCs w:val="18"/>
        </w:rPr>
        <w:t xml:space="preserve">lze podat </w:t>
      </w:r>
      <w:r w:rsidR="00A87831">
        <w:rPr>
          <w:rFonts w:cs="TimesNewRomanPSMT"/>
          <w:color w:val="000000"/>
          <w:szCs w:val="18"/>
        </w:rPr>
        <w:t xml:space="preserve">pouze </w:t>
      </w:r>
      <w:r w:rsidR="00A87831" w:rsidRPr="0062526E">
        <w:rPr>
          <w:rFonts w:cs="TimesNewRomanPSMT"/>
          <w:color w:val="000000"/>
          <w:szCs w:val="18"/>
        </w:rPr>
        <w:t>v elektronické podobě</w:t>
      </w:r>
      <w:r w:rsidR="00A87831">
        <w:rPr>
          <w:rFonts w:cs="TimesNewRomanPSMT"/>
          <w:color w:val="000000"/>
          <w:szCs w:val="18"/>
        </w:rPr>
        <w:t>, a to</w:t>
      </w:r>
      <w:r w:rsidR="00A87831" w:rsidRPr="0062526E">
        <w:rPr>
          <w:rFonts w:cs="TimesNewRomanPSMT"/>
          <w:color w:val="000000"/>
          <w:szCs w:val="18"/>
        </w:rPr>
        <w:t xml:space="preserve"> prostředni</w:t>
      </w:r>
      <w:r w:rsidR="00D920B9">
        <w:rPr>
          <w:rFonts w:cs="TimesNewRomanPSMT"/>
          <w:color w:val="000000"/>
          <w:szCs w:val="18"/>
        </w:rPr>
        <w:t>ctvím elektronického nástroje E</w:t>
      </w:r>
      <w:r w:rsidR="00D920B9">
        <w:rPr>
          <w:rFonts w:cs="TimesNewRomanPSMT"/>
          <w:color w:val="000000"/>
          <w:szCs w:val="18"/>
        </w:rPr>
        <w:noBreakHyphen/>
      </w:r>
      <w:r w:rsidR="00A87831" w:rsidRPr="0062526E">
        <w:rPr>
          <w:rFonts w:cs="TimesNewRomanPSMT"/>
          <w:color w:val="000000"/>
          <w:szCs w:val="18"/>
        </w:rPr>
        <w:t>ZAK</w:t>
      </w:r>
      <w:r w:rsidR="00A87831">
        <w:rPr>
          <w:rFonts w:cs="TimesNewRomanPSMT"/>
          <w:color w:val="000000"/>
          <w:szCs w:val="18"/>
        </w:rPr>
        <w:t xml:space="preserve">. </w:t>
      </w:r>
    </w:p>
    <w:p w14:paraId="2209F3A7" w14:textId="77777777" w:rsidR="00A87831" w:rsidRPr="0062526E" w:rsidRDefault="00813E21" w:rsidP="00A87831">
      <w:pPr>
        <w:autoSpaceDE w:val="0"/>
        <w:autoSpaceDN w:val="0"/>
        <w:adjustRightInd w:val="0"/>
        <w:spacing w:after="120"/>
        <w:rPr>
          <w:rFonts w:cs="TimesNewRomanPSMT"/>
          <w:color w:val="000000"/>
          <w:szCs w:val="18"/>
        </w:rPr>
      </w:pPr>
      <w:r>
        <w:rPr>
          <w:rFonts w:cs="TimesNewRomanPSMT"/>
          <w:color w:val="000000"/>
          <w:szCs w:val="18"/>
        </w:rPr>
        <w:t>N</w:t>
      </w:r>
      <w:r w:rsidR="00A87831">
        <w:rPr>
          <w:rFonts w:cs="TimesNewRomanPSMT"/>
          <w:color w:val="000000"/>
          <w:szCs w:val="18"/>
        </w:rPr>
        <w:t xml:space="preserve">abídka </w:t>
      </w:r>
      <w:r w:rsidR="00A87831" w:rsidRPr="0062526E">
        <w:rPr>
          <w:rFonts w:cs="TimesNewRomanPSMT"/>
          <w:color w:val="000000"/>
          <w:szCs w:val="18"/>
        </w:rPr>
        <w:t>podaná v elektronické podobě m</w:t>
      </w:r>
      <w:r w:rsidR="00CA5AFD">
        <w:rPr>
          <w:rFonts w:cs="TimesNewRomanPSMT"/>
          <w:color w:val="000000"/>
          <w:szCs w:val="18"/>
        </w:rPr>
        <w:t>ůže</w:t>
      </w:r>
      <w:r w:rsidR="00A87831" w:rsidRPr="0062526E">
        <w:rPr>
          <w:rFonts w:cs="TimesNewRomanPSMT"/>
          <w:color w:val="000000"/>
          <w:szCs w:val="18"/>
        </w:rPr>
        <w:t xml:space="preserve"> být opatřena zaručeným elektronickým</w:t>
      </w:r>
      <w:r w:rsidR="00A87831">
        <w:rPr>
          <w:rFonts w:cs="TimesNewRomanPSMT"/>
          <w:color w:val="000000"/>
          <w:szCs w:val="18"/>
        </w:rPr>
        <w:t xml:space="preserve"> </w:t>
      </w:r>
      <w:r w:rsidR="00A87831" w:rsidRPr="0062526E">
        <w:rPr>
          <w:rFonts w:cs="TimesNewRomanPSMT"/>
          <w:color w:val="000000"/>
          <w:szCs w:val="18"/>
        </w:rPr>
        <w:t>podpisem založeným na kvalifikovaném certifikátu vystaveným akreditovaným</w:t>
      </w:r>
      <w:r w:rsidR="00A87831">
        <w:rPr>
          <w:rFonts w:cs="TimesNewRomanPSMT"/>
          <w:color w:val="000000"/>
          <w:szCs w:val="18"/>
        </w:rPr>
        <w:t xml:space="preserve"> </w:t>
      </w:r>
      <w:r w:rsidR="00A87831" w:rsidRPr="0062526E">
        <w:rPr>
          <w:rFonts w:cs="TimesNewRomanPSMT"/>
          <w:color w:val="000000"/>
          <w:szCs w:val="18"/>
        </w:rPr>
        <w:t>poskytovatelem certifikačních služeb, tj. První certifikační autorita, a.s., nebo Česká pošta,</w:t>
      </w:r>
      <w:r w:rsidR="00A87831">
        <w:rPr>
          <w:rFonts w:cs="TimesNewRomanPSMT"/>
          <w:color w:val="000000"/>
          <w:szCs w:val="18"/>
        </w:rPr>
        <w:t xml:space="preserve"> </w:t>
      </w:r>
      <w:proofErr w:type="spellStart"/>
      <w:r w:rsidR="00A87831" w:rsidRPr="0062526E">
        <w:rPr>
          <w:rFonts w:cs="TimesNewRomanPSMT"/>
          <w:color w:val="000000"/>
          <w:szCs w:val="18"/>
        </w:rPr>
        <w:t>s.p</w:t>
      </w:r>
      <w:proofErr w:type="spellEnd"/>
      <w:r w:rsidR="00A87831" w:rsidRPr="0062526E">
        <w:rPr>
          <w:rFonts w:cs="TimesNewRomanPSMT"/>
          <w:color w:val="000000"/>
          <w:szCs w:val="18"/>
        </w:rPr>
        <w:t xml:space="preserve">., nebo Identity a.s. a podepsána osobou oprávněnou jednat jménem či za </w:t>
      </w:r>
      <w:r w:rsidR="00A87831">
        <w:rPr>
          <w:rFonts w:cs="TimesNewRomanPSMT"/>
          <w:color w:val="000000"/>
          <w:szCs w:val="18"/>
        </w:rPr>
        <w:t>účastníka zadávacího řízení</w:t>
      </w:r>
      <w:r w:rsidR="00A87831" w:rsidRPr="0062526E">
        <w:rPr>
          <w:rFonts w:cs="TimesNewRomanPSMT"/>
          <w:color w:val="000000"/>
          <w:szCs w:val="18"/>
        </w:rPr>
        <w:t>.</w:t>
      </w:r>
      <w:r w:rsidR="00A87831">
        <w:rPr>
          <w:rFonts w:cs="TimesNewRomanPSMT"/>
          <w:color w:val="000000"/>
          <w:szCs w:val="18"/>
        </w:rPr>
        <w:t xml:space="preserve"> </w:t>
      </w:r>
      <w:r w:rsidR="00A87831" w:rsidRPr="0062526E">
        <w:rPr>
          <w:rFonts w:cs="TimesNewRomanPSMT"/>
          <w:color w:val="000000"/>
          <w:szCs w:val="18"/>
        </w:rPr>
        <w:t>Dle vyjádření zákaznické podpory elektronický nástroj E-ZAK podporuje také ty zaručené</w:t>
      </w:r>
      <w:r w:rsidR="00A87831">
        <w:rPr>
          <w:rFonts w:cs="TimesNewRomanPSMT"/>
          <w:color w:val="000000"/>
          <w:szCs w:val="18"/>
        </w:rPr>
        <w:t xml:space="preserve"> </w:t>
      </w:r>
      <w:r w:rsidR="00A87831" w:rsidRPr="0062526E">
        <w:rPr>
          <w:rFonts w:cs="TimesNewRomanPSMT"/>
          <w:color w:val="000000"/>
          <w:szCs w:val="18"/>
        </w:rPr>
        <w:t>elektronické podpisy z jiných států EHP, jejichž seznam je uveden na internetové adrese</w:t>
      </w:r>
      <w:r w:rsidR="00A87831">
        <w:rPr>
          <w:rFonts w:cs="TimesNewRomanPSMT"/>
          <w:color w:val="000000"/>
          <w:szCs w:val="18"/>
        </w:rPr>
        <w:t xml:space="preserve"> </w:t>
      </w:r>
      <w:hyperlink r:id="rId14" w:history="1">
        <w:r w:rsidR="00A87831" w:rsidRPr="00793D52">
          <w:rPr>
            <w:rStyle w:val="Hypertextovodkaz"/>
            <w:rFonts w:cs="TimesNewRomanPSMT"/>
            <w:szCs w:val="18"/>
          </w:rPr>
          <w:t>http://tlbrowser.tsl.website/tools/index.jsp</w:t>
        </w:r>
      </w:hyperlink>
      <w:r w:rsidR="00A87831">
        <w:rPr>
          <w:rFonts w:cs="TimesNewRomanPSMT"/>
          <w:color w:val="000000"/>
          <w:szCs w:val="18"/>
        </w:rPr>
        <w:t xml:space="preserve">. </w:t>
      </w:r>
    </w:p>
    <w:p w14:paraId="72D5050A" w14:textId="77777777" w:rsidR="00A87831" w:rsidRPr="0062526E" w:rsidRDefault="00A87831" w:rsidP="00A87831">
      <w:pPr>
        <w:autoSpaceDE w:val="0"/>
        <w:autoSpaceDN w:val="0"/>
        <w:adjustRightInd w:val="0"/>
        <w:spacing w:after="120"/>
        <w:rPr>
          <w:rFonts w:cs="TimesNewRomanPSMT"/>
          <w:color w:val="000000"/>
          <w:szCs w:val="18"/>
        </w:rPr>
      </w:pPr>
      <w:r w:rsidRPr="0062526E">
        <w:rPr>
          <w:rFonts w:cs="TimesNewRomanPSMT"/>
          <w:color w:val="000000"/>
          <w:szCs w:val="18"/>
        </w:rPr>
        <w:t>Podrobné instrukce elektronického nástroje se nacházejí v „uživatelské příručce“</w:t>
      </w:r>
      <w:r>
        <w:rPr>
          <w:rFonts w:cs="TimesNewRomanPSMT"/>
          <w:color w:val="000000"/>
          <w:szCs w:val="18"/>
        </w:rPr>
        <w:t xml:space="preserve"> </w:t>
      </w:r>
      <w:r w:rsidRPr="0062526E">
        <w:rPr>
          <w:rFonts w:cs="TimesNewRomanPSMT"/>
          <w:color w:val="000000"/>
          <w:szCs w:val="18"/>
        </w:rPr>
        <w:t xml:space="preserve">na internetové adrese </w:t>
      </w:r>
      <w:r w:rsidRPr="0062526E">
        <w:rPr>
          <w:rFonts w:cs="TimesNewRomanPSMT"/>
          <w:color w:val="0000FF"/>
          <w:szCs w:val="18"/>
        </w:rPr>
        <w:t>https://mfcr.ezak.cz/test_index.html</w:t>
      </w:r>
      <w:r w:rsidRPr="0062526E">
        <w:rPr>
          <w:rFonts w:cs="TimesNewRomanPSMT"/>
          <w:color w:val="000000"/>
          <w:szCs w:val="18"/>
        </w:rPr>
        <w:t>.</w:t>
      </w:r>
    </w:p>
    <w:p w14:paraId="712F3363" w14:textId="77777777" w:rsidR="00A87831" w:rsidRPr="0062526E" w:rsidRDefault="00813E21" w:rsidP="00A87831">
      <w:pPr>
        <w:autoSpaceDE w:val="0"/>
        <w:autoSpaceDN w:val="0"/>
        <w:adjustRightInd w:val="0"/>
        <w:spacing w:after="120"/>
        <w:rPr>
          <w:rFonts w:cs="TimesNewRomanPSMT"/>
          <w:color w:val="000000"/>
          <w:szCs w:val="18"/>
        </w:rPr>
      </w:pPr>
      <w:r>
        <w:rPr>
          <w:rFonts w:cs="TimesNewRomanPSMT"/>
          <w:color w:val="000000"/>
          <w:szCs w:val="18"/>
        </w:rPr>
        <w:t>N</w:t>
      </w:r>
      <w:r w:rsidR="00A87831">
        <w:rPr>
          <w:rFonts w:cs="TimesNewRomanPSMT"/>
          <w:color w:val="000000"/>
          <w:szCs w:val="18"/>
        </w:rPr>
        <w:t>abídka</w:t>
      </w:r>
      <w:r w:rsidR="00A87831" w:rsidRPr="0062526E">
        <w:rPr>
          <w:rFonts w:cs="TimesNewRomanPSMT"/>
          <w:color w:val="000000"/>
          <w:szCs w:val="18"/>
        </w:rPr>
        <w:t xml:space="preserve"> bude </w:t>
      </w:r>
      <w:r w:rsidR="00A87831">
        <w:rPr>
          <w:rFonts w:cs="TimesNewRomanPSMT"/>
          <w:color w:val="000000"/>
          <w:szCs w:val="18"/>
        </w:rPr>
        <w:t xml:space="preserve">účastníkem zadávacího řízení </w:t>
      </w:r>
      <w:r w:rsidR="00A87831" w:rsidRPr="0062526E">
        <w:rPr>
          <w:rFonts w:cs="TimesNewRomanPSMT"/>
          <w:color w:val="000000"/>
          <w:szCs w:val="18"/>
        </w:rPr>
        <w:t>vložena v elektr</w:t>
      </w:r>
      <w:r>
        <w:rPr>
          <w:rFonts w:cs="TimesNewRomanPSMT"/>
          <w:color w:val="000000"/>
          <w:szCs w:val="18"/>
        </w:rPr>
        <w:t>onické podobě do elektronické</w:t>
      </w:r>
      <w:r w:rsidR="00A87831">
        <w:rPr>
          <w:rFonts w:cs="TimesNewRomanPSMT"/>
          <w:color w:val="000000"/>
          <w:szCs w:val="18"/>
        </w:rPr>
        <w:t xml:space="preserve"> nabídky vytvořené</w:t>
      </w:r>
      <w:r w:rsidR="00A87831" w:rsidRPr="0062526E">
        <w:rPr>
          <w:rFonts w:cs="TimesNewRomanPSMT"/>
          <w:color w:val="000000"/>
          <w:szCs w:val="18"/>
        </w:rPr>
        <w:t xml:space="preserve"> v elektronickém nástroji E-ZAK, který zaručuje splnění všech podmínek</w:t>
      </w:r>
      <w:r w:rsidR="00A87831">
        <w:rPr>
          <w:rFonts w:cs="TimesNewRomanPSMT"/>
          <w:color w:val="000000"/>
          <w:szCs w:val="18"/>
        </w:rPr>
        <w:t xml:space="preserve"> </w:t>
      </w:r>
      <w:r w:rsidR="00A87831" w:rsidRPr="0062526E">
        <w:rPr>
          <w:rFonts w:cs="TimesNewRomanPSMT"/>
          <w:color w:val="000000"/>
          <w:szCs w:val="18"/>
        </w:rPr>
        <w:t>bezpečnosti a</w:t>
      </w:r>
      <w:r w:rsidR="00D920B9">
        <w:rPr>
          <w:rFonts w:cs="TimesNewRomanPSMT"/>
          <w:color w:val="000000"/>
          <w:szCs w:val="18"/>
        </w:rPr>
        <w:t> </w:t>
      </w:r>
      <w:r w:rsidR="00A87831" w:rsidRPr="0062526E">
        <w:rPr>
          <w:rFonts w:cs="TimesNewRomanPSMT"/>
          <w:color w:val="000000"/>
          <w:szCs w:val="18"/>
        </w:rPr>
        <w:t xml:space="preserve">důvěrnosti vkládaných dat, vč. </w:t>
      </w:r>
      <w:r w:rsidR="00A87831">
        <w:rPr>
          <w:rFonts w:cs="TimesNewRomanPSMT"/>
          <w:color w:val="000000"/>
          <w:szCs w:val="18"/>
        </w:rPr>
        <w:t>absolutní nepřístupnosti nabídek</w:t>
      </w:r>
      <w:r w:rsidR="00A87831" w:rsidRPr="0062526E">
        <w:rPr>
          <w:rFonts w:cs="TimesNewRomanPSMT"/>
          <w:color w:val="000000"/>
          <w:szCs w:val="18"/>
        </w:rPr>
        <w:t xml:space="preserve"> na straně</w:t>
      </w:r>
      <w:r w:rsidR="00A87831">
        <w:rPr>
          <w:rFonts w:cs="TimesNewRomanPSMT"/>
          <w:color w:val="000000"/>
          <w:szCs w:val="18"/>
        </w:rPr>
        <w:t xml:space="preserve"> z</w:t>
      </w:r>
      <w:r w:rsidR="00A87831" w:rsidRPr="0062526E">
        <w:rPr>
          <w:rFonts w:cs="TimesNewRomanPSMT"/>
          <w:color w:val="000000"/>
          <w:szCs w:val="18"/>
        </w:rPr>
        <w:t>adavatele před</w:t>
      </w:r>
      <w:r w:rsidR="00D920B9">
        <w:rPr>
          <w:rFonts w:cs="TimesNewRomanPSMT"/>
          <w:color w:val="000000"/>
          <w:szCs w:val="18"/>
        </w:rPr>
        <w:t> </w:t>
      </w:r>
      <w:r w:rsidR="00A87831" w:rsidRPr="0062526E">
        <w:rPr>
          <w:rFonts w:cs="TimesNewRomanPSMT"/>
          <w:color w:val="000000"/>
          <w:szCs w:val="18"/>
        </w:rPr>
        <w:t>uplynutím stanovené lhůty pro jejich protokolární zpřístupnění.</w:t>
      </w:r>
    </w:p>
    <w:p w14:paraId="3AD34664" w14:textId="77777777" w:rsidR="00A87831" w:rsidRPr="0062526E" w:rsidRDefault="00A87831" w:rsidP="00A87831">
      <w:pPr>
        <w:autoSpaceDE w:val="0"/>
        <w:autoSpaceDN w:val="0"/>
        <w:adjustRightInd w:val="0"/>
        <w:spacing w:after="120"/>
        <w:rPr>
          <w:rFonts w:cs="TimesNewRomanPSMT"/>
          <w:color w:val="000000"/>
          <w:szCs w:val="18"/>
        </w:rPr>
      </w:pPr>
      <w:r w:rsidRPr="0062526E">
        <w:rPr>
          <w:rFonts w:cs="TimesNewRomanPSMT"/>
          <w:color w:val="000000"/>
          <w:szCs w:val="18"/>
        </w:rPr>
        <w:t>Systémové po</w:t>
      </w:r>
      <w:r>
        <w:rPr>
          <w:rFonts w:cs="TimesNewRomanPSMT"/>
          <w:color w:val="000000"/>
          <w:szCs w:val="18"/>
        </w:rPr>
        <w:t xml:space="preserve">žadavky na PC pro podání </w:t>
      </w:r>
      <w:r w:rsidRPr="0062526E">
        <w:rPr>
          <w:rFonts w:cs="TimesNewRomanPSMT"/>
          <w:color w:val="000000"/>
          <w:szCs w:val="18"/>
        </w:rPr>
        <w:t>a elekt</w:t>
      </w:r>
      <w:r>
        <w:rPr>
          <w:rFonts w:cs="TimesNewRomanPSMT"/>
          <w:color w:val="000000"/>
          <w:szCs w:val="18"/>
        </w:rPr>
        <w:t xml:space="preserve">ronický podpis v aplikaci E-ZAK </w:t>
      </w:r>
      <w:r w:rsidRPr="0062526E">
        <w:rPr>
          <w:rFonts w:cs="TimesNewRomanPSMT"/>
          <w:color w:val="000000"/>
          <w:szCs w:val="18"/>
        </w:rPr>
        <w:t>jsou k dispozici na</w:t>
      </w:r>
      <w:r w:rsidR="00D920B9">
        <w:rPr>
          <w:rFonts w:cs="TimesNewRomanPSMT"/>
          <w:color w:val="000000"/>
          <w:szCs w:val="18"/>
        </w:rPr>
        <w:t> </w:t>
      </w:r>
      <w:r w:rsidRPr="0062526E">
        <w:rPr>
          <w:rFonts w:cs="TimesNewRomanPSMT"/>
          <w:color w:val="000000"/>
          <w:szCs w:val="18"/>
        </w:rPr>
        <w:t xml:space="preserve">internetové adrese </w:t>
      </w:r>
      <w:r w:rsidRPr="0062526E">
        <w:rPr>
          <w:rFonts w:cs="TimesNewRomanPSMT"/>
          <w:color w:val="0000FF"/>
          <w:szCs w:val="18"/>
        </w:rPr>
        <w:t>http://www.ezak.cz/faq/pozadavky-na-system</w:t>
      </w:r>
      <w:r w:rsidRPr="0062526E">
        <w:rPr>
          <w:rFonts w:cs="TimesNewRomanPSMT"/>
          <w:color w:val="000000"/>
          <w:szCs w:val="18"/>
        </w:rPr>
        <w:t>.</w:t>
      </w:r>
    </w:p>
    <w:p w14:paraId="564033AF" w14:textId="77777777" w:rsidR="00A87831" w:rsidRDefault="00A87831" w:rsidP="00A87831">
      <w:pPr>
        <w:spacing w:after="120"/>
      </w:pPr>
      <w:r w:rsidRPr="001B71C7">
        <w:t>Adresa p</w:t>
      </w:r>
      <w:r>
        <w:t>ro podání elektronických nabídek</w:t>
      </w:r>
      <w:r w:rsidRPr="001B71C7">
        <w:t xml:space="preserve"> je </w:t>
      </w:r>
      <w:hyperlink r:id="rId15" w:history="1">
        <w:r w:rsidRPr="001B71C7">
          <w:rPr>
            <w:rStyle w:val="Hypertextovodkaz"/>
          </w:rPr>
          <w:t>https://mfcr.ezak.cz/profile_display_58.html</w:t>
        </w:r>
      </w:hyperlink>
      <w:r w:rsidRPr="001B71C7">
        <w:t xml:space="preserve">, prostřednictvím </w:t>
      </w:r>
      <w:r>
        <w:t xml:space="preserve">odkazu v sekci </w:t>
      </w:r>
      <w:r w:rsidRPr="001B71C7">
        <w:t>této veřejné zakázky.</w:t>
      </w:r>
    </w:p>
    <w:p w14:paraId="780B93BE" w14:textId="77777777" w:rsidR="00A87831" w:rsidRDefault="00A87831" w:rsidP="008B2261">
      <w:pPr>
        <w:pStyle w:val="Nadpis2"/>
      </w:pPr>
      <w:r>
        <w:t>Ostatní náležitosti nabídky</w:t>
      </w:r>
    </w:p>
    <w:p w14:paraId="6F2FD1B0" w14:textId="77777777" w:rsidR="00A87831" w:rsidRDefault="00813E21" w:rsidP="00A87831">
      <w:pPr>
        <w:pStyle w:val="Styl5"/>
        <w:spacing w:before="120" w:after="120"/>
      </w:pPr>
      <w:r>
        <w:t>N</w:t>
      </w:r>
      <w:r w:rsidR="00A87831">
        <w:t>abídka bude podána v českém jazyce. Zadavatel současně výslovně připouští použití rovněž anglického jazyka v částech nabídky, kde bude účastník zadávacího řízení používat odborné termíny a názvosloví týkající se technické specifikace a popisu nabízeného předmětu plnění.</w:t>
      </w:r>
    </w:p>
    <w:p w14:paraId="188C3BE9" w14:textId="77777777" w:rsidR="00A87831" w:rsidRPr="00C22105" w:rsidRDefault="00A87831" w:rsidP="008B2261">
      <w:pPr>
        <w:keepNext/>
        <w:keepLines/>
        <w:rPr>
          <w:rFonts w:cs="Calibri"/>
          <w:szCs w:val="18"/>
        </w:rPr>
      </w:pPr>
      <w:r>
        <w:rPr>
          <w:rFonts w:cs="Calibri"/>
          <w:szCs w:val="18"/>
        </w:rPr>
        <w:t>Zadavatel doporučuje, aby nabídka</w:t>
      </w:r>
      <w:r w:rsidRPr="00C22105">
        <w:rPr>
          <w:rFonts w:cs="Calibri"/>
          <w:szCs w:val="18"/>
        </w:rPr>
        <w:t xml:space="preserve"> byla předložena v následující struktuře:</w:t>
      </w:r>
    </w:p>
    <w:p w14:paraId="56E30D92" w14:textId="77777777" w:rsidR="00A87831" w:rsidRPr="00737509" w:rsidRDefault="00A87831" w:rsidP="008B2261">
      <w:pPr>
        <w:pStyle w:val="Odstavecseseznamem"/>
        <w:keepNext/>
        <w:keepLines/>
        <w:numPr>
          <w:ilvl w:val="0"/>
          <w:numId w:val="53"/>
        </w:numPr>
        <w:rPr>
          <w:rFonts w:cs="Calibri"/>
          <w:b/>
          <w:i/>
        </w:rPr>
      </w:pPr>
      <w:r w:rsidRPr="0035011D">
        <w:t>vyplněný krycí list nabídky obsahující identifikační údaje účastníka zadávacího řízení, a to obchodní firmu nebo název, sídlo, právní formu, identifikační číslo-bylo-li přiděleno, pokud jde o</w:t>
      </w:r>
      <w:r w:rsidR="00D920B9">
        <w:t> </w:t>
      </w:r>
      <w:r w:rsidRPr="0035011D">
        <w:t>právnickou osobu, a obchodní firmu nebo jméno a příjmení, sídlo, popřípadě místo trvalého pobytu, identifikační číslo, bylo-li přiděleno, pokud jde o fyzickou osobu</w:t>
      </w:r>
      <w:r w:rsidR="00846D71">
        <w:t>;</w:t>
      </w:r>
    </w:p>
    <w:p w14:paraId="5F8C6F28" w14:textId="77777777" w:rsidR="00A87831" w:rsidRPr="00737509" w:rsidRDefault="00A87831" w:rsidP="00737509">
      <w:pPr>
        <w:pStyle w:val="Odstavecseseznamem"/>
        <w:numPr>
          <w:ilvl w:val="0"/>
          <w:numId w:val="53"/>
        </w:numPr>
        <w:rPr>
          <w:rFonts w:cs="Calibri"/>
        </w:rPr>
      </w:pPr>
      <w:r w:rsidRPr="00737509">
        <w:rPr>
          <w:rFonts w:cs="Calibri"/>
        </w:rPr>
        <w:t>obsah nabídky</w:t>
      </w:r>
      <w:r w:rsidR="00846D71" w:rsidRPr="00737509">
        <w:rPr>
          <w:rFonts w:cs="Calibri"/>
        </w:rPr>
        <w:t>;</w:t>
      </w:r>
    </w:p>
    <w:p w14:paraId="2991388F" w14:textId="77777777" w:rsidR="006D041F" w:rsidRPr="006D041F" w:rsidRDefault="006D041F" w:rsidP="00737509">
      <w:pPr>
        <w:pStyle w:val="Odstavecseseznamem"/>
        <w:numPr>
          <w:ilvl w:val="0"/>
          <w:numId w:val="53"/>
        </w:numPr>
      </w:pPr>
      <w:r w:rsidRPr="00031AB9">
        <w:t xml:space="preserve">doklad o poskytnutí jistoty včetně sdělení </w:t>
      </w:r>
      <w:r w:rsidRPr="00737509">
        <w:rPr>
          <w:iCs/>
        </w:rPr>
        <w:t>údajů o provedené platbě zadavateli, jde-li o</w:t>
      </w:r>
      <w:r w:rsidR="00D920B9" w:rsidRPr="00737509">
        <w:rPr>
          <w:iCs/>
        </w:rPr>
        <w:t> </w:t>
      </w:r>
      <w:r w:rsidRPr="00737509">
        <w:rPr>
          <w:iCs/>
        </w:rPr>
        <w:t>peněžní jistotu</w:t>
      </w:r>
      <w:r w:rsidRPr="00031AB9">
        <w:t>,</w:t>
      </w:r>
    </w:p>
    <w:p w14:paraId="4333966C" w14:textId="77777777" w:rsidR="00A87831" w:rsidRPr="00737509" w:rsidRDefault="00A87831" w:rsidP="00737509">
      <w:pPr>
        <w:pStyle w:val="Odstavecseseznamem"/>
        <w:numPr>
          <w:ilvl w:val="0"/>
          <w:numId w:val="53"/>
        </w:numPr>
        <w:rPr>
          <w:rFonts w:cs="Calibri"/>
          <w:b/>
          <w:bCs/>
          <w:i/>
          <w:iCs/>
        </w:rPr>
      </w:pPr>
      <w:r w:rsidRPr="0035011D">
        <w:t xml:space="preserve">smlouva dle čl. </w:t>
      </w:r>
      <w:r w:rsidR="005829D4">
        <w:t>4</w:t>
      </w:r>
      <w:r w:rsidR="005829D4" w:rsidRPr="0035011D">
        <w:t xml:space="preserve"> </w:t>
      </w:r>
      <w:r w:rsidRPr="0035011D">
        <w:t xml:space="preserve">zadávací dokumentace v případě podání </w:t>
      </w:r>
      <w:r>
        <w:t>nabídky</w:t>
      </w:r>
      <w:r w:rsidRPr="0035011D">
        <w:t xml:space="preserve"> sdružením dodavatelů</w:t>
      </w:r>
      <w:r w:rsidR="00846D71">
        <w:t>;</w:t>
      </w:r>
    </w:p>
    <w:p w14:paraId="2D1E8A39" w14:textId="77777777" w:rsidR="00080C8B" w:rsidRPr="00737509" w:rsidRDefault="00A87831" w:rsidP="00737509">
      <w:pPr>
        <w:pStyle w:val="Odstavecseseznamem"/>
        <w:numPr>
          <w:ilvl w:val="0"/>
          <w:numId w:val="53"/>
        </w:numPr>
        <w:rPr>
          <w:rFonts w:cs="Calibri"/>
        </w:rPr>
      </w:pPr>
      <w:r w:rsidRPr="00737509">
        <w:rPr>
          <w:rFonts w:cs="Calibri"/>
        </w:rPr>
        <w:lastRenderedPageBreak/>
        <w:t>jedná-li jménem či za dodavatele zmocněnec na základě plné moci nebo jinak pověřená osoba, platná plná moc</w:t>
      </w:r>
      <w:r w:rsidR="00846D71" w:rsidRPr="00737509">
        <w:rPr>
          <w:rFonts w:cs="Calibri"/>
        </w:rPr>
        <w:t>;</w:t>
      </w:r>
    </w:p>
    <w:p w14:paraId="07A97025" w14:textId="77777777" w:rsidR="00846D71" w:rsidRDefault="00A87831" w:rsidP="00737509">
      <w:pPr>
        <w:pStyle w:val="Odstavecseseznamem"/>
        <w:numPr>
          <w:ilvl w:val="0"/>
          <w:numId w:val="53"/>
        </w:numPr>
      </w:pPr>
      <w:r w:rsidRPr="00846D71">
        <w:t xml:space="preserve">dokument popisující vlastní předmět zakázky zpracovaný v souladu s článkem </w:t>
      </w:r>
      <w:r w:rsidR="005829D4">
        <w:t>7</w:t>
      </w:r>
      <w:r w:rsidR="005829D4" w:rsidRPr="00846D71">
        <w:t xml:space="preserve"> </w:t>
      </w:r>
      <w:r w:rsidRPr="00846D71">
        <w:t>zadávací dokumentace</w:t>
      </w:r>
      <w:r w:rsidR="00B228D8">
        <w:t xml:space="preserve"> (Technický návrh řešení)</w:t>
      </w:r>
      <w:r w:rsidR="00846D71">
        <w:t>;</w:t>
      </w:r>
    </w:p>
    <w:p w14:paraId="0A400134" w14:textId="77777777" w:rsidR="00B228D8" w:rsidRPr="00BB6679" w:rsidRDefault="00B228D8" w:rsidP="00737509">
      <w:pPr>
        <w:pStyle w:val="Odstavecseseznamem"/>
        <w:numPr>
          <w:ilvl w:val="0"/>
          <w:numId w:val="53"/>
        </w:numPr>
      </w:pPr>
      <w:r>
        <w:t>dokument „</w:t>
      </w:r>
      <w:r w:rsidRPr="00737509">
        <w:rPr>
          <w:b/>
        </w:rPr>
        <w:t>Popis postupu (kroků) při realizaci jednotlivých hodnotících scénářů</w:t>
      </w:r>
      <w:r w:rsidR="00432635" w:rsidRPr="00737509">
        <w:rPr>
          <w:b/>
        </w:rPr>
        <w:t xml:space="preserve"> </w:t>
      </w:r>
      <w:r w:rsidR="00B75922" w:rsidRPr="00737509">
        <w:rPr>
          <w:b/>
        </w:rPr>
        <w:t xml:space="preserve">stanovených </w:t>
      </w:r>
      <w:r w:rsidR="00432635" w:rsidRPr="00737509">
        <w:rPr>
          <w:b/>
        </w:rPr>
        <w:t xml:space="preserve">pro </w:t>
      </w:r>
      <w:proofErr w:type="spellStart"/>
      <w:r w:rsidR="00432635" w:rsidRPr="00737509">
        <w:rPr>
          <w:b/>
        </w:rPr>
        <w:t>Subkritérium</w:t>
      </w:r>
      <w:proofErr w:type="spellEnd"/>
      <w:r w:rsidR="00432635" w:rsidRPr="00737509">
        <w:rPr>
          <w:b/>
        </w:rPr>
        <w:t xml:space="preserve"> B1</w:t>
      </w:r>
      <w:r w:rsidRPr="0035496E">
        <w:t>“</w:t>
      </w:r>
      <w:r>
        <w:t xml:space="preserve"> zpracovaný v souladu s článkem </w:t>
      </w:r>
      <w:r w:rsidR="005829D4">
        <w:t>14</w:t>
      </w:r>
      <w:r>
        <w:t xml:space="preserve">.4.1.1 této zadávací dokumentace; </w:t>
      </w:r>
    </w:p>
    <w:p w14:paraId="547ADF7D" w14:textId="77777777" w:rsidR="00BB6679" w:rsidRPr="00BB6679" w:rsidRDefault="00BB6679" w:rsidP="00737509">
      <w:pPr>
        <w:pStyle w:val="Odstavecseseznamem"/>
        <w:numPr>
          <w:ilvl w:val="0"/>
          <w:numId w:val="53"/>
        </w:numPr>
      </w:pPr>
      <w:r w:rsidRPr="00BB6679">
        <w:t>dokument „</w:t>
      </w:r>
      <w:r w:rsidRPr="00737509">
        <w:rPr>
          <w:b/>
        </w:rPr>
        <w:t>Metodický postup k vygenerování povinných uzávěrkových sestav a</w:t>
      </w:r>
      <w:r w:rsidR="00DE798B">
        <w:rPr>
          <w:b/>
        </w:rPr>
        <w:t> </w:t>
      </w:r>
      <w:r w:rsidRPr="00737509">
        <w:rPr>
          <w:b/>
        </w:rPr>
        <w:t>výpočtu daně a daňového zvýhodnění pro fyzické osoby</w:t>
      </w:r>
      <w:r w:rsidRPr="00E2513B">
        <w:t xml:space="preserve">“ zpracovaný v souladu s článkem </w:t>
      </w:r>
      <w:r w:rsidR="005829D4">
        <w:t>14</w:t>
      </w:r>
      <w:r w:rsidR="00E2513B">
        <w:t>.4.1.2</w:t>
      </w:r>
      <w:r w:rsidRPr="00E2513B">
        <w:t xml:space="preserve"> této zadávací dokumentace;</w:t>
      </w:r>
    </w:p>
    <w:p w14:paraId="08DC8FB6" w14:textId="77777777" w:rsidR="00080C8B" w:rsidRPr="00507716" w:rsidRDefault="00080C8B" w:rsidP="00737509">
      <w:pPr>
        <w:pStyle w:val="Odstavecseseznamem"/>
        <w:numPr>
          <w:ilvl w:val="0"/>
          <w:numId w:val="53"/>
        </w:numPr>
      </w:pPr>
      <w:r w:rsidRPr="00846D71">
        <w:t>přístupové informace pro vzdálený přístup zadavatele do Prototypu v prostředí dodavatele, a to minimálně uvedením URL adresy a přístupových údajů (jména a hesla)</w:t>
      </w:r>
      <w:r w:rsidR="00B75922">
        <w:t xml:space="preserve"> pro 10 současných přístupů a dále image Prototypu instalovaného v prostředí </w:t>
      </w:r>
      <w:r w:rsidR="00095405">
        <w:t>dodavatele a</w:t>
      </w:r>
      <w:r w:rsidR="00DE798B">
        <w:t> </w:t>
      </w:r>
      <w:r w:rsidR="00B75922">
        <w:t xml:space="preserve">identifikační </w:t>
      </w:r>
      <w:proofErr w:type="spellStart"/>
      <w:r w:rsidR="00B75922">
        <w:t>hash</w:t>
      </w:r>
      <w:proofErr w:type="spellEnd"/>
      <w:r w:rsidR="00B75922">
        <w:t xml:space="preserve"> </w:t>
      </w:r>
      <w:proofErr w:type="spellStart"/>
      <w:r w:rsidR="00B75922">
        <w:t>code</w:t>
      </w:r>
      <w:proofErr w:type="spellEnd"/>
      <w:r w:rsidR="00B75922">
        <w:t xml:space="preserve"> pro tuto instalaci</w:t>
      </w:r>
      <w:r w:rsidRPr="00846D71">
        <w:t>;</w:t>
      </w:r>
    </w:p>
    <w:p w14:paraId="1081EFAB" w14:textId="77777777" w:rsidR="00A87831" w:rsidRPr="0035011D" w:rsidRDefault="00A87831" w:rsidP="00737509">
      <w:pPr>
        <w:pStyle w:val="Odstavecseseznamem"/>
        <w:numPr>
          <w:ilvl w:val="0"/>
          <w:numId w:val="53"/>
        </w:numPr>
      </w:pPr>
      <w:r w:rsidRPr="0035011D">
        <w:t xml:space="preserve">identifikace poddodavatelů (čl. </w:t>
      </w:r>
      <w:r w:rsidR="005829D4">
        <w:t>6</w:t>
      </w:r>
      <w:r w:rsidR="005829D4" w:rsidRPr="0035011D">
        <w:t xml:space="preserve"> </w:t>
      </w:r>
      <w:r w:rsidRPr="0035011D">
        <w:t>a příloha č. 5 zadávací dokumentace);</w:t>
      </w:r>
    </w:p>
    <w:p w14:paraId="63D42F96" w14:textId="77777777" w:rsidR="00A87831" w:rsidRPr="0035011D" w:rsidRDefault="00A87831" w:rsidP="00737509">
      <w:pPr>
        <w:pStyle w:val="Odstavecseseznamem"/>
        <w:numPr>
          <w:ilvl w:val="0"/>
          <w:numId w:val="53"/>
        </w:numPr>
      </w:pPr>
      <w:r w:rsidRPr="0035011D">
        <w:t>zpracování nabídkové ceny v souladu s požadavky zadavatele uvedenými v zadávacích p</w:t>
      </w:r>
      <w:r>
        <w:t xml:space="preserve">odmínkách veřejné zakázky (čl. </w:t>
      </w:r>
      <w:r w:rsidR="005829D4">
        <w:t>5</w:t>
      </w:r>
      <w:r w:rsidR="005829D4" w:rsidRPr="0035011D">
        <w:t xml:space="preserve"> </w:t>
      </w:r>
      <w:r w:rsidRPr="0035011D">
        <w:t>a příloha č. 4 této zadávací dokumentace);</w:t>
      </w:r>
    </w:p>
    <w:p w14:paraId="5E327DBC" w14:textId="77777777" w:rsidR="00A87831" w:rsidRPr="0035011D" w:rsidRDefault="00A87831" w:rsidP="00737509">
      <w:pPr>
        <w:pStyle w:val="Odstavecseseznamem"/>
        <w:numPr>
          <w:ilvl w:val="0"/>
          <w:numId w:val="53"/>
        </w:numPr>
      </w:pPr>
      <w:r w:rsidRPr="0035011D">
        <w:t xml:space="preserve">návrh smlouvy (čl. </w:t>
      </w:r>
      <w:r w:rsidR="005829D4">
        <w:t>4</w:t>
      </w:r>
      <w:r w:rsidR="005829D4" w:rsidRPr="0035011D">
        <w:t xml:space="preserve"> </w:t>
      </w:r>
      <w:r w:rsidRPr="0035011D">
        <w:t>a příloha č. 3 zadávací dokumentace) vyplněný ve všech částech označených k vyplnění;</w:t>
      </w:r>
    </w:p>
    <w:p w14:paraId="520E72E2" w14:textId="77777777" w:rsidR="00A87831" w:rsidRPr="00737509" w:rsidRDefault="00A87831" w:rsidP="00737509">
      <w:pPr>
        <w:pStyle w:val="Odstavecseseznamem"/>
        <w:numPr>
          <w:ilvl w:val="0"/>
          <w:numId w:val="53"/>
        </w:numPr>
        <w:rPr>
          <w:rFonts w:cs="Calibri"/>
          <w:b/>
          <w:i/>
        </w:rPr>
      </w:pPr>
      <w:r w:rsidRPr="00AB02B5">
        <w:t>veškeré další údaje nezbytné pro posouzení a hodnocení nabídek (pokud nebudou předloženy v rámci dokumentů uvedených shora),</w:t>
      </w:r>
    </w:p>
    <w:p w14:paraId="0F5A1CEC" w14:textId="77777777" w:rsidR="00A87831" w:rsidRPr="00737509" w:rsidRDefault="00A87831" w:rsidP="00737509">
      <w:pPr>
        <w:pStyle w:val="Odstavecseseznamem"/>
        <w:numPr>
          <w:ilvl w:val="0"/>
          <w:numId w:val="53"/>
        </w:numPr>
        <w:rPr>
          <w:rFonts w:cs="Calibri"/>
          <w:b/>
          <w:i/>
        </w:rPr>
      </w:pPr>
      <w:r w:rsidRPr="00737509">
        <w:rPr>
          <w:rFonts w:cs="Calibri"/>
        </w:rPr>
        <w:t>ostatní dokumenty, které bude dodavatel považovat za vhodné.</w:t>
      </w:r>
    </w:p>
    <w:p w14:paraId="0F1454E4" w14:textId="77777777" w:rsidR="00A87831" w:rsidRDefault="00A87831" w:rsidP="008B2261">
      <w:pPr>
        <w:pStyle w:val="Nadpis2"/>
      </w:pPr>
      <w:r>
        <w:t>Lhůta pro podání nabídek</w:t>
      </w:r>
    </w:p>
    <w:p w14:paraId="1A09696D" w14:textId="77777777" w:rsidR="00A87831" w:rsidRDefault="00A87831" w:rsidP="00A87831">
      <w:pPr>
        <w:keepNext/>
        <w:spacing w:after="120"/>
        <w:rPr>
          <w:rFonts w:cs="Palatino Linotype"/>
          <w:szCs w:val="18"/>
        </w:rPr>
      </w:pPr>
      <w:r w:rsidRPr="00EE525E">
        <w:rPr>
          <w:rFonts w:cs="Palatino Linotype"/>
          <w:b/>
          <w:szCs w:val="18"/>
          <w:u w:val="single"/>
        </w:rPr>
        <w:t>Lhůta pro podání nabídek</w:t>
      </w:r>
      <w:r w:rsidRPr="00EE525E">
        <w:rPr>
          <w:rFonts w:cs="Palatino Linotype"/>
          <w:szCs w:val="18"/>
        </w:rPr>
        <w:t xml:space="preserve"> bude stanovena ve výzvě k podání nabídek dle § 61 odst. </w:t>
      </w:r>
      <w:r w:rsidR="00813E21">
        <w:rPr>
          <w:rFonts w:cs="Palatino Linotype"/>
          <w:szCs w:val="18"/>
        </w:rPr>
        <w:t>11</w:t>
      </w:r>
      <w:r w:rsidRPr="00EE525E">
        <w:rPr>
          <w:rFonts w:cs="Palatino Linotype"/>
          <w:szCs w:val="18"/>
        </w:rPr>
        <w:t xml:space="preserve"> ZZVZ</w:t>
      </w:r>
      <w:r>
        <w:rPr>
          <w:rFonts w:cs="Palatino Linotype"/>
          <w:szCs w:val="18"/>
        </w:rPr>
        <w:t>.</w:t>
      </w:r>
      <w:r w:rsidRPr="00EE525E">
        <w:rPr>
          <w:rFonts w:cs="Palatino Linotype"/>
          <w:szCs w:val="18"/>
        </w:rPr>
        <w:t xml:space="preserve"> </w:t>
      </w:r>
    </w:p>
    <w:p w14:paraId="761E2FB8" w14:textId="77777777" w:rsidR="00A87831" w:rsidRDefault="00A87831" w:rsidP="008B2261">
      <w:pPr>
        <w:pStyle w:val="Nadpis2"/>
      </w:pPr>
      <w:r>
        <w:t>Otevírání obálek s nabídkami</w:t>
      </w:r>
    </w:p>
    <w:p w14:paraId="7F199DBA" w14:textId="77777777" w:rsidR="00A87831" w:rsidRDefault="00A87831" w:rsidP="00737509">
      <w:r w:rsidRPr="0035011D">
        <w:t>Otevírání obálek s</w:t>
      </w:r>
      <w:r>
        <w:t> </w:t>
      </w:r>
      <w:r w:rsidRPr="0035011D">
        <w:t xml:space="preserve">nabídkami se </w:t>
      </w:r>
      <w:r>
        <w:t>s ohledem na elektronické podávání nabídek ne</w:t>
      </w:r>
      <w:r w:rsidRPr="0035011D">
        <w:t>bude konat</w:t>
      </w:r>
      <w:r>
        <w:t>.</w:t>
      </w:r>
      <w:r w:rsidRPr="0035011D">
        <w:t xml:space="preserve"> </w:t>
      </w:r>
    </w:p>
    <w:p w14:paraId="14C4DA64" w14:textId="77777777" w:rsidR="0035011D" w:rsidRPr="00D91DD7" w:rsidRDefault="0035011D" w:rsidP="00D920B9">
      <w:pPr>
        <w:pStyle w:val="Nadpis1"/>
      </w:pPr>
      <w:bookmarkStart w:id="42" w:name="_Toc518993376"/>
      <w:r>
        <w:t>Zadávací lhůta</w:t>
      </w:r>
      <w:r w:rsidR="00EA176B">
        <w:t xml:space="preserve"> a požadavek na poskytnutí jistoty</w:t>
      </w:r>
      <w:bookmarkEnd w:id="42"/>
    </w:p>
    <w:bookmarkEnd w:id="40"/>
    <w:p w14:paraId="5EFADE81" w14:textId="77777777" w:rsidR="00EA176B" w:rsidRDefault="00EA176B" w:rsidP="008B2261">
      <w:pPr>
        <w:pStyle w:val="Nadpis2"/>
      </w:pPr>
      <w:r>
        <w:t>Zadávací lhůta</w:t>
      </w:r>
    </w:p>
    <w:p w14:paraId="5936F332" w14:textId="77777777" w:rsidR="00EA176B" w:rsidRPr="00250C88" w:rsidRDefault="00EA176B" w:rsidP="00737509">
      <w:r w:rsidRPr="00250C88">
        <w:t>Doba, po kterou účastníci zadávacího řízení nesmí ze zadávacího řízení odstoupit, činí 300 dnů od</w:t>
      </w:r>
      <w:r w:rsidR="00737509">
        <w:t> </w:t>
      </w:r>
      <w:r w:rsidRPr="00250C88">
        <w:t xml:space="preserve">skončení lhůty pro podání nabídek. </w:t>
      </w:r>
    </w:p>
    <w:p w14:paraId="2C1CBA6E" w14:textId="77777777" w:rsidR="00EA176B" w:rsidRPr="00EA176B" w:rsidRDefault="00EA176B" w:rsidP="008B2261">
      <w:pPr>
        <w:pStyle w:val="Nadpis2"/>
      </w:pPr>
      <w:r w:rsidRPr="00EA176B">
        <w:t>Výše požadované jistoty</w:t>
      </w:r>
    </w:p>
    <w:p w14:paraId="6528CBB3" w14:textId="77777777" w:rsidR="00EA176B" w:rsidRPr="00EA176B" w:rsidRDefault="00EA176B" w:rsidP="00EA176B">
      <w:r w:rsidRPr="00EA176B">
        <w:t xml:space="preserve">Zadavatel v souladu s </w:t>
      </w:r>
      <w:proofErr w:type="spellStart"/>
      <w:r w:rsidRPr="00EA176B">
        <w:t>ust</w:t>
      </w:r>
      <w:proofErr w:type="spellEnd"/>
      <w:r w:rsidRPr="00EA176B">
        <w:t xml:space="preserve">. § 41 ZZVZ požaduje, aby účastníci k zajištění plnění svých povinností vyplývajících z účasti v zadávacím řízení poskytli jistotu ve výši </w:t>
      </w:r>
      <w:r w:rsidR="00EA53FE">
        <w:t>5.000.000</w:t>
      </w:r>
      <w:r w:rsidRPr="00EA176B">
        <w:t xml:space="preserve">,- Kč (slovy: </w:t>
      </w:r>
      <w:r w:rsidR="00EA53FE">
        <w:t xml:space="preserve">pět </w:t>
      </w:r>
      <w:r w:rsidR="00737509">
        <w:t xml:space="preserve">milionů </w:t>
      </w:r>
      <w:r w:rsidR="00737509" w:rsidRPr="00EA176B">
        <w:t>korun</w:t>
      </w:r>
      <w:r w:rsidRPr="00EA176B">
        <w:t xml:space="preserve"> českých).</w:t>
      </w:r>
    </w:p>
    <w:p w14:paraId="691B85A4" w14:textId="77777777" w:rsidR="00EA176B" w:rsidRPr="00EA176B" w:rsidRDefault="00EA176B" w:rsidP="008B2261">
      <w:pPr>
        <w:pStyle w:val="Nadpis2"/>
      </w:pPr>
      <w:r w:rsidRPr="00EA176B">
        <w:t>Forma poskytnutí jistoty</w:t>
      </w:r>
    </w:p>
    <w:p w14:paraId="5FE2C8D5" w14:textId="77777777" w:rsidR="00EA176B" w:rsidRPr="00EA176B" w:rsidRDefault="00EA176B" w:rsidP="00EA176B">
      <w:r w:rsidRPr="00EA176B">
        <w:t xml:space="preserve">Jistota bude poskytnuta formou </w:t>
      </w:r>
    </w:p>
    <w:p w14:paraId="1A3F6E92" w14:textId="77777777" w:rsidR="00EA176B" w:rsidRPr="00EA176B" w:rsidRDefault="00EA176B" w:rsidP="00031AB9">
      <w:pPr>
        <w:numPr>
          <w:ilvl w:val="0"/>
          <w:numId w:val="52"/>
        </w:numPr>
      </w:pPr>
      <w:r w:rsidRPr="00EA176B">
        <w:lastRenderedPageBreak/>
        <w:t xml:space="preserve">formou složení peněžní částky na účet zadavatele, nebo </w:t>
      </w:r>
    </w:p>
    <w:p w14:paraId="0E818CB1" w14:textId="77777777" w:rsidR="00EA176B" w:rsidRPr="00EA176B" w:rsidRDefault="00EA176B" w:rsidP="00031AB9">
      <w:pPr>
        <w:pStyle w:val="Odstavecseseznamem"/>
        <w:numPr>
          <w:ilvl w:val="0"/>
          <w:numId w:val="52"/>
        </w:numPr>
      </w:pPr>
      <w:r w:rsidRPr="00EA176B">
        <w:t xml:space="preserve">neodvolatelné a nepodmíněné bankovní záruky – písemné záruční listiny (ve smyslu </w:t>
      </w:r>
      <w:proofErr w:type="spellStart"/>
      <w:r w:rsidRPr="00EA176B">
        <w:t>ust</w:t>
      </w:r>
      <w:proofErr w:type="spellEnd"/>
      <w:r w:rsidRPr="00EA176B">
        <w:t>. §</w:t>
      </w:r>
      <w:r w:rsidR="00737509">
        <w:t> </w:t>
      </w:r>
      <w:r w:rsidRPr="00EA176B">
        <w:t xml:space="preserve">2029 zákona č. 89/2012 Sb., občanský zákoník), nebo </w:t>
      </w:r>
    </w:p>
    <w:p w14:paraId="1AFF17E1" w14:textId="77777777" w:rsidR="00EA176B" w:rsidRPr="00EA176B" w:rsidRDefault="00EA176B" w:rsidP="00031AB9">
      <w:pPr>
        <w:numPr>
          <w:ilvl w:val="0"/>
          <w:numId w:val="52"/>
        </w:numPr>
      </w:pPr>
      <w:r w:rsidRPr="00EA176B">
        <w:t xml:space="preserve">formou pojištění záruky dle </w:t>
      </w:r>
      <w:proofErr w:type="spellStart"/>
      <w:r w:rsidRPr="00EA176B">
        <w:t>ust</w:t>
      </w:r>
      <w:proofErr w:type="spellEnd"/>
      <w:r w:rsidRPr="00EA176B">
        <w:t>. § 2868 zákona č. 89/2012 Sb., občanský zákoník.</w:t>
      </w:r>
    </w:p>
    <w:p w14:paraId="4743C158" w14:textId="77777777" w:rsidR="00EA176B" w:rsidRPr="00EA176B" w:rsidRDefault="00EA176B" w:rsidP="00EA176B">
      <w:r w:rsidRPr="00EA176B">
        <w:t>Dokladem prokazujícím poskytnutí jistoty formou složení peněžní částky na účet zadavatele je výpis z účtu účastníka u peněžního ústavu, z něhož je patrné, že účastník převedl částku ve výši odpovídající požadované jistotě na účet zadavatele uvedený níže nebo potvrzení peněžního ústavu o složení částky ve výši odpovídající požadované jistotě na účet zadavatele. Potřebné údaje pro</w:t>
      </w:r>
      <w:r w:rsidR="00DE798B">
        <w:t> </w:t>
      </w:r>
      <w:r w:rsidRPr="00EA176B">
        <w:t xml:space="preserve">složení jistoty na účet zadavatele jsou následující: bankovní účet zadavatele č. </w:t>
      </w:r>
      <w:r w:rsidR="001F0399" w:rsidRPr="001F0399">
        <w:t>6486152</w:t>
      </w:r>
      <w:r w:rsidRPr="00EA176B">
        <w:t xml:space="preserve">, kód banky </w:t>
      </w:r>
      <w:r w:rsidR="001F0399">
        <w:t xml:space="preserve">0800 </w:t>
      </w:r>
      <w:r w:rsidR="001F0399" w:rsidRPr="001F0399">
        <w:t>(mezinárodní číslo účtu (IBAN): CZ8508000000000006486152)</w:t>
      </w:r>
      <w:r w:rsidRPr="00EA176B">
        <w:t>. Variabilním symbolem platby bude IČO dodavatele, konstantní symbol 558</w:t>
      </w:r>
      <w:r w:rsidR="001F0399">
        <w:t xml:space="preserve"> a ve zprávě pro příjemce bude uvedeno „Bankovní jistota“.</w:t>
      </w:r>
    </w:p>
    <w:p w14:paraId="0D5D2610" w14:textId="77777777" w:rsidR="00EA176B" w:rsidRDefault="00EA176B" w:rsidP="00031AB9">
      <w:r w:rsidRPr="00EA176B">
        <w:t>Jistota ve formě složení peněžní částky na účet zadavatele musí být připsána na účet zadavatele ve</w:t>
      </w:r>
      <w:r w:rsidR="00DE798B">
        <w:t> </w:t>
      </w:r>
      <w:r w:rsidRPr="00EA176B">
        <w:t>lhůtě pro podání nabídek.</w:t>
      </w:r>
    </w:p>
    <w:p w14:paraId="4989E62A" w14:textId="77777777" w:rsidR="00380940" w:rsidRDefault="00380940" w:rsidP="00380940">
      <w:pPr>
        <w:widowControl w:val="0"/>
        <w:spacing w:before="120" w:after="120" w:line="280" w:lineRule="atLeast"/>
        <w:rPr>
          <w:rFonts w:eastAsia="Calibri" w:cs="Arial"/>
          <w:szCs w:val="20"/>
          <w:u w:val="single"/>
        </w:rPr>
      </w:pPr>
      <w:r>
        <w:rPr>
          <w:rFonts w:eastAsia="Calibri" w:cs="Arial"/>
          <w:szCs w:val="20"/>
          <w:u w:val="single"/>
        </w:rPr>
        <w:t xml:space="preserve">V případě složení jistoty formou bankovní záruky nebo pojištění záruky musí součástí </w:t>
      </w:r>
      <w:r w:rsidRPr="0017721A">
        <w:rPr>
          <w:rFonts w:eastAsia="Calibri" w:cs="Arial"/>
          <w:szCs w:val="20"/>
          <w:u w:val="single"/>
        </w:rPr>
        <w:t>nabídky účastníka zadávacího řízení b</w:t>
      </w:r>
      <w:r>
        <w:rPr>
          <w:rFonts w:eastAsia="Calibri" w:cs="Arial"/>
          <w:szCs w:val="20"/>
          <w:u w:val="single"/>
        </w:rPr>
        <w:t>ýt</w:t>
      </w:r>
      <w:r w:rsidRPr="0017721A">
        <w:rPr>
          <w:rFonts w:eastAsia="Calibri" w:cs="Arial"/>
          <w:szCs w:val="20"/>
          <w:u w:val="single"/>
        </w:rPr>
        <w:t xml:space="preserve"> popis způsobu vrácení bankovní záruky</w:t>
      </w:r>
      <w:r>
        <w:rPr>
          <w:rFonts w:eastAsia="Calibri" w:cs="Arial"/>
          <w:szCs w:val="20"/>
          <w:u w:val="single"/>
        </w:rPr>
        <w:t>, resp. pojištění záruky</w:t>
      </w:r>
      <w:r w:rsidRPr="0017721A">
        <w:rPr>
          <w:rFonts w:eastAsia="Calibri" w:cs="Arial"/>
          <w:szCs w:val="20"/>
          <w:u w:val="single"/>
        </w:rPr>
        <w:t xml:space="preserve"> v souladu s podmínkam</w:t>
      </w:r>
      <w:r>
        <w:rPr>
          <w:rFonts w:eastAsia="Calibri" w:cs="Arial"/>
          <w:szCs w:val="20"/>
          <w:u w:val="single"/>
        </w:rPr>
        <w:t xml:space="preserve">i poskytovatele bankovní záruky, resp. </w:t>
      </w:r>
      <w:r w:rsidRPr="0017721A">
        <w:rPr>
          <w:rFonts w:cs="Arial"/>
          <w:szCs w:val="20"/>
          <w:u w:val="single"/>
        </w:rPr>
        <w:t>po</w:t>
      </w:r>
      <w:r>
        <w:rPr>
          <w:rFonts w:cs="Arial"/>
          <w:szCs w:val="20"/>
          <w:u w:val="single"/>
        </w:rPr>
        <w:t>skytovatele pojištění</w:t>
      </w:r>
      <w:r w:rsidRPr="0017721A">
        <w:rPr>
          <w:rFonts w:cs="Arial"/>
          <w:szCs w:val="20"/>
          <w:u w:val="single"/>
        </w:rPr>
        <w:t xml:space="preserve"> záruky.</w:t>
      </w:r>
    </w:p>
    <w:p w14:paraId="4A4FB57F" w14:textId="77777777" w:rsidR="00A516E6" w:rsidRPr="008D52EB" w:rsidRDefault="00A516E6" w:rsidP="00D920B9">
      <w:pPr>
        <w:pStyle w:val="Nadpis1"/>
      </w:pPr>
      <w:bookmarkStart w:id="43" w:name="_Toc481152137"/>
      <w:bookmarkStart w:id="44" w:name="_Toc518993377"/>
      <w:r w:rsidRPr="008D52EB">
        <w:t>Způsob hodnocení nabídek</w:t>
      </w:r>
      <w:bookmarkEnd w:id="43"/>
      <w:bookmarkEnd w:id="44"/>
    </w:p>
    <w:p w14:paraId="6EF2939D" w14:textId="77777777" w:rsidR="00A516E6" w:rsidRPr="00C9351F" w:rsidRDefault="00A516E6" w:rsidP="00737509">
      <w:r w:rsidRPr="00C9351F">
        <w:t xml:space="preserve">Hodnocení nabídek bude prováděno podle </w:t>
      </w:r>
      <w:r w:rsidR="00377D04">
        <w:t>jejich</w:t>
      </w:r>
      <w:r w:rsidRPr="00C9351F">
        <w:t xml:space="preserve"> ekonomické výhodnosti.</w:t>
      </w:r>
    </w:p>
    <w:p w14:paraId="6B15DD00" w14:textId="77777777" w:rsidR="00A516E6" w:rsidRPr="00C9351F" w:rsidRDefault="00377D04" w:rsidP="008B2261">
      <w:pPr>
        <w:keepNext/>
        <w:keepLines/>
      </w:pPr>
      <w:r>
        <w:t>E</w:t>
      </w:r>
      <w:r w:rsidR="00A516E6" w:rsidRPr="00C9351F">
        <w:t>konomick</w:t>
      </w:r>
      <w:r>
        <w:t>á</w:t>
      </w:r>
      <w:r w:rsidR="00A516E6" w:rsidRPr="00C9351F">
        <w:t xml:space="preserve"> výhodnost nabíd</w:t>
      </w:r>
      <w:r>
        <w:t>e</w:t>
      </w:r>
      <w:r w:rsidR="00A516E6" w:rsidRPr="00C9351F">
        <w:t xml:space="preserve">k </w:t>
      </w:r>
      <w:r>
        <w:t xml:space="preserve">bude hodnocena podle nejvýhodnějšího poměru nabídkové ceny a kvality, a to dle následujících </w:t>
      </w:r>
      <w:r w:rsidR="00A516E6" w:rsidRPr="00C9351F">
        <w:t>dílčí</w:t>
      </w:r>
      <w:r>
        <w:t>ch kritérií hodnocení</w:t>
      </w:r>
      <w:r w:rsidR="00A516E6" w:rsidRPr="00C9351F">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7397"/>
        <w:gridCol w:w="1103"/>
      </w:tblGrid>
      <w:tr w:rsidR="00A516E6" w:rsidRPr="00C9351F" w14:paraId="3FBAC5EB" w14:textId="77777777" w:rsidTr="00737509">
        <w:trPr>
          <w:jc w:val="center"/>
        </w:trPr>
        <w:tc>
          <w:tcPr>
            <w:tcW w:w="8226"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CC49A7" w14:textId="77777777" w:rsidR="00A516E6" w:rsidRPr="00C9351F" w:rsidRDefault="00377D04" w:rsidP="008B2261">
            <w:pPr>
              <w:keepNext/>
              <w:keepLines/>
              <w:spacing w:before="120" w:after="120"/>
              <w:jc w:val="center"/>
              <w:rPr>
                <w:rFonts w:cs="Calibri"/>
                <w:b/>
              </w:rPr>
            </w:pPr>
            <w:r>
              <w:rPr>
                <w:rFonts w:cs="Calibri"/>
                <w:b/>
              </w:rPr>
              <w:t>K</w:t>
            </w:r>
            <w:r w:rsidR="00A516E6" w:rsidRPr="00C9351F">
              <w:rPr>
                <w:rFonts w:cs="Calibri"/>
                <w:b/>
              </w:rPr>
              <w:t>ritéria</w:t>
            </w:r>
            <w:r>
              <w:rPr>
                <w:rFonts w:cs="Calibri"/>
                <w:b/>
              </w:rPr>
              <w:t xml:space="preserve"> hodnocení</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3260DC" w14:textId="77777777" w:rsidR="00A516E6" w:rsidRPr="00C9351F" w:rsidRDefault="00A516E6" w:rsidP="008B2261">
            <w:pPr>
              <w:keepNext/>
              <w:keepLines/>
              <w:spacing w:before="120" w:after="120"/>
              <w:jc w:val="center"/>
              <w:rPr>
                <w:rFonts w:cs="Calibri"/>
                <w:b/>
              </w:rPr>
            </w:pPr>
            <w:r w:rsidRPr="00C9351F">
              <w:rPr>
                <w:rFonts w:cs="Calibri"/>
                <w:b/>
              </w:rPr>
              <w:t>Váha</w:t>
            </w:r>
          </w:p>
        </w:tc>
      </w:tr>
      <w:tr w:rsidR="00A516E6" w:rsidRPr="00C9351F" w14:paraId="0E9C531B" w14:textId="77777777" w:rsidTr="00737509">
        <w:trPr>
          <w:jc w:val="center"/>
        </w:trPr>
        <w:tc>
          <w:tcPr>
            <w:tcW w:w="8226"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B4794B8" w14:textId="77777777" w:rsidR="00A516E6" w:rsidRPr="00C9351F" w:rsidRDefault="00A516E6" w:rsidP="008B2261">
            <w:pPr>
              <w:keepNext/>
              <w:keepLines/>
              <w:numPr>
                <w:ilvl w:val="0"/>
                <w:numId w:val="26"/>
              </w:numPr>
              <w:tabs>
                <w:tab w:val="left" w:pos="464"/>
              </w:tabs>
              <w:spacing w:before="60" w:after="60" w:line="240" w:lineRule="auto"/>
              <w:ind w:left="180" w:hanging="142"/>
              <w:jc w:val="left"/>
              <w:rPr>
                <w:rFonts w:cs="Calibri"/>
                <w:b/>
              </w:rPr>
            </w:pPr>
            <w:r w:rsidRPr="00C9351F">
              <w:rPr>
                <w:rFonts w:cs="Calibri"/>
                <w:b/>
              </w:rPr>
              <w:t>Výše nabídkové ceny bez DPH</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4215A92" w14:textId="77777777" w:rsidR="00A516E6" w:rsidRPr="00C9351F" w:rsidRDefault="00A516E6" w:rsidP="008B2261">
            <w:pPr>
              <w:keepNext/>
              <w:keepLines/>
              <w:spacing w:before="60" w:after="60"/>
              <w:jc w:val="center"/>
              <w:rPr>
                <w:rFonts w:cs="Calibri"/>
                <w:b/>
              </w:rPr>
            </w:pPr>
            <w:r>
              <w:rPr>
                <w:rFonts w:cs="Calibri"/>
                <w:b/>
              </w:rPr>
              <w:t>60</w:t>
            </w:r>
            <w:r w:rsidRPr="00C9351F">
              <w:rPr>
                <w:rFonts w:cs="Calibri"/>
                <w:b/>
              </w:rPr>
              <w:t xml:space="preserve"> %</w:t>
            </w:r>
          </w:p>
        </w:tc>
      </w:tr>
      <w:tr w:rsidR="00A516E6" w:rsidRPr="00C9351F" w14:paraId="2F325E3F" w14:textId="77777777" w:rsidTr="00737509">
        <w:trPr>
          <w:jc w:val="center"/>
        </w:trPr>
        <w:tc>
          <w:tcPr>
            <w:tcW w:w="8226"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E2CF1E7" w14:textId="77777777" w:rsidR="00A516E6" w:rsidRPr="00C9351F" w:rsidRDefault="00A516E6" w:rsidP="008B2261">
            <w:pPr>
              <w:keepNext/>
              <w:keepLines/>
              <w:numPr>
                <w:ilvl w:val="0"/>
                <w:numId w:val="26"/>
              </w:numPr>
              <w:tabs>
                <w:tab w:val="left" w:pos="464"/>
              </w:tabs>
              <w:spacing w:before="60" w:after="60" w:line="240" w:lineRule="auto"/>
              <w:ind w:left="180" w:hanging="142"/>
              <w:jc w:val="left"/>
              <w:rPr>
                <w:rFonts w:cs="Calibri"/>
                <w:b/>
                <w:sz w:val="24"/>
              </w:rPr>
            </w:pPr>
            <w:r w:rsidRPr="00C9351F">
              <w:rPr>
                <w:rFonts w:cs="Calibri"/>
                <w:b/>
              </w:rPr>
              <w:t>Kvalita a technická úroveň nabízeného řešení</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48DC25" w14:textId="77777777" w:rsidR="00A516E6" w:rsidRPr="004861E5" w:rsidRDefault="00A516E6" w:rsidP="008B2261">
            <w:pPr>
              <w:keepNext/>
              <w:keepLines/>
              <w:spacing w:before="60" w:after="60"/>
              <w:jc w:val="center"/>
              <w:rPr>
                <w:rFonts w:cs="Calibri"/>
                <w:b/>
              </w:rPr>
            </w:pPr>
            <w:r w:rsidRPr="004861E5">
              <w:rPr>
                <w:rFonts w:cs="Calibri"/>
                <w:b/>
              </w:rPr>
              <w:t>40 %</w:t>
            </w:r>
          </w:p>
        </w:tc>
      </w:tr>
      <w:tr w:rsidR="00A516E6" w:rsidRPr="00C9351F" w14:paraId="6ECE2D50" w14:textId="77777777" w:rsidTr="00737509">
        <w:trPr>
          <w:jc w:val="center"/>
        </w:trPr>
        <w:tc>
          <w:tcPr>
            <w:tcW w:w="572" w:type="dxa"/>
            <w:tcBorders>
              <w:top w:val="single" w:sz="4" w:space="0" w:color="000000"/>
              <w:left w:val="single" w:sz="4" w:space="0" w:color="000000"/>
              <w:bottom w:val="single" w:sz="4" w:space="0" w:color="000000"/>
              <w:right w:val="single" w:sz="4" w:space="0" w:color="auto"/>
            </w:tcBorders>
            <w:vAlign w:val="center"/>
          </w:tcPr>
          <w:p w14:paraId="3A565275" w14:textId="77777777" w:rsidR="00A516E6" w:rsidRPr="00C9351F" w:rsidRDefault="00A516E6" w:rsidP="008B2261">
            <w:pPr>
              <w:keepNext/>
              <w:keepLines/>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1CA6157E" w14:textId="77777777" w:rsidR="00A516E6" w:rsidRPr="00C9351F" w:rsidDel="00897A60" w:rsidRDefault="00A516E6" w:rsidP="008B2261">
            <w:pPr>
              <w:keepNext/>
              <w:keepLines/>
              <w:spacing w:before="60" w:after="60"/>
              <w:rPr>
                <w:rFonts w:cs="Calibri"/>
              </w:rPr>
            </w:pPr>
            <w:r w:rsidRPr="00C9351F">
              <w:rPr>
                <w:rFonts w:cs="Calibri"/>
              </w:rPr>
              <w:t xml:space="preserve">B1. </w:t>
            </w:r>
            <w:r w:rsidR="00741FD9">
              <w:rPr>
                <w:rFonts w:cs="Calibri"/>
              </w:rPr>
              <w:t>Časová náročnost úkonů dle hodnotících scénářů</w:t>
            </w:r>
          </w:p>
        </w:tc>
        <w:tc>
          <w:tcPr>
            <w:tcW w:w="1134" w:type="dxa"/>
            <w:tcBorders>
              <w:top w:val="single" w:sz="4" w:space="0" w:color="000000"/>
              <w:left w:val="single" w:sz="4" w:space="0" w:color="000000"/>
              <w:bottom w:val="single" w:sz="4" w:space="0" w:color="000000"/>
              <w:right w:val="single" w:sz="4" w:space="0" w:color="000000"/>
            </w:tcBorders>
            <w:vAlign w:val="center"/>
          </w:tcPr>
          <w:p w14:paraId="2A934516" w14:textId="77777777" w:rsidR="00A516E6" w:rsidRPr="004861E5" w:rsidRDefault="00741FD9" w:rsidP="008B2261">
            <w:pPr>
              <w:keepNext/>
              <w:keepLines/>
              <w:spacing w:before="60" w:after="60"/>
              <w:jc w:val="center"/>
              <w:rPr>
                <w:rFonts w:cs="Calibri"/>
              </w:rPr>
            </w:pPr>
            <w:r>
              <w:rPr>
                <w:rFonts w:cs="Calibri"/>
              </w:rPr>
              <w:t>4</w:t>
            </w:r>
            <w:r w:rsidR="00A516E6" w:rsidRPr="004861E5">
              <w:rPr>
                <w:rFonts w:cs="Calibri"/>
              </w:rPr>
              <w:t>0 %</w:t>
            </w:r>
          </w:p>
        </w:tc>
      </w:tr>
      <w:tr w:rsidR="00100AFB" w:rsidRPr="00C9351F" w14:paraId="705D3790" w14:textId="77777777" w:rsidTr="00737509">
        <w:trPr>
          <w:jc w:val="center"/>
        </w:trPr>
        <w:tc>
          <w:tcPr>
            <w:tcW w:w="572" w:type="dxa"/>
            <w:tcBorders>
              <w:top w:val="single" w:sz="4" w:space="0" w:color="000000"/>
              <w:left w:val="single" w:sz="4" w:space="0" w:color="000000"/>
              <w:bottom w:val="single" w:sz="4" w:space="0" w:color="000000"/>
              <w:right w:val="single" w:sz="4" w:space="0" w:color="auto"/>
            </w:tcBorders>
            <w:vAlign w:val="center"/>
          </w:tcPr>
          <w:p w14:paraId="76AD4B79" w14:textId="77777777" w:rsidR="00100AFB" w:rsidRPr="00C9351F" w:rsidRDefault="00100AFB" w:rsidP="008B2261">
            <w:pPr>
              <w:keepNext/>
              <w:keepLines/>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71355312" w14:textId="77777777" w:rsidR="00100AFB" w:rsidRPr="00C9351F" w:rsidRDefault="00741FD9" w:rsidP="008B2261">
            <w:pPr>
              <w:keepNext/>
              <w:keepLines/>
              <w:spacing w:before="60" w:after="60"/>
              <w:rPr>
                <w:rFonts w:cs="Calibri"/>
              </w:rPr>
            </w:pPr>
            <w:r>
              <w:rPr>
                <w:rFonts w:cs="Calibri"/>
              </w:rPr>
              <w:t>B2</w:t>
            </w:r>
            <w:r w:rsidRPr="00C9351F">
              <w:rPr>
                <w:rFonts w:cs="Calibri"/>
              </w:rPr>
              <w:t xml:space="preserve">. </w:t>
            </w:r>
            <w:r>
              <w:rPr>
                <w:rFonts w:cs="Calibri"/>
              </w:rPr>
              <w:t>Uživatelská přívětivost a intuitivnost obsluhy</w:t>
            </w:r>
          </w:p>
        </w:tc>
        <w:tc>
          <w:tcPr>
            <w:tcW w:w="1134" w:type="dxa"/>
            <w:tcBorders>
              <w:top w:val="single" w:sz="4" w:space="0" w:color="000000"/>
              <w:left w:val="single" w:sz="4" w:space="0" w:color="000000"/>
              <w:bottom w:val="single" w:sz="4" w:space="0" w:color="000000"/>
              <w:right w:val="single" w:sz="4" w:space="0" w:color="000000"/>
            </w:tcBorders>
            <w:vAlign w:val="center"/>
          </w:tcPr>
          <w:p w14:paraId="25C0CBF5" w14:textId="77777777" w:rsidR="00100AFB" w:rsidRDefault="00741FD9" w:rsidP="008B2261">
            <w:pPr>
              <w:keepNext/>
              <w:keepLines/>
              <w:spacing w:before="60" w:after="60"/>
              <w:jc w:val="center"/>
              <w:rPr>
                <w:rFonts w:cs="Calibri"/>
              </w:rPr>
            </w:pPr>
            <w:r>
              <w:rPr>
                <w:rFonts w:cs="Calibri"/>
              </w:rPr>
              <w:t>3</w:t>
            </w:r>
            <w:r w:rsidR="00100AFB">
              <w:rPr>
                <w:rFonts w:cs="Calibri"/>
              </w:rPr>
              <w:t>0 %</w:t>
            </w:r>
          </w:p>
        </w:tc>
      </w:tr>
      <w:tr w:rsidR="00A516E6" w:rsidRPr="00C9351F" w14:paraId="079EA646" w14:textId="77777777" w:rsidTr="00737509">
        <w:trPr>
          <w:jc w:val="center"/>
        </w:trPr>
        <w:tc>
          <w:tcPr>
            <w:tcW w:w="572" w:type="dxa"/>
            <w:tcBorders>
              <w:top w:val="single" w:sz="4" w:space="0" w:color="000000"/>
              <w:left w:val="single" w:sz="4" w:space="0" w:color="000000"/>
              <w:bottom w:val="single" w:sz="4" w:space="0" w:color="000000"/>
              <w:right w:val="single" w:sz="4" w:space="0" w:color="auto"/>
            </w:tcBorders>
            <w:vAlign w:val="center"/>
          </w:tcPr>
          <w:p w14:paraId="43298D0B" w14:textId="77777777" w:rsidR="00A516E6" w:rsidRPr="00C9351F" w:rsidRDefault="00A516E6" w:rsidP="008B2261">
            <w:pPr>
              <w:keepNext/>
              <w:keepLines/>
              <w:spacing w:before="60" w:after="60"/>
              <w:rPr>
                <w:rFonts w:cs="Calibri"/>
              </w:rPr>
            </w:pPr>
          </w:p>
        </w:tc>
        <w:tc>
          <w:tcPr>
            <w:tcW w:w="7654" w:type="dxa"/>
            <w:tcBorders>
              <w:top w:val="single" w:sz="4" w:space="0" w:color="000000"/>
              <w:left w:val="single" w:sz="4" w:space="0" w:color="auto"/>
              <w:bottom w:val="single" w:sz="4" w:space="0" w:color="000000"/>
              <w:right w:val="single" w:sz="4" w:space="0" w:color="000000"/>
            </w:tcBorders>
            <w:vAlign w:val="center"/>
          </w:tcPr>
          <w:p w14:paraId="2C14B10B" w14:textId="77777777" w:rsidR="00A516E6" w:rsidRPr="00C9351F" w:rsidRDefault="00A516E6" w:rsidP="008B2261">
            <w:pPr>
              <w:keepNext/>
              <w:keepLines/>
              <w:spacing w:before="60" w:after="60"/>
              <w:rPr>
                <w:rFonts w:cs="Calibri"/>
              </w:rPr>
            </w:pPr>
            <w:r>
              <w:rPr>
                <w:rFonts w:cs="Calibri"/>
              </w:rPr>
              <w:t>B</w:t>
            </w:r>
            <w:r w:rsidR="00100AFB">
              <w:rPr>
                <w:rFonts w:cs="Calibri"/>
              </w:rPr>
              <w:t>3</w:t>
            </w:r>
            <w:r>
              <w:rPr>
                <w:rFonts w:cs="Calibri"/>
              </w:rPr>
              <w:t xml:space="preserve">. </w:t>
            </w:r>
            <w:proofErr w:type="spellStart"/>
            <w:r w:rsidR="008F3AFC">
              <w:rPr>
                <w:rFonts w:cs="Calibri"/>
              </w:rPr>
              <w:t>Standardizovanost</w:t>
            </w:r>
            <w:proofErr w:type="spellEnd"/>
            <w:r w:rsidR="00100AFB">
              <w:rPr>
                <w:rFonts w:cs="Calibri"/>
              </w:rPr>
              <w:t xml:space="preserve"> nabízeného řešení (e</w:t>
            </w:r>
            <w:r w:rsidR="00142489">
              <w:t xml:space="preserve">xistující </w:t>
            </w:r>
            <w:r w:rsidR="00100AFB">
              <w:t>funkcionality)</w:t>
            </w:r>
          </w:p>
        </w:tc>
        <w:tc>
          <w:tcPr>
            <w:tcW w:w="1134" w:type="dxa"/>
            <w:tcBorders>
              <w:top w:val="single" w:sz="4" w:space="0" w:color="000000"/>
              <w:left w:val="single" w:sz="4" w:space="0" w:color="000000"/>
              <w:bottom w:val="single" w:sz="4" w:space="0" w:color="000000"/>
              <w:right w:val="single" w:sz="4" w:space="0" w:color="000000"/>
            </w:tcBorders>
            <w:vAlign w:val="center"/>
          </w:tcPr>
          <w:p w14:paraId="30D8C8DD" w14:textId="77777777" w:rsidR="00A516E6" w:rsidRDefault="00A516E6" w:rsidP="008B2261">
            <w:pPr>
              <w:keepNext/>
              <w:keepLines/>
              <w:spacing w:before="60" w:after="60"/>
              <w:jc w:val="center"/>
              <w:rPr>
                <w:rFonts w:cs="Calibri"/>
              </w:rPr>
            </w:pPr>
            <w:r>
              <w:rPr>
                <w:rFonts w:cs="Calibri"/>
              </w:rPr>
              <w:t>30 %</w:t>
            </w:r>
          </w:p>
        </w:tc>
      </w:tr>
    </w:tbl>
    <w:p w14:paraId="6C5D72B1" w14:textId="77777777" w:rsidR="00A516E6" w:rsidRDefault="00A516E6" w:rsidP="00A516E6">
      <w:pPr>
        <w:pStyle w:val="Zkladntext"/>
        <w:keepNext/>
        <w:spacing w:before="240" w:line="320" w:lineRule="atLeast"/>
      </w:pPr>
      <w:r w:rsidRPr="00C9351F">
        <w:rPr>
          <w:rFonts w:cs="Calibri"/>
        </w:rPr>
        <w:t>Př</w:t>
      </w:r>
      <w:r w:rsidRPr="00C9351F">
        <w:t>i veškerých výpočtech a úpravách v rámci hodnocení budou čísla zaokrouhlována na</w:t>
      </w:r>
      <w:r w:rsidR="00737509">
        <w:t> </w:t>
      </w:r>
      <w:r w:rsidRPr="00C9351F">
        <w:t>dvě desetinná místa podle matematických pravidel.</w:t>
      </w:r>
    </w:p>
    <w:p w14:paraId="5805D108" w14:textId="77777777" w:rsidR="00A516E6" w:rsidRPr="00C9351F" w:rsidRDefault="00377D04" w:rsidP="008B2261">
      <w:pPr>
        <w:pStyle w:val="Nadpis2"/>
      </w:pPr>
      <w:r>
        <w:t>K</w:t>
      </w:r>
      <w:r w:rsidR="00A516E6" w:rsidRPr="00C9351F">
        <w:t>ritérium</w:t>
      </w:r>
      <w:r>
        <w:t xml:space="preserve"> hodnocení</w:t>
      </w:r>
      <w:r w:rsidR="00A516E6" w:rsidRPr="00C9351F">
        <w:t xml:space="preserve"> A. </w:t>
      </w:r>
      <w:r>
        <w:t xml:space="preserve">- </w:t>
      </w:r>
      <w:r w:rsidR="00A516E6" w:rsidRPr="00C9351F">
        <w:t>Výše nabídkové ceny bez DPH</w:t>
      </w:r>
    </w:p>
    <w:p w14:paraId="72310CED" w14:textId="77777777" w:rsidR="00A516E6" w:rsidRPr="00C9351F" w:rsidRDefault="00A516E6" w:rsidP="00737509">
      <w:r w:rsidRPr="00C9351F">
        <w:t xml:space="preserve">V rámci </w:t>
      </w:r>
      <w:r>
        <w:t>kritéria</w:t>
      </w:r>
      <w:r w:rsidR="00377D04">
        <w:t xml:space="preserve"> hodnocení</w:t>
      </w:r>
      <w:r>
        <w:t xml:space="preserve"> </w:t>
      </w:r>
      <w:r w:rsidRPr="00C9351F">
        <w:t>s názvem „Výše nabídkové ceny bez DPH“ bude zadavatel hodnotit Celkovou cenu bez DPH</w:t>
      </w:r>
      <w:r w:rsidR="00100AFB">
        <w:t xml:space="preserve">, která bude vypočtena po řádném a úplném vyplnění </w:t>
      </w:r>
      <w:r>
        <w:t xml:space="preserve">přílohy č. </w:t>
      </w:r>
      <w:r w:rsidR="00C97A14">
        <w:t>4</w:t>
      </w:r>
      <w:r>
        <w:t xml:space="preserve"> </w:t>
      </w:r>
      <w:r w:rsidR="00100AFB">
        <w:t xml:space="preserve">Tabulka pro stanovení nabídkové ceny pro účely hodnocení </w:t>
      </w:r>
      <w:r w:rsidRPr="00C9351F">
        <w:t>této zadávací dokumentace.</w:t>
      </w:r>
      <w:r w:rsidR="005E4490">
        <w:t xml:space="preserve"> </w:t>
      </w:r>
      <w:r w:rsidR="00100AFB">
        <w:t>Nejvýhodnější nabídkou je v rámci tohoto kritéria hodnocení nabídka s nejnižší Celkovou cenou bez DPH.</w:t>
      </w:r>
    </w:p>
    <w:p w14:paraId="5EC9C4F3" w14:textId="77777777" w:rsidR="00A516E6" w:rsidRPr="00D47751" w:rsidRDefault="003A063D" w:rsidP="001C21A9">
      <w:pPr>
        <w:pStyle w:val="Zkladntext"/>
        <w:keepNext/>
        <w:spacing w:before="240" w:line="320" w:lineRule="atLeast"/>
        <w:rPr>
          <w:rFonts w:cs="Calibri"/>
          <w:b/>
        </w:rPr>
      </w:pPr>
      <w:r>
        <w:rPr>
          <w:rFonts w:cs="Calibri"/>
          <w:b/>
        </w:rPr>
        <w:lastRenderedPageBreak/>
        <w:t>Metoda</w:t>
      </w:r>
      <w:r w:rsidRPr="00D47751">
        <w:rPr>
          <w:rFonts w:cs="Calibri"/>
          <w:b/>
        </w:rPr>
        <w:t xml:space="preserve"> </w:t>
      </w:r>
      <w:r>
        <w:rPr>
          <w:rFonts w:cs="Calibri"/>
          <w:b/>
        </w:rPr>
        <w:t>vy</w:t>
      </w:r>
      <w:r w:rsidR="00A516E6" w:rsidRPr="00D47751">
        <w:rPr>
          <w:rFonts w:cs="Calibri"/>
          <w:b/>
        </w:rPr>
        <w:t>hodnocení</w:t>
      </w:r>
    </w:p>
    <w:p w14:paraId="7D958AFF" w14:textId="77777777" w:rsidR="00A516E6" w:rsidRDefault="00A516E6" w:rsidP="00A516E6">
      <w:pPr>
        <w:pStyle w:val="Zkladntext"/>
        <w:keepNext/>
        <w:spacing w:before="240" w:line="320" w:lineRule="atLeast"/>
        <w:rPr>
          <w:rFonts w:cs="Calibri"/>
        </w:rPr>
      </w:pPr>
      <w:r w:rsidRPr="00C9351F">
        <w:rPr>
          <w:rFonts w:cs="Calibri"/>
        </w:rPr>
        <w:t xml:space="preserve">Pro číselně vyjádřitelné kritérium </w:t>
      </w:r>
      <w:r w:rsidR="003A063D">
        <w:rPr>
          <w:rFonts w:cs="Calibri"/>
        </w:rPr>
        <w:t xml:space="preserve">hodnocení </w:t>
      </w:r>
      <w:r w:rsidRPr="00C9351F">
        <w:rPr>
          <w:rFonts w:cs="Calibri"/>
        </w:rPr>
        <w:t>„Výše nabídkové ceny</w:t>
      </w:r>
      <w:r w:rsidRPr="00C9351F">
        <w:t xml:space="preserve"> </w:t>
      </w:r>
      <w:r w:rsidRPr="00C9351F">
        <w:rPr>
          <w:rFonts w:cs="Calibri"/>
        </w:rPr>
        <w:t xml:space="preserve">bez DPH“ získá hodnocená nabídka bodovou hodnotu, která vznikne násobkem </w:t>
      </w:r>
      <w:r>
        <w:rPr>
          <w:rFonts w:cs="Calibri"/>
        </w:rPr>
        <w:t>100</w:t>
      </w:r>
      <w:r w:rsidRPr="00C9351F">
        <w:rPr>
          <w:rFonts w:cs="Calibri"/>
        </w:rPr>
        <w:t xml:space="preserve"> a poměru hodnoty nejvýhodnější nabídky (tj. nabídky s nejnižší Celkovou cenou bez DPH) k hodnocené nabídce.</w:t>
      </w:r>
    </w:p>
    <w:p w14:paraId="6D0247FA" w14:textId="77777777" w:rsidR="00A516E6" w:rsidRPr="007E1EAB" w:rsidRDefault="00A516E6" w:rsidP="00A516E6">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m:t>
          </m:r>
          <m:r>
            <m:rPr>
              <m:nor/>
            </m:rPr>
            <w:rPr>
              <w:rFonts w:asciiTheme="minorHAnsi" w:hAnsiTheme="minorHAnsi" w:cs="Calibri"/>
              <w:b/>
            </w:rPr>
            <m:t xml:space="preserve">100 x </m:t>
          </m:r>
          <m:f>
            <m:fPr>
              <m:ctrlPr>
                <w:rPr>
                  <w:rFonts w:ascii="Cambria Math" w:hAnsi="Cambria Math" w:cs="Calibri"/>
                  <w:b/>
                </w:rPr>
              </m:ctrlPr>
            </m:fPr>
            <m:num>
              <m:r>
                <m:rPr>
                  <m:nor/>
                </m:rPr>
                <w:rPr>
                  <w:rFonts w:asciiTheme="minorHAnsi" w:hAnsiTheme="minorHAnsi" w:cs="Calibri"/>
                  <w:b/>
                </w:rPr>
                <m:t>nejnižší Celková cena bez DPH</m:t>
              </m:r>
            </m:num>
            <m:den>
              <m:r>
                <m:rPr>
                  <m:nor/>
                </m:rPr>
                <w:rPr>
                  <w:rFonts w:asciiTheme="minorHAnsi" w:hAnsiTheme="minorHAnsi" w:cs="Calibri"/>
                  <w:b/>
                </w:rPr>
                <m:t>Celková cena bez DPH aktuálně hodnocené nabídky</m:t>
              </m:r>
            </m:den>
          </m:f>
        </m:oMath>
      </m:oMathPara>
    </w:p>
    <w:p w14:paraId="0B903F07" w14:textId="77777777" w:rsidR="00A516E6" w:rsidRPr="00F347A4" w:rsidRDefault="00A516E6" w:rsidP="00A516E6">
      <w:pPr>
        <w:autoSpaceDE w:val="0"/>
        <w:autoSpaceDN w:val="0"/>
        <w:adjustRightInd w:val="0"/>
        <w:spacing w:before="240" w:after="120" w:line="320" w:lineRule="atLeast"/>
        <w:rPr>
          <w:rFonts w:cs="Calibri"/>
        </w:rPr>
      </w:pPr>
      <w:r w:rsidRPr="00F347A4">
        <w:rPr>
          <w:rFonts w:cs="Calibri"/>
        </w:rPr>
        <w:t>Nejv</w:t>
      </w:r>
      <w:r w:rsidR="00100AFB">
        <w:rPr>
          <w:rFonts w:cs="Calibri"/>
        </w:rPr>
        <w:t>ý</w:t>
      </w:r>
      <w:r w:rsidRPr="00F347A4">
        <w:rPr>
          <w:rFonts w:cs="Calibri"/>
        </w:rPr>
        <w:t>hodnější nabídka v kritériu</w:t>
      </w:r>
      <w:r w:rsidR="003A063D">
        <w:rPr>
          <w:rFonts w:cs="Calibri"/>
        </w:rPr>
        <w:t xml:space="preserve"> hodnocení</w:t>
      </w:r>
      <w:r w:rsidRPr="00F347A4">
        <w:rPr>
          <w:rFonts w:cs="Calibri"/>
        </w:rPr>
        <w:t xml:space="preserve"> „Výše nabídkové ceny bez DPH“ tak získá </w:t>
      </w:r>
      <w:r>
        <w:rPr>
          <w:rFonts w:cs="Calibri"/>
        </w:rPr>
        <w:t>100</w:t>
      </w:r>
      <w:r w:rsidRPr="00F347A4">
        <w:rPr>
          <w:rFonts w:cs="Calibri"/>
        </w:rPr>
        <w:t xml:space="preserve"> bodů a</w:t>
      </w:r>
      <w:r w:rsidR="00737509">
        <w:rPr>
          <w:rFonts w:cs="Calibri"/>
        </w:rPr>
        <w:t> </w:t>
      </w:r>
      <w:r w:rsidRPr="00F347A4">
        <w:rPr>
          <w:rFonts w:cs="Calibri"/>
        </w:rPr>
        <w:t>ostatní proporcionálně méně.</w:t>
      </w:r>
      <w:r w:rsidR="001E3116">
        <w:rPr>
          <w:rFonts w:cs="Calibri"/>
        </w:rPr>
        <w:t xml:space="preserve"> Bodová hodnota tohoto kritéria bude následně převážena vahou kritéria hodnocení A. „Výše nabídkové ceny bez DPH“ (tj. váhou 60 %).</w:t>
      </w:r>
    </w:p>
    <w:p w14:paraId="37CEB71A" w14:textId="77777777" w:rsidR="00A516E6" w:rsidRDefault="00A516E6" w:rsidP="00A516E6">
      <w:pPr>
        <w:autoSpaceDE w:val="0"/>
        <w:autoSpaceDN w:val="0"/>
        <w:adjustRightInd w:val="0"/>
        <w:spacing w:before="240" w:after="120" w:line="320" w:lineRule="atLeast"/>
        <w:rPr>
          <w:rFonts w:asciiTheme="minorHAnsi" w:hAnsiTheme="minorHAnsi" w:cs="Calibri"/>
        </w:rPr>
      </w:pPr>
    </w:p>
    <w:p w14:paraId="105325D5" w14:textId="77777777" w:rsidR="00A516E6" w:rsidRPr="008D52EB" w:rsidRDefault="003A063D" w:rsidP="008B2261">
      <w:pPr>
        <w:pStyle w:val="Nadpis2"/>
      </w:pPr>
      <w:r>
        <w:t>K</w:t>
      </w:r>
      <w:r w:rsidR="00A516E6" w:rsidRPr="00C9351F">
        <w:t>ritérium</w:t>
      </w:r>
      <w:r>
        <w:t xml:space="preserve"> hodnocení</w:t>
      </w:r>
      <w:r w:rsidR="00A516E6" w:rsidRPr="00C9351F">
        <w:t xml:space="preserve"> B.</w:t>
      </w:r>
      <w:r>
        <w:t xml:space="preserve"> -</w:t>
      </w:r>
      <w:r w:rsidR="00A516E6" w:rsidRPr="00C9351F">
        <w:t xml:space="preserve"> Kvalita a technická úroveň nabízeného řešení</w:t>
      </w:r>
    </w:p>
    <w:p w14:paraId="60DF177F" w14:textId="77777777" w:rsidR="00A516E6" w:rsidRDefault="00A516E6" w:rsidP="00737509">
      <w:r w:rsidRPr="00C9351F">
        <w:t>V rámci kritéria</w:t>
      </w:r>
      <w:r w:rsidR="003A063D">
        <w:t xml:space="preserve"> hodnocení</w:t>
      </w:r>
      <w:r w:rsidRPr="00C9351F">
        <w:t xml:space="preserve"> s názvem „Kvalita a technická úroveň nabízeného řešení“ budou hodnocena následující </w:t>
      </w:r>
      <w:proofErr w:type="spellStart"/>
      <w:r w:rsidRPr="00C9351F">
        <w:t>subkritéria</w:t>
      </w:r>
      <w:proofErr w:type="spellEnd"/>
      <w:r w:rsidRPr="00C9351F">
        <w:t>:</w:t>
      </w:r>
    </w:p>
    <w:p w14:paraId="69954909" w14:textId="77777777" w:rsidR="00A516E6" w:rsidRPr="006D30BA" w:rsidRDefault="00A87A98" w:rsidP="008B2261">
      <w:pPr>
        <w:pStyle w:val="Nadpis3slovan"/>
      </w:pPr>
      <w:proofErr w:type="spellStart"/>
      <w:r>
        <w:t>S</w:t>
      </w:r>
      <w:r w:rsidR="00A516E6" w:rsidRPr="006D30BA">
        <w:t>ubkritérium</w:t>
      </w:r>
      <w:proofErr w:type="spellEnd"/>
      <w:r w:rsidR="00741FD9">
        <w:t xml:space="preserve"> B1.</w:t>
      </w:r>
      <w:r w:rsidR="00A516E6" w:rsidRPr="006D30BA">
        <w:t xml:space="preserve"> </w:t>
      </w:r>
      <w:r w:rsidR="00506EE4">
        <w:t xml:space="preserve"> </w:t>
      </w:r>
      <w:r w:rsidR="00A516E6">
        <w:t>Časová náročnost úkonů dle hodnotící</w:t>
      </w:r>
      <w:r w:rsidR="00741FD9">
        <w:t>c</w:t>
      </w:r>
      <w:r w:rsidR="00A516E6">
        <w:t>h scénář</w:t>
      </w:r>
      <w:r w:rsidR="00741FD9">
        <w:t>ů</w:t>
      </w:r>
    </w:p>
    <w:p w14:paraId="1F1FDFAC" w14:textId="77777777" w:rsidR="00A87A98" w:rsidRDefault="00A87A98" w:rsidP="00A87A98">
      <w:pPr>
        <w:spacing w:after="120"/>
      </w:pPr>
      <w:r>
        <w:rPr>
          <w:szCs w:val="18"/>
        </w:rPr>
        <w:t xml:space="preserve">Hodnocení nabídek v rámci tohoto </w:t>
      </w:r>
      <w:proofErr w:type="spellStart"/>
      <w:r>
        <w:rPr>
          <w:szCs w:val="18"/>
        </w:rPr>
        <w:t>subkritéria</w:t>
      </w:r>
      <w:proofErr w:type="spellEnd"/>
      <w:r>
        <w:rPr>
          <w:szCs w:val="18"/>
        </w:rPr>
        <w:t xml:space="preserve"> bude </w:t>
      </w:r>
      <w:r w:rsidRPr="003315A4">
        <w:rPr>
          <w:szCs w:val="18"/>
        </w:rPr>
        <w:t xml:space="preserve">prováděno </w:t>
      </w:r>
      <w:r w:rsidRPr="00C071B1">
        <w:rPr>
          <w:szCs w:val="18"/>
        </w:rPr>
        <w:t>hodnotící komisí</w:t>
      </w:r>
      <w:r w:rsidRPr="003315A4">
        <w:rPr>
          <w:szCs w:val="18"/>
        </w:rPr>
        <w:t xml:space="preserve"> na základě dodavatelem zpracovaného a v nabídce předloženého </w:t>
      </w:r>
      <w:r w:rsidR="00B228D8" w:rsidRPr="003315A4">
        <w:rPr>
          <w:szCs w:val="18"/>
        </w:rPr>
        <w:t xml:space="preserve">samostatného </w:t>
      </w:r>
      <w:r w:rsidR="001C21A9" w:rsidRPr="003315A4">
        <w:rPr>
          <w:szCs w:val="18"/>
        </w:rPr>
        <w:t xml:space="preserve">dokumentu </w:t>
      </w:r>
      <w:r w:rsidR="00B228D8" w:rsidRPr="0035588C">
        <w:rPr>
          <w:szCs w:val="18"/>
        </w:rPr>
        <w:t>„</w:t>
      </w:r>
      <w:r w:rsidR="001C21A9" w:rsidRPr="00C071B1">
        <w:rPr>
          <w:b/>
          <w:szCs w:val="18"/>
        </w:rPr>
        <w:t>P</w:t>
      </w:r>
      <w:r w:rsidRPr="003315A4">
        <w:rPr>
          <w:b/>
        </w:rPr>
        <w:t>opis postupu (kroků) při realizaci jedn</w:t>
      </w:r>
      <w:r w:rsidRPr="0035588C">
        <w:rPr>
          <w:b/>
        </w:rPr>
        <w:t>otlivých hodnotících scénářů</w:t>
      </w:r>
      <w:r w:rsidR="00B228D8" w:rsidRPr="0035588C">
        <w:rPr>
          <w:b/>
        </w:rPr>
        <w:t>“</w:t>
      </w:r>
      <w:r w:rsidRPr="0035588C">
        <w:t xml:space="preserve"> a s praktickým ověřením tohoto postupu na </w:t>
      </w:r>
      <w:r w:rsidR="00D822FD" w:rsidRPr="0035588C">
        <w:t>zpřístupněném Prototypu</w:t>
      </w:r>
      <w:r w:rsidRPr="0035588C">
        <w:t xml:space="preserve"> dodavatele, které bude pro tyto účely hodnotící komisi zpřístupněno </w:t>
      </w:r>
      <w:r w:rsidR="00D822FD" w:rsidRPr="003315A4">
        <w:t>prostřednictvím vzdáleného přístupu do prostředí dodavatele</w:t>
      </w:r>
      <w:r w:rsidRPr="003315A4">
        <w:t xml:space="preserve"> (totožné, jako v případě předvedení </w:t>
      </w:r>
      <w:r w:rsidR="001E7C45" w:rsidRPr="003315A4">
        <w:t xml:space="preserve">Prototypu </w:t>
      </w:r>
      <w:r w:rsidRPr="003315A4">
        <w:t xml:space="preserve">v rámci jednání – viz článek </w:t>
      </w:r>
      <w:r w:rsidR="004B5291" w:rsidRPr="00C071B1">
        <w:t>1</w:t>
      </w:r>
      <w:r w:rsidR="004B5291">
        <w:t>1</w:t>
      </w:r>
      <w:r w:rsidR="004B5291" w:rsidRPr="00C071B1">
        <w:t xml:space="preserve"> </w:t>
      </w:r>
      <w:r w:rsidRPr="00C071B1">
        <w:t>zadávací</w:t>
      </w:r>
      <w:r w:rsidRPr="003315A4">
        <w:t xml:space="preserve"> dokumentace výše).</w:t>
      </w:r>
    </w:p>
    <w:p w14:paraId="24D49790" w14:textId="77777777" w:rsidR="00A87A98" w:rsidRDefault="00531C2E" w:rsidP="00A87A98">
      <w:pPr>
        <w:spacing w:after="120"/>
        <w:rPr>
          <w:szCs w:val="18"/>
        </w:rPr>
      </w:pPr>
      <w:r>
        <w:t xml:space="preserve">Jednotlivé hodnotící scénáře </w:t>
      </w:r>
      <w:r w:rsidR="002B2EAC">
        <w:t xml:space="preserve">(pracovní scénáře pro hodnocení nabízeného řešení) </w:t>
      </w:r>
      <w:r>
        <w:t xml:space="preserve">jsou </w:t>
      </w:r>
      <w:r w:rsidR="00A87A98">
        <w:t>uveden</w:t>
      </w:r>
      <w:r>
        <w:t>y</w:t>
      </w:r>
      <w:r w:rsidR="00A87A98">
        <w:t xml:space="preserve"> níže v tomto článku a podrobně pops</w:t>
      </w:r>
      <w:r>
        <w:t>ány</w:t>
      </w:r>
      <w:r w:rsidR="00A87A98">
        <w:t xml:space="preserve"> v příloze č. 6 této zadávací dokumentace</w:t>
      </w:r>
      <w:r>
        <w:t xml:space="preserve">. </w:t>
      </w:r>
    </w:p>
    <w:p w14:paraId="0AC72D22" w14:textId="77777777" w:rsidR="00A516E6" w:rsidRDefault="00A516E6" w:rsidP="00531C2E">
      <w:pPr>
        <w:spacing w:after="120"/>
        <w:rPr>
          <w:rFonts w:cs="Calibri"/>
        </w:rPr>
      </w:pPr>
      <w:r w:rsidRPr="001738E6">
        <w:rPr>
          <w:rFonts w:cs="Calibri"/>
          <w:b/>
          <w:u w:val="single"/>
        </w:rPr>
        <w:t>Pracovní scénáře pro hodnocení nabízeného řešení</w:t>
      </w:r>
      <w:r>
        <w:rPr>
          <w:rFonts w:cs="Calibri"/>
        </w:rPr>
        <w:t>:</w:t>
      </w:r>
    </w:p>
    <w:p w14:paraId="161B1F36" w14:textId="77777777" w:rsidR="00A516E6" w:rsidRPr="008A0110" w:rsidRDefault="00A516E6" w:rsidP="00531C2E">
      <w:pPr>
        <w:spacing w:after="120"/>
        <w:rPr>
          <w:rFonts w:cs="Calibri"/>
        </w:rPr>
      </w:pPr>
      <w:r w:rsidRPr="001738E6">
        <w:rPr>
          <w:rFonts w:cs="Calibri"/>
          <w:b/>
        </w:rPr>
        <w:t>Oblast personalistika PER</w:t>
      </w:r>
      <w:r>
        <w:rPr>
          <w:rFonts w:cs="Calibri"/>
        </w:rPr>
        <w:t xml:space="preserve"> </w:t>
      </w:r>
    </w:p>
    <w:p w14:paraId="29891463" w14:textId="77777777" w:rsidR="00A516E6" w:rsidRPr="008A0110" w:rsidRDefault="00A516E6" w:rsidP="00531C2E">
      <w:pPr>
        <w:pStyle w:val="Odstavecseseznamem"/>
        <w:numPr>
          <w:ilvl w:val="0"/>
          <w:numId w:val="39"/>
        </w:numPr>
        <w:spacing w:after="120"/>
        <w:contextualSpacing w:val="0"/>
        <w:rPr>
          <w:rFonts w:cs="Calibri"/>
        </w:rPr>
      </w:pPr>
      <w:r w:rsidRPr="008A0110">
        <w:rPr>
          <w:rFonts w:cs="Calibri"/>
        </w:rPr>
        <w:t>Zavedení zaměstnance do PIS</w:t>
      </w:r>
    </w:p>
    <w:p w14:paraId="0ADFF588" w14:textId="77777777" w:rsidR="00A516E6" w:rsidRPr="008A0110" w:rsidRDefault="003A70AA" w:rsidP="00531C2E">
      <w:pPr>
        <w:pStyle w:val="Odstavecseseznamem"/>
        <w:numPr>
          <w:ilvl w:val="0"/>
          <w:numId w:val="39"/>
        </w:numPr>
        <w:spacing w:after="120"/>
        <w:contextualSpacing w:val="0"/>
        <w:rPr>
          <w:rFonts w:cs="Calibri"/>
        </w:rPr>
      </w:pPr>
      <w:r>
        <w:rPr>
          <w:rFonts w:cs="Calibri"/>
        </w:rPr>
        <w:t>Změna osobních údajů</w:t>
      </w:r>
      <w:r w:rsidR="00A516E6" w:rsidRPr="008A0110">
        <w:rPr>
          <w:rFonts w:cs="Calibri"/>
        </w:rPr>
        <w:t xml:space="preserve"> </w:t>
      </w:r>
    </w:p>
    <w:p w14:paraId="4CDB1488" w14:textId="77777777" w:rsidR="00A516E6" w:rsidRPr="008A0110" w:rsidRDefault="00A516E6" w:rsidP="00531C2E">
      <w:pPr>
        <w:spacing w:after="120"/>
        <w:rPr>
          <w:rFonts w:cs="Calibri"/>
        </w:rPr>
      </w:pPr>
      <w:r w:rsidRPr="001738E6">
        <w:rPr>
          <w:rFonts w:cs="Calibri"/>
          <w:b/>
        </w:rPr>
        <w:t>Oblast práce a mzdy PAM</w:t>
      </w:r>
      <w:r>
        <w:rPr>
          <w:rFonts w:cs="Calibri"/>
        </w:rPr>
        <w:t xml:space="preserve"> </w:t>
      </w:r>
    </w:p>
    <w:p w14:paraId="0BAF931B" w14:textId="77777777" w:rsidR="00A516E6" w:rsidRPr="008A0110" w:rsidRDefault="00A516E6" w:rsidP="00531C2E">
      <w:pPr>
        <w:pStyle w:val="Odstavecseseznamem"/>
        <w:numPr>
          <w:ilvl w:val="0"/>
          <w:numId w:val="39"/>
        </w:numPr>
        <w:spacing w:after="120"/>
        <w:contextualSpacing w:val="0"/>
        <w:rPr>
          <w:rFonts w:cs="Calibri"/>
        </w:rPr>
      </w:pPr>
      <w:r w:rsidRPr="008A0110">
        <w:rPr>
          <w:rFonts w:cs="Calibri"/>
        </w:rPr>
        <w:t>Měsíční zpracování výplat, sestav</w:t>
      </w:r>
      <w:r w:rsidR="003A70AA">
        <w:rPr>
          <w:rFonts w:cs="Calibri"/>
        </w:rPr>
        <w:t>y</w:t>
      </w:r>
      <w:r w:rsidRPr="008A0110">
        <w:rPr>
          <w:rFonts w:cs="Calibri"/>
        </w:rPr>
        <w:t xml:space="preserve"> s rozpadem na zaměstnance v pracovním a služebním poměru</w:t>
      </w:r>
    </w:p>
    <w:p w14:paraId="69AB2349" w14:textId="77777777" w:rsidR="00A516E6" w:rsidRPr="00145AE6" w:rsidRDefault="00A516E6" w:rsidP="00531C2E">
      <w:pPr>
        <w:pStyle w:val="Odstavecseseznamem"/>
        <w:spacing w:after="120"/>
        <w:ind w:left="0"/>
        <w:contextualSpacing w:val="0"/>
        <w:rPr>
          <w:rFonts w:cs="Calibri"/>
        </w:rPr>
      </w:pPr>
      <w:r w:rsidRPr="001738E6">
        <w:rPr>
          <w:rFonts w:cs="Calibri"/>
          <w:b/>
        </w:rPr>
        <w:t>Ostatní</w:t>
      </w:r>
      <w:r>
        <w:rPr>
          <w:rFonts w:cs="Calibri"/>
        </w:rPr>
        <w:t xml:space="preserve"> </w:t>
      </w:r>
    </w:p>
    <w:p w14:paraId="6575955D" w14:textId="77777777" w:rsidR="0035588C" w:rsidRPr="0035588C" w:rsidRDefault="0035588C" w:rsidP="00531C2E">
      <w:pPr>
        <w:pStyle w:val="Odstavecseseznamem"/>
        <w:numPr>
          <w:ilvl w:val="0"/>
          <w:numId w:val="39"/>
        </w:numPr>
        <w:spacing w:after="120"/>
        <w:contextualSpacing w:val="0"/>
        <w:rPr>
          <w:rFonts w:cs="Calibri"/>
        </w:rPr>
      </w:pPr>
      <w:r>
        <w:rPr>
          <w:rFonts w:cs="Calibri"/>
        </w:rPr>
        <w:t>Opravy do minulosti</w:t>
      </w:r>
    </w:p>
    <w:p w14:paraId="6AEFF590" w14:textId="77777777" w:rsidR="00A516E6" w:rsidRPr="00145AE6" w:rsidRDefault="003A70AA" w:rsidP="00531C2E">
      <w:pPr>
        <w:pStyle w:val="Odstavecseseznamem"/>
        <w:numPr>
          <w:ilvl w:val="0"/>
          <w:numId w:val="39"/>
        </w:numPr>
        <w:spacing w:after="120"/>
        <w:contextualSpacing w:val="0"/>
        <w:rPr>
          <w:rFonts w:cs="Calibri"/>
        </w:rPr>
      </w:pPr>
      <w:r>
        <w:rPr>
          <w:szCs w:val="18"/>
        </w:rPr>
        <w:t>Pr</w:t>
      </w:r>
      <w:r w:rsidR="00A516E6">
        <w:rPr>
          <w:szCs w:val="18"/>
        </w:rPr>
        <w:t>o</w:t>
      </w:r>
      <w:r>
        <w:rPr>
          <w:szCs w:val="18"/>
        </w:rPr>
        <w:t>ces</w:t>
      </w:r>
      <w:r w:rsidR="00A516E6">
        <w:rPr>
          <w:szCs w:val="18"/>
        </w:rPr>
        <w:t xml:space="preserve"> přijetí nového zaměstnance</w:t>
      </w:r>
    </w:p>
    <w:p w14:paraId="12AC7AEB" w14:textId="77777777" w:rsidR="00A516E6" w:rsidRPr="00872B18" w:rsidRDefault="003A70AA" w:rsidP="00531C2E">
      <w:pPr>
        <w:pStyle w:val="Odstavecseseznamem"/>
        <w:numPr>
          <w:ilvl w:val="0"/>
          <w:numId w:val="39"/>
        </w:numPr>
        <w:spacing w:after="120"/>
        <w:contextualSpacing w:val="0"/>
        <w:jc w:val="left"/>
        <w:rPr>
          <w:rFonts w:cs="Calibri"/>
        </w:rPr>
      </w:pPr>
      <w:r>
        <w:rPr>
          <w:szCs w:val="18"/>
        </w:rPr>
        <w:t>S</w:t>
      </w:r>
      <w:r w:rsidR="00A516E6">
        <w:rPr>
          <w:szCs w:val="18"/>
        </w:rPr>
        <w:t>chválení dovolené podřízeného</w:t>
      </w:r>
    </w:p>
    <w:p w14:paraId="7DF44888" w14:textId="77777777" w:rsidR="00A516E6" w:rsidRPr="00A0796B" w:rsidRDefault="003A70AA" w:rsidP="00531C2E">
      <w:pPr>
        <w:pStyle w:val="Odstavecseseznamem"/>
        <w:numPr>
          <w:ilvl w:val="0"/>
          <w:numId w:val="39"/>
        </w:numPr>
        <w:spacing w:after="120"/>
        <w:contextualSpacing w:val="0"/>
        <w:jc w:val="left"/>
        <w:rPr>
          <w:rFonts w:cs="Calibri"/>
        </w:rPr>
      </w:pPr>
      <w:r>
        <w:rPr>
          <w:szCs w:val="18"/>
        </w:rPr>
        <w:lastRenderedPageBreak/>
        <w:t>Z</w:t>
      </w:r>
      <w:r w:rsidR="00A516E6" w:rsidRPr="00BC3F90">
        <w:rPr>
          <w:szCs w:val="18"/>
        </w:rPr>
        <w:t>ažádán</w:t>
      </w:r>
      <w:r w:rsidR="00A516E6">
        <w:rPr>
          <w:szCs w:val="18"/>
        </w:rPr>
        <w:t>í o dovolenou</w:t>
      </w:r>
    </w:p>
    <w:p w14:paraId="1F8F8E55" w14:textId="77777777" w:rsidR="00A0796B" w:rsidRDefault="00A0796B" w:rsidP="00531C2E">
      <w:pPr>
        <w:pStyle w:val="Odstavecseseznamem"/>
        <w:spacing w:after="120"/>
        <w:ind w:left="0"/>
        <w:contextualSpacing w:val="0"/>
        <w:jc w:val="left"/>
        <w:rPr>
          <w:szCs w:val="18"/>
        </w:rPr>
      </w:pPr>
      <w:r>
        <w:rPr>
          <w:szCs w:val="18"/>
        </w:rPr>
        <w:t xml:space="preserve">Detailní popis Pracovních scénářů </w:t>
      </w:r>
      <w:r w:rsidRPr="00A0796B">
        <w:rPr>
          <w:szCs w:val="18"/>
        </w:rPr>
        <w:t>pro hodnocení nabízeného řešení</w:t>
      </w:r>
      <w:r>
        <w:rPr>
          <w:szCs w:val="18"/>
        </w:rPr>
        <w:t xml:space="preserve"> je obsažen v příloze č. 6.</w:t>
      </w:r>
    </w:p>
    <w:p w14:paraId="61540F58" w14:textId="77777777" w:rsidR="002B2EAC" w:rsidRPr="001C21A9" w:rsidRDefault="002B2EAC" w:rsidP="00531C2E">
      <w:pPr>
        <w:pStyle w:val="Odstavecseseznamem"/>
        <w:spacing w:after="120"/>
        <w:ind w:left="0"/>
        <w:contextualSpacing w:val="0"/>
        <w:jc w:val="left"/>
        <w:rPr>
          <w:b/>
          <w:szCs w:val="18"/>
        </w:rPr>
      </w:pPr>
      <w:r>
        <w:rPr>
          <w:b/>
          <w:szCs w:val="18"/>
        </w:rPr>
        <w:t>Metoda vyhodnocení</w:t>
      </w:r>
    </w:p>
    <w:p w14:paraId="70DD9335" w14:textId="77777777" w:rsidR="002B2EAC" w:rsidRDefault="002B2EAC" w:rsidP="002B2EAC">
      <w:pPr>
        <w:spacing w:after="120"/>
        <w:rPr>
          <w:rFonts w:cs="Calibri"/>
        </w:rPr>
      </w:pPr>
      <w:r>
        <w:rPr>
          <w:szCs w:val="18"/>
        </w:rPr>
        <w:t>Hodnotící komise na základě popisu postupu (kroků) při realizaci jednotlivých hodnotících scénářů a</w:t>
      </w:r>
      <w:r w:rsidR="00737509">
        <w:rPr>
          <w:szCs w:val="18"/>
        </w:rPr>
        <w:t> </w:t>
      </w:r>
      <w:r>
        <w:rPr>
          <w:szCs w:val="18"/>
        </w:rPr>
        <w:t>ověření v</w:t>
      </w:r>
      <w:r w:rsidR="0025631E">
        <w:rPr>
          <w:szCs w:val="18"/>
        </w:rPr>
        <w:t> </w:t>
      </w:r>
      <w:r>
        <w:rPr>
          <w:szCs w:val="18"/>
        </w:rPr>
        <w:t>rámci</w:t>
      </w:r>
      <w:r w:rsidR="0025631E">
        <w:rPr>
          <w:szCs w:val="18"/>
        </w:rPr>
        <w:t xml:space="preserve"> Prototypu dodavatele</w:t>
      </w:r>
      <w:r w:rsidR="0080580D">
        <w:rPr>
          <w:szCs w:val="18"/>
        </w:rPr>
        <w:t xml:space="preserve"> </w:t>
      </w:r>
      <w:r>
        <w:rPr>
          <w:szCs w:val="18"/>
        </w:rPr>
        <w:t xml:space="preserve">stanoví celkový počet kroků nezbytných pro realizaci každého jednotlivého hodnotícího scénáře. Za </w:t>
      </w:r>
      <w:r w:rsidRPr="006F0CE1">
        <w:rPr>
          <w:b/>
          <w:szCs w:val="18"/>
        </w:rPr>
        <w:t>1 krok</w:t>
      </w:r>
      <w:r>
        <w:rPr>
          <w:szCs w:val="18"/>
        </w:rPr>
        <w:t xml:space="preserve"> bude považován </w:t>
      </w:r>
      <w:r w:rsidR="00EB36B4">
        <w:rPr>
          <w:szCs w:val="18"/>
        </w:rPr>
        <w:t>každý nezbytný úkon v informačním systému, který posouvá prováděnou činnost vpřed – tedy zejména klik myší, stisknutí klávesy Enter na klávesnici, stisknutí tabelátoru klávesnice.</w:t>
      </w:r>
      <w:r w:rsidRPr="00142489">
        <w:rPr>
          <w:szCs w:val="18"/>
        </w:rPr>
        <w:t xml:space="preserve"> </w:t>
      </w:r>
      <w:r>
        <w:rPr>
          <w:szCs w:val="18"/>
        </w:rPr>
        <w:t>Celkový počet kroků za</w:t>
      </w:r>
      <w:r w:rsidR="00737509">
        <w:rPr>
          <w:szCs w:val="18"/>
        </w:rPr>
        <w:t> </w:t>
      </w:r>
      <w:r>
        <w:rPr>
          <w:szCs w:val="18"/>
        </w:rPr>
        <w:t xml:space="preserve">všechny hodnotící scénáře bude následně hodnotící komisí sečten a stanoven tak celkový počet kroků za všechny hodnotící scénáře. </w:t>
      </w:r>
      <w:r>
        <w:rPr>
          <w:rFonts w:cs="Calibri"/>
        </w:rPr>
        <w:t xml:space="preserve">Nejvýhodnější nabídkou je v rámci tohoto </w:t>
      </w:r>
      <w:proofErr w:type="spellStart"/>
      <w:r w:rsidR="00506EE4">
        <w:rPr>
          <w:rFonts w:cs="Calibri"/>
        </w:rPr>
        <w:t>sub</w:t>
      </w:r>
      <w:r>
        <w:rPr>
          <w:rFonts w:cs="Calibri"/>
        </w:rPr>
        <w:t>kritéria</w:t>
      </w:r>
      <w:proofErr w:type="spellEnd"/>
      <w:r w:rsidR="00506EE4">
        <w:rPr>
          <w:rFonts w:cs="Calibri"/>
        </w:rPr>
        <w:t xml:space="preserve"> B1. hodnocena</w:t>
      </w:r>
      <w:r>
        <w:rPr>
          <w:rFonts w:cs="Calibri"/>
        </w:rPr>
        <w:t xml:space="preserve"> nabídka s nejnižším Celkovým počtem kroků za všechny hodnotící scénáře</w:t>
      </w:r>
      <w:r w:rsidR="00B719D5">
        <w:rPr>
          <w:rFonts w:cs="Calibri"/>
        </w:rPr>
        <w:t xml:space="preserve"> při dodržení úplnosti řešení</w:t>
      </w:r>
      <w:r>
        <w:rPr>
          <w:rFonts w:cs="Calibri"/>
        </w:rPr>
        <w:t xml:space="preserve">. </w:t>
      </w:r>
    </w:p>
    <w:p w14:paraId="7F655C33" w14:textId="77777777" w:rsidR="002B2EAC" w:rsidRDefault="002B2EAC" w:rsidP="002B2EAC">
      <w:pPr>
        <w:pStyle w:val="Zkladntext"/>
        <w:keepNext/>
        <w:spacing w:before="240" w:line="320" w:lineRule="atLeast"/>
        <w:rPr>
          <w:rFonts w:cs="Calibri"/>
        </w:rPr>
      </w:pPr>
      <w:r w:rsidRPr="00C9351F">
        <w:rPr>
          <w:rFonts w:cs="Calibri"/>
        </w:rPr>
        <w:t xml:space="preserve">Pro </w:t>
      </w:r>
      <w:proofErr w:type="spellStart"/>
      <w:r>
        <w:rPr>
          <w:rFonts w:cs="Calibri"/>
        </w:rPr>
        <w:t>sub</w:t>
      </w:r>
      <w:r w:rsidRPr="00C9351F">
        <w:rPr>
          <w:rFonts w:cs="Calibri"/>
        </w:rPr>
        <w:t>kritérium</w:t>
      </w:r>
      <w:proofErr w:type="spellEnd"/>
      <w:r w:rsidRPr="00C9351F">
        <w:rPr>
          <w:rFonts w:cs="Calibri"/>
        </w:rPr>
        <w:t xml:space="preserve"> </w:t>
      </w:r>
      <w:r w:rsidR="00506EE4">
        <w:rPr>
          <w:rFonts w:cs="Calibri"/>
        </w:rPr>
        <w:t>B1.</w:t>
      </w:r>
      <w:r>
        <w:rPr>
          <w:rFonts w:cs="Calibri"/>
        </w:rPr>
        <w:t xml:space="preserve"> </w:t>
      </w:r>
      <w:r w:rsidRPr="00C9351F">
        <w:rPr>
          <w:rFonts w:cs="Calibri"/>
        </w:rPr>
        <w:t>„</w:t>
      </w:r>
      <w:r w:rsidR="00506EE4">
        <w:rPr>
          <w:rFonts w:cs="Calibri"/>
        </w:rPr>
        <w:t>Časová náročnost úkonů dle hodnotících scénářů</w:t>
      </w:r>
      <w:r w:rsidRPr="00C9351F">
        <w:rPr>
          <w:rFonts w:cs="Calibri"/>
        </w:rPr>
        <w:t xml:space="preserve">“ získá hodnocená nabídka bodovou hodnotu, která vznikne násobkem </w:t>
      </w:r>
      <w:r w:rsidR="00506EE4">
        <w:rPr>
          <w:rFonts w:cs="Calibri"/>
        </w:rPr>
        <w:t>40</w:t>
      </w:r>
      <w:r w:rsidRPr="00C9351F">
        <w:rPr>
          <w:rFonts w:cs="Calibri"/>
        </w:rPr>
        <w:t xml:space="preserve"> a poměru hodnoty nejvýhodnější nabídky (tj.</w:t>
      </w:r>
      <w:r w:rsidR="00737509">
        <w:rPr>
          <w:rFonts w:cs="Calibri"/>
        </w:rPr>
        <w:t> </w:t>
      </w:r>
      <w:r w:rsidRPr="00C9351F">
        <w:rPr>
          <w:rFonts w:cs="Calibri"/>
        </w:rPr>
        <w:t>nabídky s nejnižší</w:t>
      </w:r>
      <w:r w:rsidR="00506EE4">
        <w:rPr>
          <w:rFonts w:cs="Calibri"/>
        </w:rPr>
        <w:t>m</w:t>
      </w:r>
      <w:r w:rsidRPr="00C9351F">
        <w:rPr>
          <w:rFonts w:cs="Calibri"/>
        </w:rPr>
        <w:t xml:space="preserve"> Celkov</w:t>
      </w:r>
      <w:r w:rsidR="00506EE4">
        <w:rPr>
          <w:rFonts w:cs="Calibri"/>
        </w:rPr>
        <w:t>ým počtem kroků za všechny hodnotící scénáře</w:t>
      </w:r>
      <w:r w:rsidR="002D259E">
        <w:rPr>
          <w:rFonts w:cs="Calibri"/>
        </w:rPr>
        <w:t xml:space="preserve"> při dodržení úplnosti řešení</w:t>
      </w:r>
      <w:r w:rsidRPr="00C9351F">
        <w:rPr>
          <w:rFonts w:cs="Calibri"/>
        </w:rPr>
        <w:t>) k hodnocené nabídce.</w:t>
      </w:r>
    </w:p>
    <w:p w14:paraId="6E8F0BC8" w14:textId="77777777" w:rsidR="002B2EAC" w:rsidRPr="007E1EAB" w:rsidRDefault="002B2EAC" w:rsidP="002B2EAC">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40</m:t>
          </m:r>
          <m:r>
            <m:rPr>
              <m:nor/>
            </m:rPr>
            <w:rPr>
              <w:rFonts w:asciiTheme="minorHAnsi" w:hAnsiTheme="minorHAnsi" w:cs="Calibri"/>
              <w:b/>
            </w:rPr>
            <m:t xml:space="preserve"> x </m:t>
          </m:r>
          <m:f>
            <m:fPr>
              <m:ctrlPr>
                <w:rPr>
                  <w:rFonts w:ascii="Cambria Math" w:hAnsi="Cambria Math" w:cs="Calibri"/>
                  <w:b/>
                </w:rPr>
              </m:ctrlPr>
            </m:fPr>
            <m:num>
              <m:r>
                <m:rPr>
                  <m:nor/>
                </m:rPr>
                <w:rPr>
                  <w:rFonts w:asciiTheme="minorHAnsi" w:hAnsiTheme="minorHAnsi" w:cs="Calibri"/>
                  <w:b/>
                </w:rPr>
                <m:t>nejnižší Celkov</m:t>
              </m:r>
              <m:r>
                <m:rPr>
                  <m:nor/>
                </m:rPr>
                <w:rPr>
                  <w:rFonts w:ascii="Cambria Math" w:hAnsiTheme="minorHAnsi" w:cs="Calibri"/>
                  <w:b/>
                </w:rPr>
                <m:t>ý</m:t>
              </m:r>
              <m:r>
                <m:rPr>
                  <m:nor/>
                </m:rPr>
                <w:rPr>
                  <w:rFonts w:asciiTheme="minorHAnsi" w:hAnsiTheme="minorHAnsi" w:cs="Calibri"/>
                  <w:b/>
                </w:rPr>
                <m:t xml:space="preserve"> </m:t>
              </m:r>
              <m:r>
                <m:rPr>
                  <m:nor/>
                </m:rPr>
                <w:rPr>
                  <w:rFonts w:ascii="Cambria Math" w:hAnsiTheme="minorHAnsi" w:cs="Calibri"/>
                  <w:b/>
                </w:rPr>
                <m:t>po</m:t>
              </m:r>
              <m:r>
                <m:rPr>
                  <m:nor/>
                </m:rPr>
                <w:rPr>
                  <w:rFonts w:ascii="Cambria Math" w:hAnsiTheme="minorHAnsi" w:cs="Calibri"/>
                  <w:b/>
                </w:rPr>
                <m:t>č</m:t>
              </m:r>
              <m:r>
                <m:rPr>
                  <m:nor/>
                </m:rPr>
                <w:rPr>
                  <w:rFonts w:ascii="Cambria Math" w:hAnsiTheme="minorHAnsi" w:cs="Calibri"/>
                  <w:b/>
                </w:rPr>
                <m:t>et krok</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echny hodnot</m:t>
              </m:r>
              <m:r>
                <m:rPr>
                  <m:nor/>
                </m:rPr>
                <w:rPr>
                  <w:rFonts w:ascii="Cambria Math" w:hAnsiTheme="minorHAnsi" w:cs="Calibri"/>
                  <w:b/>
                </w:rPr>
                <m:t>í</m:t>
              </m:r>
              <m:r>
                <m:rPr>
                  <m:nor/>
                </m:rPr>
                <w:rPr>
                  <w:rFonts w:ascii="Cambria Math" w:hAnsiTheme="minorHAnsi" w:cs="Calibri"/>
                  <w:b/>
                </w:rPr>
                <m:t>c</m:t>
              </m:r>
              <m:r>
                <m:rPr>
                  <m:nor/>
                </m:rPr>
                <w:rPr>
                  <w:rFonts w:ascii="Cambria Math" w:hAnsiTheme="minorHAnsi" w:cs="Calibri"/>
                  <w:b/>
                </w:rPr>
                <m:t>í</m:t>
              </m:r>
              <m:r>
                <m:rPr>
                  <m:nor/>
                </m:rPr>
                <w:rPr>
                  <w:rFonts w:ascii="Cambria Math" w:hAnsiTheme="minorHAnsi" w:cs="Calibri"/>
                  <w:b/>
                </w:rPr>
                <m:t xml:space="preserve"> sc</m:t>
              </m:r>
              <m:r>
                <m:rPr>
                  <m:nor/>
                </m:rPr>
                <w:rPr>
                  <w:rFonts w:ascii="Cambria Math" w:hAnsiTheme="minorHAnsi" w:cs="Calibri"/>
                  <w:b/>
                </w:rPr>
                <m:t>é</m:t>
              </m:r>
              <m:r>
                <m:rPr>
                  <m:nor/>
                </m:rPr>
                <w:rPr>
                  <w:rFonts w:ascii="Cambria Math" w:hAnsiTheme="minorHAnsi" w:cs="Calibri"/>
                  <w:b/>
                </w:rPr>
                <m:t>n</m:t>
              </m:r>
              <m:r>
                <m:rPr>
                  <m:nor/>
                </m:rPr>
                <w:rPr>
                  <w:rFonts w:ascii="Cambria Math" w:hAnsiTheme="minorHAnsi" w:cs="Calibri"/>
                  <w:b/>
                </w:rPr>
                <m:t>ář</m:t>
              </m:r>
              <m:r>
                <m:rPr>
                  <m:nor/>
                </m:rPr>
                <w:rPr>
                  <w:rFonts w:ascii="Cambria Math" w:hAnsiTheme="minorHAnsi" w:cs="Calibri"/>
                  <w:b/>
                </w:rPr>
                <m:t>e</m:t>
              </m:r>
            </m:num>
            <m:den>
              <m:r>
                <m:rPr>
                  <m:nor/>
                </m:rPr>
                <w:rPr>
                  <w:rFonts w:asciiTheme="minorHAnsi" w:hAnsiTheme="minorHAnsi" w:cs="Calibri"/>
                  <w:b/>
                </w:rPr>
                <m:t xml:space="preserve">Celkový </m:t>
              </m:r>
              <m:r>
                <m:rPr>
                  <m:nor/>
                </m:rPr>
                <w:rPr>
                  <w:rFonts w:ascii="Cambria Math" w:hAnsiTheme="minorHAnsi" w:cs="Calibri"/>
                  <w:b/>
                </w:rPr>
                <m:t>po</m:t>
              </m:r>
              <m:r>
                <m:rPr>
                  <m:nor/>
                </m:rPr>
                <w:rPr>
                  <w:rFonts w:ascii="Cambria Math" w:hAnsiTheme="minorHAnsi" w:cs="Calibri"/>
                  <w:b/>
                </w:rPr>
                <m:t>č</m:t>
              </m:r>
              <m:r>
                <m:rPr>
                  <m:nor/>
                </m:rPr>
                <w:rPr>
                  <w:rFonts w:ascii="Cambria Math" w:hAnsiTheme="minorHAnsi" w:cs="Calibri"/>
                  <w:b/>
                </w:rPr>
                <m:t>et krok</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echny hodnot</m:t>
              </m:r>
              <m:r>
                <m:rPr>
                  <m:nor/>
                </m:rPr>
                <w:rPr>
                  <w:rFonts w:ascii="Cambria Math" w:hAnsiTheme="minorHAnsi" w:cs="Calibri"/>
                  <w:b/>
                </w:rPr>
                <m:t>í</m:t>
              </m:r>
              <m:r>
                <m:rPr>
                  <m:nor/>
                </m:rPr>
                <w:rPr>
                  <w:rFonts w:ascii="Cambria Math" w:hAnsiTheme="minorHAnsi" w:cs="Calibri"/>
                  <w:b/>
                </w:rPr>
                <m:t>c</m:t>
              </m:r>
              <m:r>
                <m:rPr>
                  <m:nor/>
                </m:rPr>
                <w:rPr>
                  <w:rFonts w:ascii="Cambria Math" w:hAnsiTheme="minorHAnsi" w:cs="Calibri"/>
                  <w:b/>
                </w:rPr>
                <m:t>í</m:t>
              </m:r>
              <m:r>
                <m:rPr>
                  <m:nor/>
                </m:rPr>
                <w:rPr>
                  <w:rFonts w:ascii="Cambria Math" w:hAnsiTheme="minorHAnsi" w:cs="Calibri"/>
                  <w:b/>
                </w:rPr>
                <m:t xml:space="preserve"> sc</m:t>
              </m:r>
              <m:r>
                <m:rPr>
                  <m:nor/>
                </m:rPr>
                <w:rPr>
                  <w:rFonts w:ascii="Cambria Math" w:hAnsiTheme="minorHAnsi" w:cs="Calibri"/>
                  <w:b/>
                </w:rPr>
                <m:t>é</m:t>
              </m:r>
              <m:r>
                <m:rPr>
                  <m:nor/>
                </m:rPr>
                <w:rPr>
                  <w:rFonts w:ascii="Cambria Math" w:hAnsiTheme="minorHAnsi" w:cs="Calibri"/>
                  <w:b/>
                </w:rPr>
                <m:t>n</m:t>
              </m:r>
              <m:r>
                <m:rPr>
                  <m:nor/>
                </m:rPr>
                <w:rPr>
                  <w:rFonts w:ascii="Cambria Math" w:hAnsiTheme="minorHAnsi" w:cs="Calibri"/>
                  <w:b/>
                </w:rPr>
                <m:t>ář</m:t>
              </m:r>
              <m:r>
                <m:rPr>
                  <m:nor/>
                </m:rPr>
                <w:rPr>
                  <w:rFonts w:ascii="Cambria Math" w:hAnsiTheme="minorHAnsi" w:cs="Calibri"/>
                  <w:b/>
                </w:rPr>
                <m:t>e</m:t>
              </m:r>
              <m:r>
                <m:rPr>
                  <m:nor/>
                </m:rPr>
                <w:rPr>
                  <w:rFonts w:asciiTheme="minorHAnsi" w:hAnsiTheme="minorHAnsi" w:cs="Calibri"/>
                  <w:b/>
                </w:rPr>
                <m:t xml:space="preserve"> aktuálně hodnocené nabídky</m:t>
              </m:r>
            </m:den>
          </m:f>
        </m:oMath>
      </m:oMathPara>
    </w:p>
    <w:p w14:paraId="00C3F038" w14:textId="77777777" w:rsidR="002B2EAC" w:rsidRPr="00F347A4" w:rsidRDefault="002B2EAC" w:rsidP="002B2EAC">
      <w:pPr>
        <w:autoSpaceDE w:val="0"/>
        <w:autoSpaceDN w:val="0"/>
        <w:adjustRightInd w:val="0"/>
        <w:spacing w:before="240" w:after="120" w:line="320" w:lineRule="atLeast"/>
        <w:rPr>
          <w:rFonts w:cs="Calibri"/>
        </w:rPr>
      </w:pPr>
      <w:r w:rsidRPr="00F347A4">
        <w:rPr>
          <w:rFonts w:cs="Calibri"/>
        </w:rPr>
        <w:t>Nejv</w:t>
      </w:r>
      <w:r>
        <w:rPr>
          <w:rFonts w:cs="Calibri"/>
        </w:rPr>
        <w:t>ý</w:t>
      </w:r>
      <w:r w:rsidRPr="00F347A4">
        <w:rPr>
          <w:rFonts w:cs="Calibri"/>
        </w:rPr>
        <w:t>hodnější nabídka v</w:t>
      </w:r>
      <w:r w:rsidR="002D0295">
        <w:rPr>
          <w:rFonts w:cs="Calibri"/>
        </w:rPr>
        <w:t> </w:t>
      </w:r>
      <w:proofErr w:type="spellStart"/>
      <w:r w:rsidR="00506EE4">
        <w:rPr>
          <w:rFonts w:cs="Calibri"/>
        </w:rPr>
        <w:t>sub</w:t>
      </w:r>
      <w:r w:rsidRPr="00F347A4">
        <w:rPr>
          <w:rFonts w:cs="Calibri"/>
        </w:rPr>
        <w:t>kritériu</w:t>
      </w:r>
      <w:proofErr w:type="spellEnd"/>
      <w:r w:rsidR="002D0295">
        <w:rPr>
          <w:rFonts w:cs="Calibri"/>
        </w:rPr>
        <w:t xml:space="preserve"> hodnocení</w:t>
      </w:r>
      <w:r>
        <w:rPr>
          <w:rFonts w:cs="Calibri"/>
        </w:rPr>
        <w:t xml:space="preserve"> </w:t>
      </w:r>
      <w:r w:rsidR="002D0295">
        <w:rPr>
          <w:rFonts w:cs="Calibri"/>
        </w:rPr>
        <w:t>B1. „</w:t>
      </w:r>
      <w:r w:rsidR="00506EE4">
        <w:rPr>
          <w:rFonts w:cs="Calibri"/>
        </w:rPr>
        <w:t>Časová náročnost úkonů dle hodnotících scénářů</w:t>
      </w:r>
      <w:r w:rsidRPr="00F347A4">
        <w:rPr>
          <w:rFonts w:cs="Calibri"/>
        </w:rPr>
        <w:t xml:space="preserve">“ tak získá </w:t>
      </w:r>
      <w:r w:rsidR="00506EE4">
        <w:rPr>
          <w:rFonts w:cs="Calibri"/>
        </w:rPr>
        <w:t>40</w:t>
      </w:r>
      <w:r w:rsidRPr="00F347A4">
        <w:rPr>
          <w:rFonts w:cs="Calibri"/>
        </w:rPr>
        <w:t xml:space="preserve"> bodů a ostatní proporcionálně méně.</w:t>
      </w:r>
    </w:p>
    <w:p w14:paraId="77E351DB" w14:textId="77777777" w:rsidR="00A516E6" w:rsidRDefault="00506EE4" w:rsidP="00F620C7">
      <w:pPr>
        <w:pStyle w:val="Nadpis3slovan"/>
      </w:pPr>
      <w:proofErr w:type="spellStart"/>
      <w:r>
        <w:t>S</w:t>
      </w:r>
      <w:r w:rsidR="00A516E6" w:rsidRPr="006D30BA">
        <w:t>ubkritérium</w:t>
      </w:r>
      <w:proofErr w:type="spellEnd"/>
      <w:r>
        <w:t xml:space="preserve"> B2. - Uživatelská přívětivost a i</w:t>
      </w:r>
      <w:r w:rsidR="00A516E6" w:rsidRPr="006D30BA">
        <w:t>ntuitivnost obsluh</w:t>
      </w:r>
      <w:r w:rsidR="00A516E6">
        <w:t>y</w:t>
      </w:r>
    </w:p>
    <w:p w14:paraId="66C843A1" w14:textId="77777777" w:rsidR="00741FD9" w:rsidRDefault="00741FD9" w:rsidP="00506EE4">
      <w:pPr>
        <w:autoSpaceDE w:val="0"/>
        <w:autoSpaceDN w:val="0"/>
        <w:adjustRightInd w:val="0"/>
        <w:spacing w:after="120"/>
      </w:pPr>
      <w:r>
        <w:rPr>
          <w:rFonts w:cs="Calibri"/>
        </w:rPr>
        <w:t xml:space="preserve">V rámci tohoto </w:t>
      </w:r>
      <w:proofErr w:type="spellStart"/>
      <w:r w:rsidRPr="00C9351F">
        <w:rPr>
          <w:rFonts w:cs="Calibri"/>
        </w:rPr>
        <w:t>subkritéria</w:t>
      </w:r>
      <w:proofErr w:type="spellEnd"/>
      <w:r w:rsidRPr="00C9351F">
        <w:rPr>
          <w:rFonts w:cs="Calibri"/>
        </w:rPr>
        <w:t xml:space="preserve"> </w:t>
      </w:r>
      <w:r>
        <w:rPr>
          <w:rFonts w:cs="Calibri"/>
        </w:rPr>
        <w:t>B</w:t>
      </w:r>
      <w:r w:rsidR="00506EE4">
        <w:rPr>
          <w:rFonts w:cs="Calibri"/>
        </w:rPr>
        <w:t>2. -</w:t>
      </w:r>
      <w:r>
        <w:rPr>
          <w:rFonts w:cs="Calibri"/>
        </w:rPr>
        <w:t xml:space="preserve"> Uživatelská přívětivost a intuitivnost obsluhy </w:t>
      </w:r>
      <w:r w:rsidRPr="00C9351F">
        <w:rPr>
          <w:rFonts w:cs="Calibri"/>
        </w:rPr>
        <w:t>bude hodnocena jednoduchost</w:t>
      </w:r>
      <w:r>
        <w:rPr>
          <w:rFonts w:cs="Calibri"/>
        </w:rPr>
        <w:t>, přívětivost a intuitivnost</w:t>
      </w:r>
      <w:r w:rsidRPr="00C9351F">
        <w:rPr>
          <w:rFonts w:cs="Calibri"/>
        </w:rPr>
        <w:t xml:space="preserve"> obsluhy</w:t>
      </w:r>
      <w:r>
        <w:rPr>
          <w:rFonts w:cs="Calibri"/>
        </w:rPr>
        <w:t xml:space="preserve"> nabízeného řešení</w:t>
      </w:r>
      <w:r w:rsidRPr="00C9351F">
        <w:rPr>
          <w:rFonts w:cs="Calibri"/>
        </w:rPr>
        <w:t>.</w:t>
      </w:r>
      <w:r w:rsidRPr="00BC3F90">
        <w:t xml:space="preserve"> </w:t>
      </w:r>
      <w:r>
        <w:t>Uživatelská přívětivost a</w:t>
      </w:r>
      <w:r w:rsidR="00737509">
        <w:t> </w:t>
      </w:r>
      <w:r>
        <w:t xml:space="preserve">intuitivnost obsluhy bude hodnocena na základě </w:t>
      </w:r>
      <w:r w:rsidR="00506EE4">
        <w:t>P</w:t>
      </w:r>
      <w:r w:rsidR="00E86276">
        <w:t>rototypu</w:t>
      </w:r>
      <w:r w:rsidR="00506EE4">
        <w:t xml:space="preserve"> dodavatele, které bude pro tyto účely hodnotící komisi zpřístupněno </w:t>
      </w:r>
      <w:r w:rsidR="00E86276">
        <w:t>dálkovým přístupem do prostředí dodavatele</w:t>
      </w:r>
      <w:r w:rsidR="00506EE4">
        <w:t xml:space="preserve"> (totožné, jako v případě předvedení P</w:t>
      </w:r>
      <w:r w:rsidR="00E86276">
        <w:t>rototypu</w:t>
      </w:r>
      <w:r w:rsidR="00506EE4">
        <w:t xml:space="preserve"> v rámci jednání – viz článek </w:t>
      </w:r>
      <w:r w:rsidR="004B5291">
        <w:t xml:space="preserve">7 </w:t>
      </w:r>
      <w:r w:rsidR="00506EE4">
        <w:t xml:space="preserve">a </w:t>
      </w:r>
      <w:r w:rsidR="004B5291">
        <w:t xml:space="preserve">11 </w:t>
      </w:r>
      <w:r w:rsidR="00506EE4">
        <w:t>zadávací dokumentace výše)</w:t>
      </w:r>
      <w:r w:rsidR="00902FE3">
        <w:t xml:space="preserve"> a to z níže uvedených 3 základních hledisek</w:t>
      </w:r>
      <w:r w:rsidR="00506EE4">
        <w:t>.</w:t>
      </w:r>
    </w:p>
    <w:p w14:paraId="2BD773A5" w14:textId="77777777" w:rsidR="00902FE3" w:rsidRPr="006F0CE1" w:rsidRDefault="00902FE3" w:rsidP="00902FE3">
      <w:pPr>
        <w:pStyle w:val="Odstavecseseznamem"/>
        <w:spacing w:after="120"/>
        <w:ind w:left="0"/>
        <w:contextualSpacing w:val="0"/>
        <w:jc w:val="left"/>
        <w:rPr>
          <w:b/>
          <w:szCs w:val="18"/>
        </w:rPr>
      </w:pPr>
      <w:r>
        <w:rPr>
          <w:b/>
          <w:szCs w:val="18"/>
        </w:rPr>
        <w:t>Metoda vyhodnocení</w:t>
      </w:r>
    </w:p>
    <w:p w14:paraId="037C59F6" w14:textId="77777777" w:rsidR="00C5615F" w:rsidRDefault="00B828ED" w:rsidP="00506EE4">
      <w:pPr>
        <w:pStyle w:val="Prosttext"/>
        <w:spacing w:after="120"/>
      </w:pPr>
      <w:r>
        <w:t>H</w:t>
      </w:r>
      <w:r w:rsidR="00506EE4">
        <w:t>odnotící komise</w:t>
      </w:r>
      <w:r w:rsidR="00A516E6">
        <w:t xml:space="preserve"> </w:t>
      </w:r>
      <w:r w:rsidR="00BE1EDB">
        <w:t xml:space="preserve">po seznámení se s nabízeným řešením prostřednictvím zpřístupněného Prototypu dodavatele </w:t>
      </w:r>
      <w:r w:rsidR="00A516E6">
        <w:t xml:space="preserve">ohodnotí </w:t>
      </w:r>
      <w:r w:rsidR="00506EE4">
        <w:t xml:space="preserve">jednoduchost, uživatelskou přívětivost a </w:t>
      </w:r>
      <w:r w:rsidR="00A516E6">
        <w:t>intuitivnost obsluhy nabízeného řešení</w:t>
      </w:r>
      <w:r w:rsidR="00902FE3">
        <w:t xml:space="preserve"> dle níže uvedených 3 hledisek hodnocení</w:t>
      </w:r>
      <w:r w:rsidR="00A516E6">
        <w:t xml:space="preserve">. Každému z nabízených řešení přidělí </w:t>
      </w:r>
      <w:r w:rsidR="00902FE3">
        <w:t xml:space="preserve">v rámci každého jednotlivého hodnoceného hlediska </w:t>
      </w:r>
      <w:r w:rsidR="00A516E6">
        <w:t xml:space="preserve">bodovou hodnotu ve škále </w:t>
      </w:r>
      <w:proofErr w:type="gramStart"/>
      <w:r w:rsidR="00A516E6">
        <w:t>1 – 10</w:t>
      </w:r>
      <w:proofErr w:type="gramEnd"/>
      <w:r w:rsidR="00A516E6">
        <w:t>, kde 10 je nejlépe hodnocené nabízené řešení</w:t>
      </w:r>
      <w:r w:rsidR="00902FE3">
        <w:t xml:space="preserve"> v rámci daného hodnoceného hlediska</w:t>
      </w:r>
      <w:r w:rsidR="00A516E6">
        <w:t>.</w:t>
      </w:r>
      <w:r w:rsidR="00C5615F">
        <w:t xml:space="preserve"> </w:t>
      </w:r>
    </w:p>
    <w:p w14:paraId="5493DDC0" w14:textId="77777777" w:rsidR="00BE1EDB" w:rsidRDefault="00BE1EDB" w:rsidP="00506EE4">
      <w:pPr>
        <w:pStyle w:val="Prosttext"/>
        <w:spacing w:after="120"/>
      </w:pPr>
      <w:r>
        <w:t xml:space="preserve">Uživatelská přívětivost a intuitivnost obsluhy u nabízeného řešení bude hodnotící komisí posuzována a hodnocena v souvislosti s realizací níže uvedeného okruhu funkcionalit a úloh: </w:t>
      </w:r>
    </w:p>
    <w:p w14:paraId="47AEEF1C" w14:textId="77777777" w:rsidR="00BE1EDB" w:rsidRPr="008A0110" w:rsidRDefault="00BE1EDB" w:rsidP="00BE1EDB">
      <w:pPr>
        <w:spacing w:after="120"/>
        <w:rPr>
          <w:rFonts w:cs="Calibri"/>
        </w:rPr>
      </w:pPr>
      <w:r w:rsidRPr="001738E6">
        <w:rPr>
          <w:rFonts w:cs="Calibri"/>
          <w:b/>
        </w:rPr>
        <w:t>Oblast personalistika PER</w:t>
      </w:r>
      <w:r>
        <w:rPr>
          <w:rFonts w:cs="Calibri"/>
        </w:rPr>
        <w:t xml:space="preserve"> </w:t>
      </w:r>
    </w:p>
    <w:p w14:paraId="1D17CF47"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lastRenderedPageBreak/>
        <w:t>Zavedení zaměstnance do PIS</w:t>
      </w:r>
    </w:p>
    <w:p w14:paraId="3577A2EC" w14:textId="77777777" w:rsidR="00BE1EDB" w:rsidRPr="008A0110" w:rsidRDefault="00BE1EDB" w:rsidP="00BE1EDB">
      <w:pPr>
        <w:pStyle w:val="Odstavecseseznamem"/>
        <w:numPr>
          <w:ilvl w:val="0"/>
          <w:numId w:val="46"/>
        </w:numPr>
        <w:spacing w:after="120"/>
        <w:contextualSpacing w:val="0"/>
        <w:rPr>
          <w:rFonts w:cs="Calibri"/>
        </w:rPr>
      </w:pPr>
      <w:r>
        <w:rPr>
          <w:rFonts w:cs="Calibri"/>
        </w:rPr>
        <w:t>Změna osobních údajů</w:t>
      </w:r>
      <w:r w:rsidRPr="008A0110">
        <w:rPr>
          <w:rFonts w:cs="Calibri"/>
        </w:rPr>
        <w:t xml:space="preserve"> </w:t>
      </w:r>
    </w:p>
    <w:p w14:paraId="49B20031"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t>Zadání dosavadní praxe pro zápočet a zařazení zaměstnance do platového stupně</w:t>
      </w:r>
    </w:p>
    <w:p w14:paraId="4CBE2414" w14:textId="77777777" w:rsidR="00BE1EDB" w:rsidRPr="008A0110" w:rsidRDefault="00BE1EDB" w:rsidP="00BE1EDB">
      <w:pPr>
        <w:spacing w:after="120"/>
        <w:rPr>
          <w:rFonts w:cs="Calibri"/>
        </w:rPr>
      </w:pPr>
      <w:r w:rsidRPr="001738E6">
        <w:rPr>
          <w:rFonts w:cs="Calibri"/>
          <w:b/>
        </w:rPr>
        <w:t>Oblast práce a mzdy PAM</w:t>
      </w:r>
      <w:r>
        <w:rPr>
          <w:rFonts w:cs="Calibri"/>
        </w:rPr>
        <w:t xml:space="preserve"> </w:t>
      </w:r>
    </w:p>
    <w:p w14:paraId="357AE9A9"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t xml:space="preserve">Zadání platových nároků </w:t>
      </w:r>
    </w:p>
    <w:p w14:paraId="4762BC6E" w14:textId="77777777" w:rsidR="00BE1EDB" w:rsidRPr="008A0110" w:rsidRDefault="00BE1EDB" w:rsidP="00BE1EDB">
      <w:pPr>
        <w:pStyle w:val="Odstavecseseznamem"/>
        <w:numPr>
          <w:ilvl w:val="0"/>
          <w:numId w:val="46"/>
        </w:numPr>
        <w:spacing w:after="120"/>
        <w:contextualSpacing w:val="0"/>
        <w:rPr>
          <w:rFonts w:cs="Calibri"/>
        </w:rPr>
      </w:pPr>
      <w:r>
        <w:rPr>
          <w:rFonts w:cs="Calibri"/>
        </w:rPr>
        <w:t>Z</w:t>
      </w:r>
      <w:r w:rsidRPr="008A0110">
        <w:rPr>
          <w:rFonts w:cs="Calibri"/>
        </w:rPr>
        <w:t>adání jednotlivých druhů nepřítomností ze strany zaměstnavatele i zaměstnance</w:t>
      </w:r>
    </w:p>
    <w:p w14:paraId="31E39F1B"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t>Výpočet platu</w:t>
      </w:r>
    </w:p>
    <w:p w14:paraId="045B8BCE" w14:textId="77777777" w:rsidR="00BE1EDB" w:rsidRPr="008A0110" w:rsidRDefault="00BE1EDB" w:rsidP="00BE1EDB">
      <w:pPr>
        <w:pStyle w:val="Odstavecseseznamem"/>
        <w:numPr>
          <w:ilvl w:val="0"/>
          <w:numId w:val="46"/>
        </w:numPr>
        <w:spacing w:after="120"/>
        <w:contextualSpacing w:val="0"/>
        <w:rPr>
          <w:rFonts w:cs="Calibri"/>
        </w:rPr>
      </w:pPr>
      <w:r w:rsidRPr="008A0110">
        <w:rPr>
          <w:rFonts w:cs="Calibri"/>
        </w:rPr>
        <w:t>Měsíční zpracování výplat, sestav</w:t>
      </w:r>
      <w:r>
        <w:rPr>
          <w:rFonts w:cs="Calibri"/>
        </w:rPr>
        <w:t>y</w:t>
      </w:r>
      <w:r w:rsidRPr="008A0110">
        <w:rPr>
          <w:rFonts w:cs="Calibri"/>
        </w:rPr>
        <w:t xml:space="preserve"> s rozpadem na zaměstnance v pracovním a služebním poměru</w:t>
      </w:r>
    </w:p>
    <w:p w14:paraId="470F0BC4" w14:textId="77777777" w:rsidR="00BE1EDB" w:rsidRPr="008A0110" w:rsidRDefault="00BE1EDB" w:rsidP="00BE1EDB">
      <w:pPr>
        <w:pStyle w:val="Odstavecseseznamem"/>
        <w:numPr>
          <w:ilvl w:val="0"/>
          <w:numId w:val="46"/>
        </w:numPr>
        <w:spacing w:after="120"/>
        <w:contextualSpacing w:val="0"/>
        <w:rPr>
          <w:rFonts w:cs="Calibri"/>
        </w:rPr>
      </w:pPr>
      <w:r>
        <w:rPr>
          <w:rFonts w:cs="Calibri"/>
        </w:rPr>
        <w:t>K</w:t>
      </w:r>
      <w:r w:rsidRPr="008A0110">
        <w:rPr>
          <w:rFonts w:cs="Calibri"/>
        </w:rPr>
        <w:t>ompletní uzávěrkové operace daného zpracovávaného měsíce a sestav, které jsou k dispozici pro účtárnu a vytvoření příkazů do banky (platy a povinné odvody)</w:t>
      </w:r>
    </w:p>
    <w:p w14:paraId="2743454E" w14:textId="77777777" w:rsidR="00BE1EDB" w:rsidRPr="008A0110" w:rsidRDefault="00BE1EDB" w:rsidP="00BE1EDB">
      <w:pPr>
        <w:spacing w:after="120"/>
        <w:rPr>
          <w:rFonts w:cs="Calibri"/>
        </w:rPr>
      </w:pPr>
      <w:r w:rsidRPr="001738E6">
        <w:rPr>
          <w:rFonts w:cs="Calibri"/>
          <w:b/>
        </w:rPr>
        <w:t>Ostatní</w:t>
      </w:r>
      <w:r>
        <w:rPr>
          <w:rFonts w:cs="Calibri"/>
        </w:rPr>
        <w:t xml:space="preserve"> </w:t>
      </w:r>
    </w:p>
    <w:p w14:paraId="5AC698C7" w14:textId="77777777" w:rsidR="00BE1EDB" w:rsidRPr="008A0110" w:rsidRDefault="00BE1EDB" w:rsidP="00BE1EDB">
      <w:pPr>
        <w:pStyle w:val="Odstavecseseznamem"/>
        <w:numPr>
          <w:ilvl w:val="0"/>
          <w:numId w:val="46"/>
        </w:numPr>
        <w:spacing w:after="120"/>
        <w:contextualSpacing w:val="0"/>
        <w:rPr>
          <w:rFonts w:cs="Calibri"/>
        </w:rPr>
      </w:pPr>
      <w:r>
        <w:rPr>
          <w:rFonts w:cs="Calibri"/>
        </w:rPr>
        <w:t>O</w:t>
      </w:r>
      <w:r w:rsidRPr="008A0110">
        <w:rPr>
          <w:rFonts w:cs="Calibri"/>
        </w:rPr>
        <w:t>prav</w:t>
      </w:r>
      <w:r>
        <w:rPr>
          <w:rFonts w:cs="Calibri"/>
        </w:rPr>
        <w:t>y</w:t>
      </w:r>
      <w:r w:rsidRPr="008A0110">
        <w:rPr>
          <w:rFonts w:cs="Calibri"/>
        </w:rPr>
        <w:t xml:space="preserve"> do minulosti (z důvodu chybného zadání, případně zpětně přiznaných nároků zaměstnanci), včetně vazeb na měsíční sestavy uzávěrek a oprav vyměřovacích základů a sestav na zdravotní pojišťovny a správu sociálního zabezpečení</w:t>
      </w:r>
    </w:p>
    <w:p w14:paraId="0FDFE329" w14:textId="77777777" w:rsidR="00BE1EDB" w:rsidRPr="008A0110" w:rsidRDefault="00BE1EDB" w:rsidP="00BE1EDB">
      <w:pPr>
        <w:pStyle w:val="Odstavecseseznamem"/>
        <w:numPr>
          <w:ilvl w:val="0"/>
          <w:numId w:val="46"/>
        </w:numPr>
        <w:spacing w:after="120"/>
        <w:contextualSpacing w:val="0"/>
        <w:rPr>
          <w:rFonts w:cs="Calibri"/>
        </w:rPr>
      </w:pPr>
      <w:r>
        <w:rPr>
          <w:rFonts w:cs="Calibri"/>
        </w:rPr>
        <w:t>Vaz</w:t>
      </w:r>
      <w:r w:rsidRPr="008A0110">
        <w:rPr>
          <w:rFonts w:cs="Calibri"/>
        </w:rPr>
        <w:t>b</w:t>
      </w:r>
      <w:r>
        <w:rPr>
          <w:rFonts w:cs="Calibri"/>
        </w:rPr>
        <w:t>y</w:t>
      </w:r>
      <w:r w:rsidRPr="008A0110">
        <w:rPr>
          <w:rFonts w:cs="Calibri"/>
        </w:rPr>
        <w:t xml:space="preserve"> na zdravotní pojišťovny a správu sociálního zabezpečení</w:t>
      </w:r>
    </w:p>
    <w:p w14:paraId="1B1A5FB5" w14:textId="77777777" w:rsidR="00BE1EDB" w:rsidRPr="008A0110" w:rsidRDefault="00BE1EDB" w:rsidP="00BE1EDB">
      <w:pPr>
        <w:pStyle w:val="Odstavecseseznamem"/>
        <w:numPr>
          <w:ilvl w:val="0"/>
          <w:numId w:val="46"/>
        </w:numPr>
        <w:spacing w:after="120"/>
        <w:contextualSpacing w:val="0"/>
        <w:rPr>
          <w:rFonts w:cs="Calibri"/>
        </w:rPr>
      </w:pPr>
      <w:r>
        <w:rPr>
          <w:rFonts w:cs="Calibri"/>
        </w:rPr>
        <w:t>R</w:t>
      </w:r>
      <w:r w:rsidRPr="008A0110">
        <w:rPr>
          <w:rFonts w:cs="Calibri"/>
        </w:rPr>
        <w:t>oční zúčtování daní za zaměstnance</w:t>
      </w:r>
    </w:p>
    <w:p w14:paraId="5DD664FD" w14:textId="77777777" w:rsidR="00BE1EDB" w:rsidRDefault="00BE1EDB" w:rsidP="00BE1EDB">
      <w:pPr>
        <w:pStyle w:val="Odstavecseseznamem"/>
        <w:numPr>
          <w:ilvl w:val="0"/>
          <w:numId w:val="46"/>
        </w:numPr>
        <w:spacing w:after="120"/>
        <w:contextualSpacing w:val="0"/>
        <w:rPr>
          <w:rFonts w:cs="Calibri"/>
        </w:rPr>
      </w:pPr>
      <w:r>
        <w:rPr>
          <w:rFonts w:cs="Calibri"/>
        </w:rPr>
        <w:t>Povinné</w:t>
      </w:r>
      <w:r w:rsidRPr="008A0110">
        <w:rPr>
          <w:rFonts w:cs="Calibri"/>
        </w:rPr>
        <w:t xml:space="preserve"> statistick</w:t>
      </w:r>
      <w:r>
        <w:rPr>
          <w:rFonts w:cs="Calibri"/>
        </w:rPr>
        <w:t>é</w:t>
      </w:r>
      <w:r w:rsidRPr="008A0110">
        <w:rPr>
          <w:rFonts w:cs="Calibri"/>
        </w:rPr>
        <w:t xml:space="preserve"> výkaz</w:t>
      </w:r>
      <w:r>
        <w:rPr>
          <w:rFonts w:cs="Calibri"/>
        </w:rPr>
        <w:t>y</w:t>
      </w:r>
    </w:p>
    <w:p w14:paraId="04ED2DA2" w14:textId="77777777" w:rsidR="00BE1EDB" w:rsidRPr="00872B18" w:rsidRDefault="00BE1EDB" w:rsidP="00BE1EDB">
      <w:pPr>
        <w:pStyle w:val="Odstavecseseznamem"/>
        <w:numPr>
          <w:ilvl w:val="0"/>
          <w:numId w:val="46"/>
        </w:numPr>
        <w:spacing w:after="120"/>
        <w:contextualSpacing w:val="0"/>
        <w:rPr>
          <w:rFonts w:cs="Calibri"/>
        </w:rPr>
      </w:pPr>
      <w:r>
        <w:rPr>
          <w:szCs w:val="18"/>
        </w:rPr>
        <w:t>Z</w:t>
      </w:r>
      <w:r w:rsidRPr="008A0110">
        <w:rPr>
          <w:szCs w:val="18"/>
        </w:rPr>
        <w:t>pracování povinného podílu zaměstnávání osob se zdravotním postižením</w:t>
      </w:r>
    </w:p>
    <w:p w14:paraId="19FC4CA9" w14:textId="77777777" w:rsidR="00BE1EDB" w:rsidRPr="00145AE6" w:rsidRDefault="00BE1EDB" w:rsidP="00BE1EDB">
      <w:pPr>
        <w:pStyle w:val="Odstavecseseznamem"/>
        <w:spacing w:after="120"/>
        <w:ind w:left="0"/>
        <w:contextualSpacing w:val="0"/>
        <w:rPr>
          <w:rFonts w:cs="Calibri"/>
        </w:rPr>
      </w:pPr>
      <w:r w:rsidRPr="001738E6">
        <w:rPr>
          <w:rFonts w:cs="Calibri"/>
          <w:b/>
        </w:rPr>
        <w:t>Ostatní</w:t>
      </w:r>
      <w:r>
        <w:rPr>
          <w:rFonts w:cs="Calibri"/>
        </w:rPr>
        <w:t xml:space="preserve"> </w:t>
      </w:r>
    </w:p>
    <w:p w14:paraId="7F15BAB2" w14:textId="77777777" w:rsidR="00BE1EDB" w:rsidRPr="00145AE6" w:rsidRDefault="00BE1EDB" w:rsidP="00BE1EDB">
      <w:pPr>
        <w:pStyle w:val="Odstavecseseznamem"/>
        <w:numPr>
          <w:ilvl w:val="0"/>
          <w:numId w:val="46"/>
        </w:numPr>
        <w:spacing w:after="120"/>
        <w:contextualSpacing w:val="0"/>
        <w:rPr>
          <w:rFonts w:cs="Calibri"/>
        </w:rPr>
      </w:pPr>
      <w:r>
        <w:rPr>
          <w:szCs w:val="18"/>
        </w:rPr>
        <w:t>Proces přijetí nového zaměstnance</w:t>
      </w:r>
    </w:p>
    <w:p w14:paraId="7FA82D8E" w14:textId="77777777" w:rsidR="00BE1EDB" w:rsidRPr="00872B18" w:rsidRDefault="00BE1EDB" w:rsidP="00BE1EDB">
      <w:pPr>
        <w:pStyle w:val="Odstavecseseznamem"/>
        <w:numPr>
          <w:ilvl w:val="0"/>
          <w:numId w:val="46"/>
        </w:numPr>
        <w:spacing w:after="120"/>
        <w:contextualSpacing w:val="0"/>
        <w:jc w:val="left"/>
        <w:rPr>
          <w:rFonts w:cs="Calibri"/>
        </w:rPr>
      </w:pPr>
      <w:r>
        <w:rPr>
          <w:szCs w:val="18"/>
        </w:rPr>
        <w:t>Schválení dovolené podřízeného</w:t>
      </w:r>
    </w:p>
    <w:p w14:paraId="71E89A31" w14:textId="77777777" w:rsidR="00BE1EDB" w:rsidRPr="00145AE6" w:rsidRDefault="00BE1EDB" w:rsidP="00BE1EDB">
      <w:pPr>
        <w:pStyle w:val="Odstavecseseznamem"/>
        <w:spacing w:after="120"/>
        <w:ind w:left="0"/>
        <w:contextualSpacing w:val="0"/>
        <w:jc w:val="left"/>
        <w:rPr>
          <w:rFonts w:cs="Calibri"/>
        </w:rPr>
      </w:pPr>
      <w:r w:rsidRPr="001738E6">
        <w:rPr>
          <w:rFonts w:cs="Calibri"/>
          <w:b/>
        </w:rPr>
        <w:t>Ostatní</w:t>
      </w:r>
      <w:r>
        <w:rPr>
          <w:rFonts w:cs="Calibri"/>
        </w:rPr>
        <w:t xml:space="preserve"> </w:t>
      </w:r>
    </w:p>
    <w:p w14:paraId="03704284" w14:textId="77777777" w:rsidR="00BE1EDB" w:rsidRPr="00145AE6" w:rsidRDefault="00BE1EDB" w:rsidP="00BE1EDB">
      <w:pPr>
        <w:pStyle w:val="Odstavecseseznamem"/>
        <w:numPr>
          <w:ilvl w:val="0"/>
          <w:numId w:val="46"/>
        </w:numPr>
        <w:spacing w:after="120"/>
        <w:contextualSpacing w:val="0"/>
        <w:jc w:val="left"/>
        <w:rPr>
          <w:rFonts w:cs="Calibri"/>
        </w:rPr>
      </w:pPr>
      <w:r>
        <w:rPr>
          <w:szCs w:val="18"/>
        </w:rPr>
        <w:t>Náhled do čerpání benefitů</w:t>
      </w:r>
    </w:p>
    <w:p w14:paraId="04B4670C" w14:textId="77777777" w:rsidR="00BE1EDB" w:rsidRPr="00BC3F90" w:rsidRDefault="00BE1EDB" w:rsidP="00BE1EDB">
      <w:pPr>
        <w:pStyle w:val="Odstavecseseznamem"/>
        <w:numPr>
          <w:ilvl w:val="0"/>
          <w:numId w:val="46"/>
        </w:numPr>
        <w:spacing w:after="120"/>
        <w:contextualSpacing w:val="0"/>
        <w:jc w:val="left"/>
        <w:rPr>
          <w:rFonts w:cs="Calibri"/>
        </w:rPr>
      </w:pPr>
      <w:r>
        <w:rPr>
          <w:szCs w:val="18"/>
        </w:rPr>
        <w:t>Zadání požadavku na školení</w:t>
      </w:r>
    </w:p>
    <w:p w14:paraId="17E1E777" w14:textId="77777777" w:rsidR="00BE1EDB" w:rsidRPr="00A0796B" w:rsidRDefault="00BE1EDB" w:rsidP="00BE1EDB">
      <w:pPr>
        <w:pStyle w:val="Odstavecseseznamem"/>
        <w:numPr>
          <w:ilvl w:val="0"/>
          <w:numId w:val="46"/>
        </w:numPr>
        <w:spacing w:after="120"/>
        <w:contextualSpacing w:val="0"/>
        <w:jc w:val="left"/>
        <w:rPr>
          <w:rFonts w:cs="Calibri"/>
        </w:rPr>
      </w:pPr>
      <w:r>
        <w:rPr>
          <w:szCs w:val="18"/>
        </w:rPr>
        <w:t>Z</w:t>
      </w:r>
      <w:r w:rsidRPr="00BC3F90">
        <w:rPr>
          <w:szCs w:val="18"/>
        </w:rPr>
        <w:t>ažádán</w:t>
      </w:r>
      <w:r>
        <w:rPr>
          <w:szCs w:val="18"/>
        </w:rPr>
        <w:t>í o dovolenou</w:t>
      </w:r>
    </w:p>
    <w:p w14:paraId="50798B3C" w14:textId="77777777" w:rsidR="00E2513B" w:rsidRDefault="00E2513B" w:rsidP="00BB6679">
      <w:pPr>
        <w:pStyle w:val="Prosttext"/>
        <w:spacing w:after="120"/>
      </w:pPr>
      <w:r>
        <w:t xml:space="preserve"> U pracovního scénáře „</w:t>
      </w:r>
      <w:r w:rsidRPr="00E2513B">
        <w:t>Kompletní uzávěrkové operace daného zpracovávaného měsíce a sestav, které jsou k dispozici pro účtárnu a vytvoření příkazů do banky v oblasti platů a povinných odvodů</w:t>
      </w:r>
      <w:r>
        <w:t>“ a u pracovního scénáře „Roční zúčtování daní za zaměstnance“ bude u provádění pracovních scénářů postupováno na základě dokumentu</w:t>
      </w:r>
      <w:r w:rsidR="00BB6679">
        <w:t xml:space="preserve"> „Metodický postup k vygenerování povinných uzávěrkových sestav a výpočtu daně a daňového zvýhodnění pro fyzické osoby“</w:t>
      </w:r>
      <w:r>
        <w:t>.</w:t>
      </w:r>
      <w:r w:rsidR="00BB6679">
        <w:t xml:space="preserve"> </w:t>
      </w:r>
    </w:p>
    <w:p w14:paraId="61DF4FD1" w14:textId="77777777" w:rsidR="00BB6679" w:rsidRDefault="00BB6679" w:rsidP="00BB6679">
      <w:pPr>
        <w:pStyle w:val="Prosttext"/>
        <w:spacing w:after="120"/>
      </w:pPr>
      <w:r>
        <w:lastRenderedPageBreak/>
        <w:t xml:space="preserve">Dodavatel v rámci dokumentu popíše postup k vygenerování následujících povinných uzávěrkových sestav. </w:t>
      </w:r>
    </w:p>
    <w:p w14:paraId="4F05E8A8" w14:textId="77777777" w:rsidR="00BB6679" w:rsidRDefault="00BB6679" w:rsidP="00BB6679">
      <w:pPr>
        <w:pStyle w:val="Prosttext"/>
        <w:spacing w:after="120"/>
      </w:pPr>
      <w:r>
        <w:t>•</w:t>
      </w:r>
      <w:r>
        <w:tab/>
        <w:t xml:space="preserve">sestava do registru nemocenského pojištění na Českou správu sociálního zabezpečení </w:t>
      </w:r>
    </w:p>
    <w:p w14:paraId="30BB45CE" w14:textId="77777777" w:rsidR="00BB6679" w:rsidRDefault="00BB6679" w:rsidP="00BB6679">
      <w:pPr>
        <w:pStyle w:val="Prosttext"/>
        <w:spacing w:after="120"/>
      </w:pPr>
      <w:r>
        <w:t>•</w:t>
      </w:r>
      <w:r>
        <w:tab/>
        <w:t>sestava Hromadné hlášení a Přehled o platbě pro zdravotní pojišťovny</w:t>
      </w:r>
    </w:p>
    <w:p w14:paraId="1B71C256" w14:textId="77777777" w:rsidR="00BB6679" w:rsidRDefault="00BB6679" w:rsidP="00BB6679">
      <w:pPr>
        <w:pStyle w:val="Prosttext"/>
        <w:spacing w:after="120"/>
      </w:pPr>
      <w:r>
        <w:t>•</w:t>
      </w:r>
      <w:r>
        <w:tab/>
        <w:t>příkazy k úhradě v oblasti platů a povinných odvodů.</w:t>
      </w:r>
    </w:p>
    <w:p w14:paraId="76391031" w14:textId="77777777" w:rsidR="00BB6679" w:rsidRDefault="00BB6679" w:rsidP="00BB6679">
      <w:pPr>
        <w:pStyle w:val="Prosttext"/>
        <w:spacing w:after="120"/>
      </w:pPr>
      <w:r>
        <w:t>•</w:t>
      </w:r>
      <w:r>
        <w:tab/>
        <w:t>rozborové sestavy či rozborových sestav dle rozpočtových položek.</w:t>
      </w:r>
    </w:p>
    <w:p w14:paraId="062F156D" w14:textId="77777777" w:rsidR="00BE1EDB" w:rsidRDefault="00BB6679" w:rsidP="00BB6679">
      <w:pPr>
        <w:pStyle w:val="Prosttext"/>
        <w:spacing w:after="120"/>
      </w:pPr>
      <w:r>
        <w:t xml:space="preserve">Dodavatel dále v rámci dokumentu popíše </w:t>
      </w:r>
      <w:r w:rsidR="00E2513B">
        <w:t xml:space="preserve">postup </w:t>
      </w:r>
      <w:r>
        <w:t>při zadávání ročních zúčtování daní za</w:t>
      </w:r>
      <w:r w:rsidR="00737509">
        <w:t> </w:t>
      </w:r>
      <w:r>
        <w:t>zaměstnance, jehož výsledkem bude výstup – formulář Výpočet daně a daňového zvýhodnění pro fyzické osoby.</w:t>
      </w:r>
    </w:p>
    <w:p w14:paraId="5755A02F" w14:textId="77777777" w:rsidR="004E7F0A" w:rsidRPr="001C21A9" w:rsidRDefault="004E7F0A" w:rsidP="00506EE4">
      <w:pPr>
        <w:pStyle w:val="Prosttext"/>
        <w:spacing w:after="120"/>
        <w:rPr>
          <w:u w:val="single"/>
        </w:rPr>
      </w:pPr>
      <w:r w:rsidRPr="001C21A9">
        <w:rPr>
          <w:i/>
          <w:u w:val="single"/>
        </w:rPr>
        <w:t>Hlediska hodno</w:t>
      </w:r>
      <w:r>
        <w:rPr>
          <w:i/>
          <w:u w:val="single"/>
        </w:rPr>
        <w:t>c</w:t>
      </w:r>
      <w:r w:rsidRPr="001C21A9">
        <w:rPr>
          <w:i/>
          <w:u w:val="single"/>
        </w:rPr>
        <w:t>ení</w:t>
      </w:r>
      <w:r>
        <w:rPr>
          <w:u w:val="single"/>
        </w:rPr>
        <w:t>:</w:t>
      </w:r>
    </w:p>
    <w:p w14:paraId="0AEEFDA6" w14:textId="77777777" w:rsidR="00C5615F" w:rsidRPr="00B42CE3" w:rsidRDefault="00C5615F" w:rsidP="00506EE4">
      <w:pPr>
        <w:pStyle w:val="Prosttext"/>
        <w:spacing w:after="120"/>
      </w:pPr>
      <w:r w:rsidRPr="00B42CE3">
        <w:t xml:space="preserve">Jako výhodnější bude v rámci tohoto </w:t>
      </w:r>
      <w:proofErr w:type="spellStart"/>
      <w:r w:rsidR="00506EE4">
        <w:t>sub</w:t>
      </w:r>
      <w:r w:rsidRPr="00B42CE3">
        <w:t>kritéria</w:t>
      </w:r>
      <w:proofErr w:type="spellEnd"/>
      <w:r w:rsidR="00E44CA9">
        <w:t xml:space="preserve"> hodnocení</w:t>
      </w:r>
      <w:r w:rsidRPr="00B42CE3">
        <w:t xml:space="preserve"> </w:t>
      </w:r>
      <w:r w:rsidR="004E7F0A">
        <w:t xml:space="preserve">a jednotlivých hodnocených hledisek </w:t>
      </w:r>
      <w:r w:rsidRPr="00B42CE3">
        <w:t>hodnocen</w:t>
      </w:r>
      <w:r w:rsidR="00B42CE3" w:rsidRPr="00B42CE3">
        <w:t>o</w:t>
      </w:r>
      <w:r w:rsidRPr="00B42CE3">
        <w:t xml:space="preserve"> takov</w:t>
      </w:r>
      <w:r w:rsidR="00B42CE3" w:rsidRPr="00B42CE3">
        <w:t>é</w:t>
      </w:r>
      <w:r w:rsidRPr="00B42CE3">
        <w:t xml:space="preserve"> </w:t>
      </w:r>
      <w:r w:rsidR="00B42CE3" w:rsidRPr="00B42CE3">
        <w:t>řešení</w:t>
      </w:r>
      <w:r w:rsidRPr="00B42CE3">
        <w:t>, u něhož v</w:t>
      </w:r>
      <w:r w:rsidR="00506EE4">
        <w:t> porovnání a v</w:t>
      </w:r>
      <w:r w:rsidRPr="00B42CE3">
        <w:t xml:space="preserve">ůči ostatním předloženým </w:t>
      </w:r>
      <w:r w:rsidR="00B42CE3" w:rsidRPr="00B42CE3">
        <w:t>řešením</w:t>
      </w:r>
      <w:r w:rsidRPr="00B42CE3">
        <w:t>:</w:t>
      </w:r>
    </w:p>
    <w:p w14:paraId="0D85833A" w14:textId="77777777" w:rsidR="00C5615F" w:rsidRDefault="004E7F0A" w:rsidP="002E2AAC">
      <w:pPr>
        <w:pStyle w:val="Prosttext"/>
        <w:numPr>
          <w:ilvl w:val="0"/>
          <w:numId w:val="41"/>
        </w:numPr>
        <w:spacing w:after="120"/>
        <w:ind w:left="567" w:hanging="283"/>
      </w:pPr>
      <w:r w:rsidRPr="001C21A9">
        <w:rPr>
          <w:b/>
        </w:rPr>
        <w:t>Hledisko 1</w:t>
      </w:r>
      <w:r>
        <w:t xml:space="preserve"> - </w:t>
      </w:r>
      <w:r w:rsidR="00C5615F" w:rsidRPr="001C21A9">
        <w:rPr>
          <w:b/>
        </w:rPr>
        <w:t>spouštěcí objekty</w:t>
      </w:r>
      <w:r w:rsidR="00C5615F" w:rsidRPr="00B42CE3">
        <w:t xml:space="preserve"> (tj. tlačítka, ikony apod.) nabídkového </w:t>
      </w:r>
      <w:r w:rsidR="0074157E">
        <w:t>P</w:t>
      </w:r>
      <w:r w:rsidR="00BE2965">
        <w:t>r</w:t>
      </w:r>
      <w:r w:rsidR="00C5615F" w:rsidRPr="00B42CE3">
        <w:t xml:space="preserve">ototypu svými názvy sémanticky v </w:t>
      </w:r>
      <w:r w:rsidR="00506EE4">
        <w:t>nej</w:t>
      </w:r>
      <w:r w:rsidR="00C5615F" w:rsidRPr="00B42CE3">
        <w:t>vyšší míře odpovídají záměrům následků (akcí)</w:t>
      </w:r>
      <w:r>
        <w:t xml:space="preserve"> – </w:t>
      </w:r>
      <w:r w:rsidRPr="001C21A9">
        <w:rPr>
          <w:i/>
        </w:rPr>
        <w:t>maximálně 10 bodů</w:t>
      </w:r>
      <w:r w:rsidR="00506EE4">
        <w:t>;</w:t>
      </w:r>
    </w:p>
    <w:p w14:paraId="56080B34" w14:textId="77777777" w:rsidR="00C5615F" w:rsidRDefault="004E7F0A" w:rsidP="002E2AAC">
      <w:pPr>
        <w:pStyle w:val="Prosttext"/>
        <w:numPr>
          <w:ilvl w:val="0"/>
          <w:numId w:val="41"/>
        </w:numPr>
        <w:spacing w:after="120"/>
        <w:ind w:left="567" w:hanging="283"/>
      </w:pPr>
      <w:r w:rsidRPr="001C21A9">
        <w:rPr>
          <w:b/>
        </w:rPr>
        <w:t>Hledisko 2</w:t>
      </w:r>
      <w:r>
        <w:t xml:space="preserve"> - </w:t>
      </w:r>
      <w:r w:rsidR="00C5615F" w:rsidRPr="001C21A9">
        <w:rPr>
          <w:b/>
        </w:rPr>
        <w:t>uživatelské rozhraní</w:t>
      </w:r>
      <w:r w:rsidR="00C5615F" w:rsidRPr="00B42CE3">
        <w:t xml:space="preserve"> obsahuje </w:t>
      </w:r>
      <w:r w:rsidR="00506EE4">
        <w:t>nej</w:t>
      </w:r>
      <w:r w:rsidR="00C5615F" w:rsidRPr="00B42CE3">
        <w:t>méně ovládacích, vstupních a informačních prvků nepotřebných pro aktuální vykonávaný krok/funkci</w:t>
      </w:r>
      <w:r>
        <w:t xml:space="preserve"> – </w:t>
      </w:r>
      <w:r w:rsidRPr="001C21A9">
        <w:rPr>
          <w:i/>
        </w:rPr>
        <w:t>maximálně 10 bodů</w:t>
      </w:r>
      <w:r w:rsidR="00506EE4">
        <w:t>;</w:t>
      </w:r>
    </w:p>
    <w:p w14:paraId="0DA2C081" w14:textId="77777777" w:rsidR="00A516E6" w:rsidRPr="00506EE4" w:rsidRDefault="004E7F0A" w:rsidP="002E2AAC">
      <w:pPr>
        <w:pStyle w:val="Prosttext"/>
        <w:numPr>
          <w:ilvl w:val="0"/>
          <w:numId w:val="41"/>
        </w:numPr>
        <w:spacing w:after="120"/>
        <w:ind w:left="567" w:hanging="283"/>
      </w:pPr>
      <w:r w:rsidRPr="001C21A9">
        <w:rPr>
          <w:b/>
        </w:rPr>
        <w:t>Hledisko 3</w:t>
      </w:r>
      <w:r>
        <w:t xml:space="preserve"> - </w:t>
      </w:r>
      <w:r w:rsidR="00C5615F" w:rsidRPr="001C21A9">
        <w:rPr>
          <w:b/>
        </w:rPr>
        <w:t xml:space="preserve">prostorové a funkční uspořádání </w:t>
      </w:r>
      <w:r w:rsidR="00C5615F" w:rsidRPr="004E7F0A">
        <w:t>pracovní plochy</w:t>
      </w:r>
      <w:r w:rsidR="00C5615F" w:rsidRPr="00506EE4">
        <w:t xml:space="preserve"> a kontextových nabídek bude v </w:t>
      </w:r>
      <w:r w:rsidR="002E2AAC">
        <w:t>nej</w:t>
      </w:r>
      <w:r w:rsidR="00C5615F" w:rsidRPr="00506EE4">
        <w:t>vyšší míře umožňovat snadnou orientaci uživatele</w:t>
      </w:r>
      <w:r>
        <w:t xml:space="preserve"> – </w:t>
      </w:r>
      <w:r>
        <w:rPr>
          <w:i/>
        </w:rPr>
        <w:t>maximálně 10 bodů</w:t>
      </w:r>
      <w:r w:rsidR="002E2AAC">
        <w:t>.</w:t>
      </w:r>
    </w:p>
    <w:p w14:paraId="37BFDCF2" w14:textId="77777777" w:rsidR="003A2D8C" w:rsidRDefault="004E7F0A" w:rsidP="003A2D8C">
      <w:pPr>
        <w:spacing w:after="120"/>
        <w:rPr>
          <w:rFonts w:cs="Calibri"/>
        </w:rPr>
      </w:pPr>
      <w:r>
        <w:t xml:space="preserve">Body přidělené nabídkám za jednotlivá hlediska budou následně </w:t>
      </w:r>
      <w:r w:rsidR="003A2D8C">
        <w:t xml:space="preserve">hodnotící komisí </w:t>
      </w:r>
      <w:r>
        <w:t>sečteny</w:t>
      </w:r>
      <w:r w:rsidR="003A2D8C">
        <w:t xml:space="preserve">. </w:t>
      </w:r>
      <w:r w:rsidR="003A2D8C">
        <w:rPr>
          <w:rFonts w:cs="Calibri"/>
        </w:rPr>
        <w:t xml:space="preserve">Nejvýhodnější nabídkou je v rámci tohoto </w:t>
      </w:r>
      <w:proofErr w:type="spellStart"/>
      <w:r w:rsidR="003A2D8C">
        <w:rPr>
          <w:rFonts w:cs="Calibri"/>
        </w:rPr>
        <w:t>subkritéria</w:t>
      </w:r>
      <w:proofErr w:type="spellEnd"/>
      <w:r w:rsidR="003A2D8C">
        <w:rPr>
          <w:rFonts w:cs="Calibri"/>
        </w:rPr>
        <w:t xml:space="preserve"> B2. hodnocena nabídka s nejvyšším Celkovým počtem bodů za všechna 3 hodnocená hlediska. </w:t>
      </w:r>
    </w:p>
    <w:p w14:paraId="568BFFB6" w14:textId="77777777" w:rsidR="003A2D8C" w:rsidRDefault="003A2D8C" w:rsidP="003A2D8C">
      <w:pPr>
        <w:pStyle w:val="Zkladntext"/>
        <w:keepNext/>
        <w:spacing w:before="240" w:line="320" w:lineRule="atLeast"/>
        <w:rPr>
          <w:rFonts w:cs="Calibri"/>
        </w:rPr>
      </w:pPr>
      <w:r w:rsidRPr="00C9351F">
        <w:rPr>
          <w:rFonts w:cs="Calibri"/>
        </w:rPr>
        <w:t xml:space="preserve">Pro </w:t>
      </w:r>
      <w:proofErr w:type="spellStart"/>
      <w:r>
        <w:rPr>
          <w:rFonts w:cs="Calibri"/>
        </w:rPr>
        <w:t>sub</w:t>
      </w:r>
      <w:r w:rsidRPr="00C9351F">
        <w:rPr>
          <w:rFonts w:cs="Calibri"/>
        </w:rPr>
        <w:t>kritérium</w:t>
      </w:r>
      <w:proofErr w:type="spellEnd"/>
      <w:r w:rsidRPr="00C9351F">
        <w:rPr>
          <w:rFonts w:cs="Calibri"/>
        </w:rPr>
        <w:t xml:space="preserve"> </w:t>
      </w:r>
      <w:r>
        <w:rPr>
          <w:rFonts w:cs="Calibri"/>
        </w:rPr>
        <w:t xml:space="preserve">B2. </w:t>
      </w:r>
      <w:r w:rsidRPr="00C9351F">
        <w:rPr>
          <w:rFonts w:cs="Calibri"/>
        </w:rPr>
        <w:t>„</w:t>
      </w:r>
      <w:r>
        <w:rPr>
          <w:rFonts w:cs="Calibri"/>
        </w:rPr>
        <w:t>Uživatelská přívětivost a intuitivnost obsluhy</w:t>
      </w:r>
      <w:r w:rsidRPr="00C9351F">
        <w:rPr>
          <w:rFonts w:cs="Calibri"/>
        </w:rPr>
        <w:t xml:space="preserve">“ získá hodnocená nabídka bodovou hodnotu, která vznikne násobkem </w:t>
      </w:r>
      <w:r>
        <w:rPr>
          <w:rFonts w:cs="Calibri"/>
        </w:rPr>
        <w:t>30</w:t>
      </w:r>
      <w:r w:rsidRPr="00C9351F">
        <w:rPr>
          <w:rFonts w:cs="Calibri"/>
        </w:rPr>
        <w:t xml:space="preserve"> a poměru hodnoty nejvýhodnější nabídky (tj.</w:t>
      </w:r>
      <w:r w:rsidR="00737509">
        <w:rPr>
          <w:rFonts w:cs="Calibri"/>
        </w:rPr>
        <w:t> </w:t>
      </w:r>
      <w:r w:rsidRPr="00C9351F">
        <w:rPr>
          <w:rFonts w:cs="Calibri"/>
        </w:rPr>
        <w:t>nabídky s n</w:t>
      </w:r>
      <w:r>
        <w:rPr>
          <w:rFonts w:cs="Calibri"/>
        </w:rPr>
        <w:t>ejvyšším</w:t>
      </w:r>
      <w:r w:rsidRPr="00C9351F">
        <w:rPr>
          <w:rFonts w:cs="Calibri"/>
        </w:rPr>
        <w:t xml:space="preserve"> Celkov</w:t>
      </w:r>
      <w:r>
        <w:rPr>
          <w:rFonts w:cs="Calibri"/>
        </w:rPr>
        <w:t>ým počtem bodů za všechna 3 hodnocená hlediska</w:t>
      </w:r>
      <w:r w:rsidRPr="00C9351F">
        <w:rPr>
          <w:rFonts w:cs="Calibri"/>
        </w:rPr>
        <w:t>) k hodnocené nabídce.</w:t>
      </w:r>
    </w:p>
    <w:p w14:paraId="53DDD41D" w14:textId="77777777" w:rsidR="003A2D8C" w:rsidRPr="007E1EAB" w:rsidRDefault="003A2D8C" w:rsidP="003A2D8C">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30</m:t>
          </m:r>
          <m:r>
            <m:rPr>
              <m:nor/>
            </m:rPr>
            <w:rPr>
              <w:rFonts w:asciiTheme="minorHAnsi" w:hAnsiTheme="minorHAnsi" w:cs="Calibri"/>
              <w:b/>
            </w:rPr>
            <m:t xml:space="preserve"> x </m:t>
          </m:r>
          <m:f>
            <m:fPr>
              <m:ctrlPr>
                <w:rPr>
                  <w:rFonts w:ascii="Cambria Math" w:hAnsi="Cambria Math" w:cs="Calibri"/>
                  <w:b/>
                </w:rPr>
              </m:ctrlPr>
            </m:fPr>
            <m:num>
              <m:r>
                <m:rPr>
                  <m:nor/>
                </m:rPr>
                <w:rPr>
                  <w:rFonts w:ascii="Cambria Math" w:hAnsiTheme="minorHAnsi" w:cs="Calibri"/>
                  <w:b/>
                </w:rPr>
                <m:t>Celkov</m:t>
              </m:r>
              <m:r>
                <m:rPr>
                  <m:nor/>
                </m:rPr>
                <w:rPr>
                  <w:rFonts w:ascii="Cambria Math" w:hAnsiTheme="minorHAnsi" w:cs="Calibri"/>
                  <w:b/>
                </w:rPr>
                <m:t>ý</m:t>
              </m:r>
              <m:r>
                <m:rPr>
                  <m:nor/>
                </m:rPr>
                <w:rPr>
                  <w:rFonts w:ascii="Cambria Math" w:hAnsiTheme="minorHAnsi" w:cs="Calibri"/>
                  <w:b/>
                </w:rPr>
                <m:t xml:space="preserve"> po</m:t>
              </m:r>
              <m:r>
                <m:rPr>
                  <m:nor/>
                </m:rPr>
                <w:rPr>
                  <w:rFonts w:ascii="Cambria Math" w:hAnsiTheme="minorHAnsi" w:cs="Calibri"/>
                  <w:b/>
                </w:rPr>
                <m:t>č</m:t>
              </m:r>
              <m:r>
                <m:rPr>
                  <m:nor/>
                </m:rPr>
                <w:rPr>
                  <w:rFonts w:ascii="Cambria Math" w:hAnsiTheme="minorHAnsi" w:cs="Calibri"/>
                  <w:b/>
                </w:rPr>
                <m:t>et bod</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echna 3 hodnocen</m:t>
              </m:r>
              <m:r>
                <m:rPr>
                  <m:nor/>
                </m:rPr>
                <w:rPr>
                  <w:rFonts w:ascii="Cambria Math" w:hAnsiTheme="minorHAnsi" w:cs="Calibri"/>
                  <w:b/>
                </w:rPr>
                <m:t>á</m:t>
              </m:r>
              <m:r>
                <m:rPr>
                  <m:nor/>
                </m:rPr>
                <w:rPr>
                  <w:rFonts w:ascii="Cambria Math" w:hAnsiTheme="minorHAnsi" w:cs="Calibri"/>
                  <w:b/>
                </w:rPr>
                <m:t xml:space="preserve"> hlediska aktu</m:t>
              </m:r>
              <m:r>
                <m:rPr>
                  <m:nor/>
                </m:rPr>
                <w:rPr>
                  <w:rFonts w:ascii="Cambria Math" w:hAnsiTheme="minorHAnsi" w:cs="Calibri"/>
                  <w:b/>
                </w:rPr>
                <m:t>á</m:t>
              </m:r>
              <m:r>
                <m:rPr>
                  <m:nor/>
                </m:rPr>
                <w:rPr>
                  <w:rFonts w:ascii="Cambria Math" w:hAnsiTheme="minorHAnsi" w:cs="Calibri"/>
                  <w:b/>
                </w:rPr>
                <m:t>ln</m:t>
              </m:r>
              <m:r>
                <m:rPr>
                  <m:nor/>
                </m:rPr>
                <w:rPr>
                  <w:rFonts w:ascii="Cambria Math" w:hAnsiTheme="minorHAnsi" w:cs="Calibri"/>
                  <w:b/>
                </w:rPr>
                <m:t>ě</m:t>
              </m:r>
              <m:r>
                <m:rPr>
                  <m:nor/>
                </m:rPr>
                <w:rPr>
                  <w:rFonts w:ascii="Cambria Math" w:hAnsiTheme="minorHAnsi" w:cs="Calibri"/>
                  <w:b/>
                </w:rPr>
                <m:t xml:space="preserve"> hodnocen</m:t>
              </m:r>
              <m:r>
                <m:rPr>
                  <m:nor/>
                </m:rPr>
                <w:rPr>
                  <w:rFonts w:ascii="Cambria Math" w:hAnsiTheme="minorHAnsi" w:cs="Calibri"/>
                  <w:b/>
                </w:rPr>
                <m:t>é</m:t>
              </m:r>
              <m:r>
                <m:rPr>
                  <m:nor/>
                </m:rPr>
                <w:rPr>
                  <w:rFonts w:ascii="Cambria Math" w:hAnsiTheme="minorHAnsi" w:cs="Calibri"/>
                  <w:b/>
                </w:rPr>
                <m:t xml:space="preserve"> nab</m:t>
              </m:r>
              <m:r>
                <m:rPr>
                  <m:nor/>
                </m:rPr>
                <w:rPr>
                  <w:rFonts w:ascii="Cambria Math" w:hAnsiTheme="minorHAnsi" w:cs="Calibri"/>
                  <w:b/>
                </w:rPr>
                <m:t>í</m:t>
              </m:r>
              <m:r>
                <m:rPr>
                  <m:nor/>
                </m:rPr>
                <w:rPr>
                  <w:rFonts w:ascii="Cambria Math" w:hAnsiTheme="minorHAnsi" w:cs="Calibri"/>
                  <w:b/>
                </w:rPr>
                <m:t xml:space="preserve">dky </m:t>
              </m:r>
            </m:num>
            <m:den>
              <m:r>
                <m:rPr>
                  <m:nor/>
                </m:rPr>
                <w:rPr>
                  <w:rFonts w:asciiTheme="minorHAnsi" w:hAnsiTheme="minorHAnsi" w:cs="Calibri"/>
                  <w:b/>
                </w:rPr>
                <m:t>nejvyšší Celkový počet bodů za všechna 3 hodnocená hlediska</m:t>
              </m:r>
            </m:den>
          </m:f>
        </m:oMath>
      </m:oMathPara>
    </w:p>
    <w:p w14:paraId="001F4510" w14:textId="77777777" w:rsidR="003A2D8C" w:rsidRPr="00F347A4" w:rsidRDefault="003A2D8C" w:rsidP="003A2D8C">
      <w:pPr>
        <w:autoSpaceDE w:val="0"/>
        <w:autoSpaceDN w:val="0"/>
        <w:adjustRightInd w:val="0"/>
        <w:spacing w:before="240" w:after="120" w:line="320" w:lineRule="atLeast"/>
        <w:rPr>
          <w:rFonts w:cs="Calibri"/>
        </w:rPr>
      </w:pPr>
      <w:r w:rsidRPr="00F347A4">
        <w:rPr>
          <w:rFonts w:cs="Calibri"/>
        </w:rPr>
        <w:t>Nejv</w:t>
      </w:r>
      <w:r>
        <w:rPr>
          <w:rFonts w:cs="Calibri"/>
        </w:rPr>
        <w:t>ý</w:t>
      </w:r>
      <w:r w:rsidRPr="00F347A4">
        <w:rPr>
          <w:rFonts w:cs="Calibri"/>
        </w:rPr>
        <w:t xml:space="preserve">hodnější nabídka v </w:t>
      </w:r>
      <w:proofErr w:type="spellStart"/>
      <w:r>
        <w:rPr>
          <w:rFonts w:cs="Calibri"/>
        </w:rPr>
        <w:t>sub</w:t>
      </w:r>
      <w:r w:rsidRPr="00F347A4">
        <w:rPr>
          <w:rFonts w:cs="Calibri"/>
        </w:rPr>
        <w:t>kritériu</w:t>
      </w:r>
      <w:proofErr w:type="spellEnd"/>
      <w:r>
        <w:rPr>
          <w:rFonts w:cs="Calibri"/>
        </w:rPr>
        <w:t xml:space="preserve"> hodnocení</w:t>
      </w:r>
      <w:r w:rsidR="002D0295">
        <w:rPr>
          <w:rFonts w:cs="Calibri"/>
        </w:rPr>
        <w:t xml:space="preserve"> B2.</w:t>
      </w:r>
      <w:r w:rsidRPr="00F347A4">
        <w:rPr>
          <w:rFonts w:cs="Calibri"/>
        </w:rPr>
        <w:t xml:space="preserve"> „</w:t>
      </w:r>
      <w:r w:rsidR="002D0295">
        <w:rPr>
          <w:rFonts w:cs="Calibri"/>
        </w:rPr>
        <w:t>Uživatelská přívětivost a intuitivnost obsluhy</w:t>
      </w:r>
      <w:r w:rsidRPr="00F347A4">
        <w:rPr>
          <w:rFonts w:cs="Calibri"/>
        </w:rPr>
        <w:t xml:space="preserve">“ tak získá </w:t>
      </w:r>
      <w:r w:rsidR="002D0295">
        <w:rPr>
          <w:rFonts w:cs="Calibri"/>
        </w:rPr>
        <w:t>3</w:t>
      </w:r>
      <w:r>
        <w:rPr>
          <w:rFonts w:cs="Calibri"/>
        </w:rPr>
        <w:t>0</w:t>
      </w:r>
      <w:r w:rsidRPr="00F347A4">
        <w:rPr>
          <w:rFonts w:cs="Calibri"/>
        </w:rPr>
        <w:t xml:space="preserve"> bodů a ostatní proporcionálně méně.</w:t>
      </w:r>
    </w:p>
    <w:p w14:paraId="4AA93933" w14:textId="77777777" w:rsidR="00A516E6" w:rsidRPr="008D52EB" w:rsidRDefault="00A516E6" w:rsidP="008B2261">
      <w:pPr>
        <w:pStyle w:val="Nadpis3slovan"/>
      </w:pPr>
      <w:proofErr w:type="spellStart"/>
      <w:r w:rsidRPr="008D52EB">
        <w:t>Subkritérium</w:t>
      </w:r>
      <w:proofErr w:type="spellEnd"/>
      <w:r w:rsidRPr="008D52EB">
        <w:t xml:space="preserve"> B</w:t>
      </w:r>
      <w:r w:rsidR="002D0295">
        <w:t>3. -</w:t>
      </w:r>
      <w:r w:rsidRPr="008D52EB">
        <w:t xml:space="preserve"> </w:t>
      </w:r>
      <w:proofErr w:type="spellStart"/>
      <w:r w:rsidR="008F3AFC">
        <w:t>Standardizovanost</w:t>
      </w:r>
      <w:proofErr w:type="spellEnd"/>
      <w:r w:rsidR="002D0295">
        <w:t xml:space="preserve"> nabízeného řešení (e</w:t>
      </w:r>
      <w:r w:rsidR="00EE5FC0">
        <w:t>xistující funk</w:t>
      </w:r>
      <w:r w:rsidR="002D0295">
        <w:t>cionality)</w:t>
      </w:r>
    </w:p>
    <w:p w14:paraId="590430D2" w14:textId="77777777" w:rsidR="000C42AD" w:rsidRDefault="00A516E6" w:rsidP="00737509">
      <w:r>
        <w:t xml:space="preserve">V rámci tohoto </w:t>
      </w:r>
      <w:proofErr w:type="spellStart"/>
      <w:r w:rsidRPr="00C9351F">
        <w:t>subkritéria</w:t>
      </w:r>
      <w:proofErr w:type="spellEnd"/>
      <w:r w:rsidRPr="00C9351F">
        <w:t xml:space="preserve"> bude hodnoc</w:t>
      </w:r>
      <w:r w:rsidRPr="00737509">
        <w:t>e</w:t>
      </w:r>
      <w:r w:rsidRPr="00C9351F">
        <w:t xml:space="preserve">n </w:t>
      </w:r>
      <w:r w:rsidR="00101F50">
        <w:t xml:space="preserve">rozsah již </w:t>
      </w:r>
      <w:r w:rsidR="00EE5FC0">
        <w:t>existujících (</w:t>
      </w:r>
      <w:r w:rsidR="00101F50">
        <w:t>implementovaných</w:t>
      </w:r>
      <w:r w:rsidR="00EE5FC0">
        <w:t xml:space="preserve">, </w:t>
      </w:r>
      <w:r w:rsidR="00101F50">
        <w:t xml:space="preserve">standardních) </w:t>
      </w:r>
      <w:r w:rsidR="003B3766">
        <w:t xml:space="preserve">funkcionalit a </w:t>
      </w:r>
      <w:r w:rsidR="00101F50">
        <w:t>modulů řešení</w:t>
      </w:r>
      <w:r>
        <w:t xml:space="preserve">. </w:t>
      </w:r>
      <w:r w:rsidR="007A1EFA">
        <w:t>V příloze č.</w:t>
      </w:r>
      <w:r w:rsidR="00522F3C">
        <w:t xml:space="preserve"> </w:t>
      </w:r>
      <w:r w:rsidR="00F42757">
        <w:t xml:space="preserve">2 </w:t>
      </w:r>
      <w:r w:rsidR="007A1EFA">
        <w:t>Funkční požadavky je u každého požadavku</w:t>
      </w:r>
      <w:r w:rsidR="003B3766">
        <w:t xml:space="preserve"> (požadované funkcionality příslušného modulu)</w:t>
      </w:r>
      <w:r w:rsidR="007A1EFA">
        <w:t xml:space="preserve"> označeno, zda se jedná o požadavek s technickými parametry minimálními</w:t>
      </w:r>
      <w:r w:rsidR="002C2DC7">
        <w:t xml:space="preserve"> či</w:t>
      </w:r>
      <w:r w:rsidR="007A1EFA">
        <w:t xml:space="preserve"> povinnými</w:t>
      </w:r>
      <w:r w:rsidR="002C2DC7">
        <w:t>.</w:t>
      </w:r>
      <w:r w:rsidR="00142489">
        <w:t xml:space="preserve"> </w:t>
      </w:r>
      <w:r w:rsidR="00E44CA9">
        <w:t>T</w:t>
      </w:r>
      <w:r w:rsidR="003939F8">
        <w:t xml:space="preserve">echnické parametry povinné musí </w:t>
      </w:r>
      <w:r w:rsidR="003B3766">
        <w:t xml:space="preserve">dodavatelem nabízené řešení </w:t>
      </w:r>
      <w:r w:rsidR="003939F8">
        <w:t xml:space="preserve">splňovat </w:t>
      </w:r>
      <w:r w:rsidR="003B3766">
        <w:lastRenderedPageBreak/>
        <w:t xml:space="preserve">nejpozději </w:t>
      </w:r>
      <w:r w:rsidR="003939F8">
        <w:t>v</w:t>
      </w:r>
      <w:r w:rsidR="003B3766">
        <w:t xml:space="preserve"> okamžiku předání a převzetí RPIS do provozu a užívání </w:t>
      </w:r>
      <w:r w:rsidR="00E44CA9">
        <w:t>(tj.</w:t>
      </w:r>
      <w:r w:rsidR="003B3766">
        <w:t xml:space="preserve"> jedná se o</w:t>
      </w:r>
      <w:r w:rsidR="00737509">
        <w:t> </w:t>
      </w:r>
      <w:r w:rsidR="003B3766">
        <w:t>funkcionality, které</w:t>
      </w:r>
      <w:r w:rsidR="00E44CA9">
        <w:t xml:space="preserve"> mohou být</w:t>
      </w:r>
      <w:r w:rsidR="003B3766">
        <w:t xml:space="preserve"> dodatečně</w:t>
      </w:r>
      <w:r w:rsidR="00E44CA9">
        <w:t xml:space="preserve"> vyvinuté po uzavření smlouvy – nejsou součástí standardně nabízeného řešení).</w:t>
      </w:r>
      <w:r w:rsidR="003939F8">
        <w:t xml:space="preserve"> </w:t>
      </w:r>
    </w:p>
    <w:p w14:paraId="10D1C19B" w14:textId="77777777" w:rsidR="00F44926" w:rsidRDefault="008F3AFC" w:rsidP="007461E6">
      <w:pPr>
        <w:autoSpaceDE w:val="0"/>
        <w:autoSpaceDN w:val="0"/>
        <w:adjustRightInd w:val="0"/>
        <w:spacing w:after="120"/>
      </w:pPr>
      <w:proofErr w:type="spellStart"/>
      <w:r>
        <w:rPr>
          <w:rFonts w:cs="Calibri"/>
        </w:rPr>
        <w:t>Standardizovanost</w:t>
      </w:r>
      <w:proofErr w:type="spellEnd"/>
      <w:r w:rsidR="003B3766">
        <w:rPr>
          <w:rFonts w:cs="Calibri"/>
        </w:rPr>
        <w:t xml:space="preserve"> nabízeného řešení (existující funkcionality) bud</w:t>
      </w:r>
      <w:r>
        <w:rPr>
          <w:rFonts w:cs="Calibri"/>
        </w:rPr>
        <w:t>e</w:t>
      </w:r>
      <w:r w:rsidR="003B3766">
        <w:rPr>
          <w:rFonts w:cs="Calibri"/>
        </w:rPr>
        <w:t xml:space="preserve"> hodnotící komisí hodnocen</w:t>
      </w:r>
      <w:r>
        <w:rPr>
          <w:rFonts w:cs="Calibri"/>
        </w:rPr>
        <w:t>a</w:t>
      </w:r>
      <w:r w:rsidR="003B3766">
        <w:rPr>
          <w:rFonts w:cs="Calibri"/>
        </w:rPr>
        <w:t xml:space="preserve"> na</w:t>
      </w:r>
      <w:r w:rsidR="00737509">
        <w:rPr>
          <w:rFonts w:cs="Calibri"/>
        </w:rPr>
        <w:t> </w:t>
      </w:r>
      <w:r w:rsidR="003B3766">
        <w:rPr>
          <w:rFonts w:cs="Calibri"/>
        </w:rPr>
        <w:t>základě dodavatelem řádně a úplně vyplněné a v nabídce předložené Tabul</w:t>
      </w:r>
      <w:r>
        <w:rPr>
          <w:rFonts w:cs="Calibri"/>
        </w:rPr>
        <w:t>ky</w:t>
      </w:r>
      <w:r w:rsidR="003B3766">
        <w:rPr>
          <w:rFonts w:cs="Calibri"/>
        </w:rPr>
        <w:t xml:space="preserve"> pro hodnocení úplnosti RPIS (příloha č. 9 zadávací dokumentace) a </w:t>
      </w:r>
      <w:r w:rsidR="00F44926">
        <w:t xml:space="preserve">s praktickým ověřením jednotlivých funkcionalit na </w:t>
      </w:r>
      <w:r w:rsidR="00AC5016">
        <w:t>základě Prototypu</w:t>
      </w:r>
      <w:r w:rsidR="00F44926">
        <w:t xml:space="preserve"> dodavatele, které bude pro tyto účely hodnotící komisi zpřístupněno </w:t>
      </w:r>
      <w:r w:rsidR="00AC5016">
        <w:t xml:space="preserve">na základě </w:t>
      </w:r>
      <w:r w:rsidR="00FD6FD3">
        <w:t xml:space="preserve">vzdáleného </w:t>
      </w:r>
      <w:r w:rsidR="00AC5016">
        <w:t xml:space="preserve">přístupu </w:t>
      </w:r>
      <w:r w:rsidR="00FD6FD3">
        <w:t xml:space="preserve">do prostředí dodavatele </w:t>
      </w:r>
      <w:r w:rsidR="00F44926">
        <w:t>(totožné, jako v případě předvedení P</w:t>
      </w:r>
      <w:r w:rsidR="00AC5016">
        <w:t>rototypu</w:t>
      </w:r>
      <w:r w:rsidR="00F44926">
        <w:t xml:space="preserve"> v rámci </w:t>
      </w:r>
      <w:r w:rsidR="00F44926" w:rsidRPr="003315A4">
        <w:t xml:space="preserve">jednání – </w:t>
      </w:r>
      <w:r w:rsidR="007A3DCB">
        <w:t xml:space="preserve">viz článek </w:t>
      </w:r>
      <w:r w:rsidR="004B5291" w:rsidRPr="00C071B1">
        <w:t>1</w:t>
      </w:r>
      <w:r w:rsidR="004B5291">
        <w:t>1</w:t>
      </w:r>
      <w:r w:rsidR="004B5291" w:rsidRPr="003315A4">
        <w:t xml:space="preserve"> </w:t>
      </w:r>
      <w:r w:rsidR="00F44926" w:rsidRPr="003315A4">
        <w:t>zadávací dokumentace výše).</w:t>
      </w:r>
      <w:r w:rsidR="00F44926" w:rsidRPr="003315A4">
        <w:rPr>
          <w:rFonts w:cs="Calibri"/>
        </w:rPr>
        <w:t xml:space="preserve"> Každý povinný technický parametr </w:t>
      </w:r>
      <w:r w:rsidR="00F44926">
        <w:rPr>
          <w:rFonts w:cs="Calibri"/>
        </w:rPr>
        <w:t>nabízený dodavatelem již v rámci standardizovaného řešení musí být v rámci P</w:t>
      </w:r>
      <w:r w:rsidR="00AC5016">
        <w:rPr>
          <w:rFonts w:cs="Calibri"/>
        </w:rPr>
        <w:t>rototypu</w:t>
      </w:r>
      <w:r w:rsidR="00F44926">
        <w:rPr>
          <w:rFonts w:cs="Calibri"/>
        </w:rPr>
        <w:t xml:space="preserve"> prokazatelně doložený a ověřitelný. </w:t>
      </w:r>
      <w:r w:rsidR="00FA57F3">
        <w:rPr>
          <w:rFonts w:cs="Calibri"/>
        </w:rPr>
        <w:t>V případě, kdy hodnotící komise zjistí, že dodavatelem uveden</w:t>
      </w:r>
      <w:r w:rsidR="007461E6">
        <w:rPr>
          <w:rFonts w:cs="Calibri"/>
        </w:rPr>
        <w:t xml:space="preserve">ý povinný technický parametr nabízený již v rámci standardizovaného řešení ve skutečnosti neexistuje, bude tato skutečnost zohledněna v rámci hodnocení tohoto </w:t>
      </w:r>
      <w:proofErr w:type="spellStart"/>
      <w:r w:rsidR="007461E6">
        <w:rPr>
          <w:rFonts w:cs="Calibri"/>
        </w:rPr>
        <w:t>subkritéria</w:t>
      </w:r>
      <w:proofErr w:type="spellEnd"/>
      <w:r w:rsidR="007461E6">
        <w:rPr>
          <w:rFonts w:cs="Calibri"/>
        </w:rPr>
        <w:t xml:space="preserve"> B3. tak, že za tento technický parametr dodavatel obdrží 0 bodů. </w:t>
      </w:r>
    </w:p>
    <w:p w14:paraId="59FD1E90" w14:textId="77777777" w:rsidR="00F44926" w:rsidRDefault="00F44926" w:rsidP="00F44926">
      <w:pPr>
        <w:pStyle w:val="Odstavecseseznamem"/>
        <w:spacing w:after="120"/>
        <w:ind w:left="0"/>
        <w:contextualSpacing w:val="0"/>
        <w:jc w:val="left"/>
        <w:rPr>
          <w:rFonts w:cs="Calibri"/>
        </w:rPr>
      </w:pPr>
      <w:r>
        <w:rPr>
          <w:b/>
          <w:szCs w:val="18"/>
        </w:rPr>
        <w:t>Metoda vyhodnocení</w:t>
      </w:r>
    </w:p>
    <w:p w14:paraId="5E8A708C" w14:textId="77777777" w:rsidR="00F44926" w:rsidRDefault="00F44926" w:rsidP="00F44926">
      <w:pPr>
        <w:pStyle w:val="Odstavecseseznamem"/>
        <w:spacing w:after="120"/>
        <w:ind w:left="0"/>
        <w:contextualSpacing w:val="0"/>
        <w:rPr>
          <w:rFonts w:cs="Calibri"/>
        </w:rPr>
      </w:pPr>
      <w:r>
        <w:rPr>
          <w:rFonts w:cs="Calibri"/>
        </w:rPr>
        <w:t>Za</w:t>
      </w:r>
      <w:r w:rsidR="00101F50">
        <w:rPr>
          <w:rFonts w:cs="Calibri"/>
        </w:rPr>
        <w:t xml:space="preserve"> každý </w:t>
      </w:r>
      <w:r>
        <w:rPr>
          <w:rFonts w:cs="Calibri"/>
        </w:rPr>
        <w:t xml:space="preserve">zadavatelem stanovený </w:t>
      </w:r>
      <w:r w:rsidR="003939F8">
        <w:rPr>
          <w:rFonts w:cs="Calibri"/>
        </w:rPr>
        <w:t>povinný technický parametr</w:t>
      </w:r>
      <w:r w:rsidR="00EE5FC0">
        <w:rPr>
          <w:rFonts w:cs="Calibri"/>
        </w:rPr>
        <w:t>, který</w:t>
      </w:r>
      <w:r w:rsidR="00101F50">
        <w:rPr>
          <w:rFonts w:cs="Calibri"/>
        </w:rPr>
        <w:t xml:space="preserve"> </w:t>
      </w:r>
      <w:r w:rsidR="00EE5FC0">
        <w:rPr>
          <w:rFonts w:cs="Calibri"/>
        </w:rPr>
        <w:t>existuje</w:t>
      </w:r>
      <w:r w:rsidR="00101F50">
        <w:rPr>
          <w:rFonts w:cs="Calibri"/>
        </w:rPr>
        <w:t xml:space="preserve"> </w:t>
      </w:r>
      <w:r w:rsidR="000C42AD">
        <w:rPr>
          <w:rFonts w:cs="Calibri"/>
        </w:rPr>
        <w:t>v</w:t>
      </w:r>
      <w:r>
        <w:rPr>
          <w:rFonts w:cs="Calibri"/>
        </w:rPr>
        <w:t>e</w:t>
      </w:r>
      <w:r w:rsidR="000C42AD">
        <w:rPr>
          <w:rFonts w:cs="Calibri"/>
        </w:rPr>
        <w:t xml:space="preserve"> standardizovaném řešení již </w:t>
      </w:r>
      <w:r w:rsidR="00101F50">
        <w:rPr>
          <w:rFonts w:cs="Calibri"/>
        </w:rPr>
        <w:t xml:space="preserve">v době předkládání </w:t>
      </w:r>
      <w:r w:rsidR="00EE5FC0">
        <w:rPr>
          <w:rFonts w:cs="Calibri"/>
        </w:rPr>
        <w:t>předběžné nabídky</w:t>
      </w:r>
      <w:r w:rsidR="007A1EFA">
        <w:rPr>
          <w:rFonts w:cs="Calibri"/>
        </w:rPr>
        <w:t xml:space="preserve">, </w:t>
      </w:r>
      <w:r w:rsidR="00A516E6">
        <w:rPr>
          <w:rFonts w:cs="Calibri"/>
        </w:rPr>
        <w:t xml:space="preserve">obdrží </w:t>
      </w:r>
      <w:r w:rsidR="000C42AD">
        <w:rPr>
          <w:rFonts w:cs="Calibri"/>
        </w:rPr>
        <w:t xml:space="preserve">nabídka dodavatele </w:t>
      </w:r>
      <w:r w:rsidR="003939F8">
        <w:rPr>
          <w:rFonts w:cs="Calibri"/>
        </w:rPr>
        <w:t>2</w:t>
      </w:r>
      <w:r w:rsidR="00A516E6">
        <w:rPr>
          <w:rFonts w:cs="Calibri"/>
        </w:rPr>
        <w:t xml:space="preserve"> bod</w:t>
      </w:r>
      <w:r w:rsidR="003939F8">
        <w:rPr>
          <w:rFonts w:cs="Calibri"/>
        </w:rPr>
        <w:t>y</w:t>
      </w:r>
      <w:r w:rsidR="000C42AD">
        <w:rPr>
          <w:rFonts w:cs="Calibri"/>
        </w:rPr>
        <w:t xml:space="preserve"> za </w:t>
      </w:r>
      <w:r>
        <w:rPr>
          <w:rFonts w:cs="Calibri"/>
        </w:rPr>
        <w:t xml:space="preserve">jednotlivý </w:t>
      </w:r>
      <w:r w:rsidR="000C42AD">
        <w:rPr>
          <w:rFonts w:cs="Calibri"/>
        </w:rPr>
        <w:t>parametr.</w:t>
      </w:r>
      <w:r w:rsidR="00A516E6">
        <w:rPr>
          <w:rFonts w:cs="Calibri"/>
        </w:rPr>
        <w:t xml:space="preserve"> </w:t>
      </w:r>
    </w:p>
    <w:p w14:paraId="000C9CD4" w14:textId="77777777" w:rsidR="00F44926" w:rsidRDefault="00F44926" w:rsidP="00F44926">
      <w:pPr>
        <w:spacing w:after="120"/>
        <w:rPr>
          <w:rFonts w:cs="Calibri"/>
        </w:rPr>
      </w:pPr>
      <w:r>
        <w:rPr>
          <w:rFonts w:cs="Calibri"/>
        </w:rPr>
        <w:t xml:space="preserve">Body přidělené nabídce za standardizované povinné parametry budou sečteny. Nejvýhodnější nabídkou je v rámci tohoto </w:t>
      </w:r>
      <w:proofErr w:type="spellStart"/>
      <w:r>
        <w:rPr>
          <w:rFonts w:cs="Calibri"/>
        </w:rPr>
        <w:t>subkritéria</w:t>
      </w:r>
      <w:proofErr w:type="spellEnd"/>
      <w:r>
        <w:rPr>
          <w:rFonts w:cs="Calibri"/>
        </w:rPr>
        <w:t xml:space="preserve"> B3. hodnocena nabídka s nejvyšším Celkovým počtem bodů za všechny parametry. </w:t>
      </w:r>
    </w:p>
    <w:p w14:paraId="7EE92F0E" w14:textId="77777777" w:rsidR="00F44926" w:rsidRDefault="00F44926" w:rsidP="00F44926">
      <w:pPr>
        <w:pStyle w:val="Zkladntext"/>
        <w:keepNext/>
        <w:spacing w:before="240" w:line="320" w:lineRule="atLeast"/>
        <w:rPr>
          <w:rFonts w:cs="Calibri"/>
        </w:rPr>
      </w:pPr>
      <w:r w:rsidRPr="00C9351F">
        <w:rPr>
          <w:rFonts w:cs="Calibri"/>
        </w:rPr>
        <w:t xml:space="preserve">Pro </w:t>
      </w:r>
      <w:proofErr w:type="spellStart"/>
      <w:r>
        <w:rPr>
          <w:rFonts w:cs="Calibri"/>
        </w:rPr>
        <w:t>sub</w:t>
      </w:r>
      <w:r w:rsidRPr="00C9351F">
        <w:rPr>
          <w:rFonts w:cs="Calibri"/>
        </w:rPr>
        <w:t>kritérium</w:t>
      </w:r>
      <w:proofErr w:type="spellEnd"/>
      <w:r w:rsidRPr="00C9351F">
        <w:rPr>
          <w:rFonts w:cs="Calibri"/>
        </w:rPr>
        <w:t xml:space="preserve"> </w:t>
      </w:r>
      <w:r>
        <w:rPr>
          <w:rFonts w:cs="Calibri"/>
        </w:rPr>
        <w:t>B</w:t>
      </w:r>
      <w:r w:rsidR="008F3AFC">
        <w:rPr>
          <w:rFonts w:cs="Calibri"/>
        </w:rPr>
        <w:t>3</w:t>
      </w:r>
      <w:r>
        <w:rPr>
          <w:rFonts w:cs="Calibri"/>
        </w:rPr>
        <w:t xml:space="preserve">. </w:t>
      </w:r>
      <w:r w:rsidRPr="00C9351F">
        <w:rPr>
          <w:rFonts w:cs="Calibri"/>
        </w:rPr>
        <w:t>„</w:t>
      </w:r>
      <w:proofErr w:type="spellStart"/>
      <w:r>
        <w:rPr>
          <w:rFonts w:cs="Calibri"/>
        </w:rPr>
        <w:t>Standardizovanost</w:t>
      </w:r>
      <w:proofErr w:type="spellEnd"/>
      <w:r>
        <w:rPr>
          <w:rFonts w:cs="Calibri"/>
        </w:rPr>
        <w:t xml:space="preserve"> nabí</w:t>
      </w:r>
      <w:r w:rsidR="009A166B">
        <w:rPr>
          <w:rFonts w:cs="Calibri"/>
        </w:rPr>
        <w:t xml:space="preserve">zeného řešení (existující funkcionality)“ </w:t>
      </w:r>
      <w:r w:rsidRPr="00C9351F">
        <w:rPr>
          <w:rFonts w:cs="Calibri"/>
        </w:rPr>
        <w:t xml:space="preserve">získá hodnocená nabídka bodovou hodnotu, která vznikne násobkem </w:t>
      </w:r>
      <w:r w:rsidR="002C2DC7">
        <w:rPr>
          <w:rFonts w:cs="Calibri"/>
        </w:rPr>
        <w:t>30</w:t>
      </w:r>
      <w:r w:rsidRPr="00C9351F">
        <w:rPr>
          <w:rFonts w:cs="Calibri"/>
        </w:rPr>
        <w:t xml:space="preserve"> a poměru hodnoty nejvýhodnější nabídky (tj. nabídky s n</w:t>
      </w:r>
      <w:r>
        <w:rPr>
          <w:rFonts w:cs="Calibri"/>
        </w:rPr>
        <w:t>ejvyšším</w:t>
      </w:r>
      <w:r w:rsidRPr="00C9351F">
        <w:rPr>
          <w:rFonts w:cs="Calibri"/>
        </w:rPr>
        <w:t xml:space="preserve"> Celkov</w:t>
      </w:r>
      <w:r>
        <w:rPr>
          <w:rFonts w:cs="Calibri"/>
        </w:rPr>
        <w:t xml:space="preserve">ým počtem bodů za </w:t>
      </w:r>
      <w:r w:rsidR="009A166B">
        <w:rPr>
          <w:rFonts w:cs="Calibri"/>
        </w:rPr>
        <w:t>všechny parametry</w:t>
      </w:r>
      <w:r w:rsidRPr="00C9351F">
        <w:rPr>
          <w:rFonts w:cs="Calibri"/>
        </w:rPr>
        <w:t>) k</w:t>
      </w:r>
      <w:r w:rsidR="00737509">
        <w:rPr>
          <w:rFonts w:cs="Calibri"/>
        </w:rPr>
        <w:t> </w:t>
      </w:r>
      <w:r w:rsidRPr="00C9351F">
        <w:rPr>
          <w:rFonts w:cs="Calibri"/>
        </w:rPr>
        <w:t>hodnocené nabídce.</w:t>
      </w:r>
    </w:p>
    <w:p w14:paraId="52BF1536" w14:textId="77777777" w:rsidR="00F44926" w:rsidRPr="007E1EAB" w:rsidRDefault="00F44926" w:rsidP="00F44926">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30</m:t>
          </m:r>
          <m:r>
            <m:rPr>
              <m:nor/>
            </m:rPr>
            <w:rPr>
              <w:rFonts w:asciiTheme="minorHAnsi" w:hAnsiTheme="minorHAnsi" w:cs="Calibri"/>
              <w:b/>
            </w:rPr>
            <m:t xml:space="preserve"> x </m:t>
          </m:r>
          <m:f>
            <m:fPr>
              <m:ctrlPr>
                <w:rPr>
                  <w:rFonts w:ascii="Cambria Math" w:hAnsi="Cambria Math" w:cs="Calibri"/>
                  <w:b/>
                </w:rPr>
              </m:ctrlPr>
            </m:fPr>
            <m:num>
              <m:r>
                <m:rPr>
                  <m:nor/>
                </m:rPr>
                <w:rPr>
                  <w:rFonts w:ascii="Cambria Math" w:hAnsiTheme="minorHAnsi" w:cs="Calibri"/>
                  <w:b/>
                </w:rPr>
                <m:t>Celkov</m:t>
              </m:r>
              <m:r>
                <m:rPr>
                  <m:nor/>
                </m:rPr>
                <w:rPr>
                  <w:rFonts w:ascii="Cambria Math" w:hAnsiTheme="minorHAnsi" w:cs="Calibri"/>
                  <w:b/>
                </w:rPr>
                <m:t>ý</m:t>
              </m:r>
              <m:r>
                <m:rPr>
                  <m:nor/>
                </m:rPr>
                <w:rPr>
                  <w:rFonts w:ascii="Cambria Math" w:hAnsiTheme="minorHAnsi" w:cs="Calibri"/>
                  <w:b/>
                </w:rPr>
                <m:t xml:space="preserve"> po</m:t>
              </m:r>
              <m:r>
                <m:rPr>
                  <m:nor/>
                </m:rPr>
                <w:rPr>
                  <w:rFonts w:ascii="Cambria Math" w:hAnsiTheme="minorHAnsi" w:cs="Calibri"/>
                  <w:b/>
                </w:rPr>
                <m:t>č</m:t>
              </m:r>
              <m:r>
                <m:rPr>
                  <m:nor/>
                </m:rPr>
                <w:rPr>
                  <w:rFonts w:ascii="Cambria Math" w:hAnsiTheme="minorHAnsi" w:cs="Calibri"/>
                  <w:b/>
                </w:rPr>
                <m:t>et bod</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echny parametry aktu</m:t>
              </m:r>
              <m:r>
                <m:rPr>
                  <m:nor/>
                </m:rPr>
                <w:rPr>
                  <w:rFonts w:ascii="Cambria Math" w:hAnsiTheme="minorHAnsi" w:cs="Calibri"/>
                  <w:b/>
                </w:rPr>
                <m:t>á</m:t>
              </m:r>
              <m:r>
                <m:rPr>
                  <m:nor/>
                </m:rPr>
                <w:rPr>
                  <w:rFonts w:ascii="Cambria Math" w:hAnsiTheme="minorHAnsi" w:cs="Calibri"/>
                  <w:b/>
                </w:rPr>
                <m:t>ln</m:t>
              </m:r>
              <m:r>
                <m:rPr>
                  <m:nor/>
                </m:rPr>
                <w:rPr>
                  <w:rFonts w:ascii="Cambria Math" w:hAnsiTheme="minorHAnsi" w:cs="Calibri"/>
                  <w:b/>
                </w:rPr>
                <m:t>ě</m:t>
              </m:r>
              <m:r>
                <m:rPr>
                  <m:nor/>
                </m:rPr>
                <w:rPr>
                  <w:rFonts w:ascii="Cambria Math" w:hAnsiTheme="minorHAnsi" w:cs="Calibri"/>
                  <w:b/>
                </w:rPr>
                <m:t xml:space="preserve"> hodnocen</m:t>
              </m:r>
              <m:r>
                <m:rPr>
                  <m:nor/>
                </m:rPr>
                <w:rPr>
                  <w:rFonts w:ascii="Cambria Math" w:hAnsiTheme="minorHAnsi" w:cs="Calibri"/>
                  <w:b/>
                </w:rPr>
                <m:t>é</m:t>
              </m:r>
              <m:r>
                <m:rPr>
                  <m:nor/>
                </m:rPr>
                <w:rPr>
                  <w:rFonts w:ascii="Cambria Math" w:hAnsiTheme="minorHAnsi" w:cs="Calibri"/>
                  <w:b/>
                </w:rPr>
                <m:t xml:space="preserve"> nab</m:t>
              </m:r>
              <m:r>
                <m:rPr>
                  <m:nor/>
                </m:rPr>
                <w:rPr>
                  <w:rFonts w:ascii="Cambria Math" w:hAnsiTheme="minorHAnsi" w:cs="Calibri"/>
                  <w:b/>
                </w:rPr>
                <m:t>í</m:t>
              </m:r>
              <m:r>
                <m:rPr>
                  <m:nor/>
                </m:rPr>
                <w:rPr>
                  <w:rFonts w:ascii="Cambria Math" w:hAnsiTheme="minorHAnsi" w:cs="Calibri"/>
                  <w:b/>
                </w:rPr>
                <m:t xml:space="preserve">dky </m:t>
              </m:r>
            </m:num>
            <m:den>
              <m:r>
                <m:rPr>
                  <m:nor/>
                </m:rPr>
                <w:rPr>
                  <w:rFonts w:asciiTheme="minorHAnsi" w:hAnsiTheme="minorHAnsi" w:cs="Calibri"/>
                  <w:b/>
                </w:rPr>
                <m:t>nejvyšší Celkový počet bodů za všechn</m:t>
              </m:r>
              <m:r>
                <m:rPr>
                  <m:nor/>
                </m:rPr>
                <w:rPr>
                  <w:rFonts w:ascii="Cambria Math" w:hAnsiTheme="minorHAnsi" w:cs="Calibri"/>
                  <w:b/>
                </w:rPr>
                <m:t>y parametry</m:t>
              </m:r>
            </m:den>
          </m:f>
        </m:oMath>
      </m:oMathPara>
    </w:p>
    <w:p w14:paraId="079D9A1A" w14:textId="77777777" w:rsidR="00F44926" w:rsidRPr="00F347A4" w:rsidRDefault="00F44926" w:rsidP="00F44926">
      <w:pPr>
        <w:autoSpaceDE w:val="0"/>
        <w:autoSpaceDN w:val="0"/>
        <w:adjustRightInd w:val="0"/>
        <w:spacing w:before="240" w:after="120" w:line="320" w:lineRule="atLeast"/>
        <w:rPr>
          <w:rFonts w:cs="Calibri"/>
        </w:rPr>
      </w:pPr>
      <w:r w:rsidRPr="00F347A4">
        <w:rPr>
          <w:rFonts w:cs="Calibri"/>
        </w:rPr>
        <w:t>Nejv</w:t>
      </w:r>
      <w:r>
        <w:rPr>
          <w:rFonts w:cs="Calibri"/>
        </w:rPr>
        <w:t>ý</w:t>
      </w:r>
      <w:r w:rsidRPr="00F347A4">
        <w:rPr>
          <w:rFonts w:cs="Calibri"/>
        </w:rPr>
        <w:t xml:space="preserve">hodnější nabídka v </w:t>
      </w:r>
      <w:proofErr w:type="spellStart"/>
      <w:r>
        <w:rPr>
          <w:rFonts w:cs="Calibri"/>
        </w:rPr>
        <w:t>sub</w:t>
      </w:r>
      <w:r w:rsidRPr="00F347A4">
        <w:rPr>
          <w:rFonts w:cs="Calibri"/>
        </w:rPr>
        <w:t>kritériu</w:t>
      </w:r>
      <w:proofErr w:type="spellEnd"/>
      <w:r>
        <w:rPr>
          <w:rFonts w:cs="Calibri"/>
        </w:rPr>
        <w:t xml:space="preserve"> hodnocení B</w:t>
      </w:r>
      <w:r w:rsidR="00E56C1E">
        <w:rPr>
          <w:rFonts w:cs="Calibri"/>
        </w:rPr>
        <w:t>3</w:t>
      </w:r>
      <w:r>
        <w:rPr>
          <w:rFonts w:cs="Calibri"/>
        </w:rPr>
        <w:t>.</w:t>
      </w:r>
      <w:r w:rsidRPr="00F347A4">
        <w:rPr>
          <w:rFonts w:cs="Calibri"/>
        </w:rPr>
        <w:t xml:space="preserve"> „</w:t>
      </w:r>
      <w:proofErr w:type="spellStart"/>
      <w:r w:rsidR="00E56C1E">
        <w:rPr>
          <w:rFonts w:cs="Calibri"/>
        </w:rPr>
        <w:t>Standardizovanost</w:t>
      </w:r>
      <w:proofErr w:type="spellEnd"/>
      <w:r w:rsidR="00E56C1E">
        <w:rPr>
          <w:rFonts w:cs="Calibri"/>
        </w:rPr>
        <w:t xml:space="preserve"> nabízeného řešení (existující funkcionality)</w:t>
      </w:r>
      <w:r w:rsidRPr="00F347A4">
        <w:rPr>
          <w:rFonts w:cs="Calibri"/>
        </w:rPr>
        <w:t xml:space="preserve">“ tak </w:t>
      </w:r>
      <w:r w:rsidRPr="00EA53FE">
        <w:rPr>
          <w:rFonts w:cs="Calibri"/>
        </w:rPr>
        <w:t xml:space="preserve">získá </w:t>
      </w:r>
      <w:r w:rsidR="008A2403" w:rsidRPr="00031AB9">
        <w:rPr>
          <w:rFonts w:cs="Calibri"/>
        </w:rPr>
        <w:t>30</w:t>
      </w:r>
      <w:r w:rsidR="00E700FA" w:rsidRPr="00EA53FE">
        <w:rPr>
          <w:rFonts w:cs="Calibri"/>
        </w:rPr>
        <w:t xml:space="preserve"> bodů</w:t>
      </w:r>
      <w:r w:rsidRPr="00F347A4">
        <w:rPr>
          <w:rFonts w:cs="Calibri"/>
        </w:rPr>
        <w:t xml:space="preserve"> a ostatní proporcionálně méně.</w:t>
      </w:r>
    </w:p>
    <w:p w14:paraId="442D96FC" w14:textId="77777777" w:rsidR="00101F50" w:rsidRDefault="00101F50" w:rsidP="001C21A9">
      <w:pPr>
        <w:pStyle w:val="Odstavecseseznamem"/>
        <w:spacing w:after="120"/>
        <w:ind w:left="0"/>
        <w:contextualSpacing w:val="0"/>
        <w:rPr>
          <w:rFonts w:cs="Calibri"/>
        </w:rPr>
      </w:pPr>
    </w:p>
    <w:p w14:paraId="24061C96" w14:textId="77777777" w:rsidR="00727BEC" w:rsidRPr="00737509" w:rsidRDefault="00E54644" w:rsidP="008B2261">
      <w:pPr>
        <w:pStyle w:val="Nadpis2"/>
      </w:pPr>
      <w:r>
        <w:t xml:space="preserve">Společná ustanovení pro </w:t>
      </w:r>
      <w:r w:rsidRPr="00737509">
        <w:t>kritérium</w:t>
      </w:r>
      <w:r>
        <w:t xml:space="preserve"> hodnocení B – Kvalita a technická úroveň nabízeného řešení</w:t>
      </w:r>
      <w:r w:rsidR="00737509">
        <w:t xml:space="preserve"> a </w:t>
      </w:r>
      <w:r w:rsidR="00727BEC" w:rsidRPr="00737509">
        <w:t>Hodnocení – počet bodů v rámci kritéria hodnocení B. Kvalita a technická úroveň nabízeného řešení</w:t>
      </w:r>
    </w:p>
    <w:p w14:paraId="19837492" w14:textId="77777777" w:rsidR="00A516E6" w:rsidRPr="00C9351F" w:rsidRDefault="00A516E6" w:rsidP="00A516E6">
      <w:pPr>
        <w:autoSpaceDE w:val="0"/>
        <w:autoSpaceDN w:val="0"/>
        <w:adjustRightInd w:val="0"/>
        <w:spacing w:before="240" w:after="120" w:line="320" w:lineRule="atLeast"/>
        <w:rPr>
          <w:rFonts w:cs="Calibri"/>
        </w:rPr>
      </w:pPr>
      <w:r w:rsidRPr="00C9351F">
        <w:rPr>
          <w:rFonts w:cs="Calibri"/>
        </w:rPr>
        <w:t xml:space="preserve">Každé jednotlivé nabídce </w:t>
      </w:r>
      <w:r w:rsidR="002C6186">
        <w:rPr>
          <w:rFonts w:cs="Calibri"/>
        </w:rPr>
        <w:t xml:space="preserve">bude v </w:t>
      </w:r>
      <w:r w:rsidRPr="00C9351F">
        <w:rPr>
          <w:rFonts w:cs="Calibri"/>
        </w:rPr>
        <w:t>jed</w:t>
      </w:r>
      <w:r>
        <w:rPr>
          <w:rFonts w:cs="Calibri"/>
        </w:rPr>
        <w:t xml:space="preserve">notlivých </w:t>
      </w:r>
      <w:proofErr w:type="spellStart"/>
      <w:r>
        <w:rPr>
          <w:rFonts w:cs="Calibri"/>
        </w:rPr>
        <w:t>subkritérií</w:t>
      </w:r>
      <w:r w:rsidR="002C6186">
        <w:rPr>
          <w:rFonts w:cs="Calibri"/>
        </w:rPr>
        <w:t>ch</w:t>
      </w:r>
      <w:proofErr w:type="spellEnd"/>
      <w:r>
        <w:rPr>
          <w:rFonts w:cs="Calibri"/>
        </w:rPr>
        <w:t xml:space="preserve"> B1</w:t>
      </w:r>
      <w:r w:rsidR="008F3AFC">
        <w:rPr>
          <w:rFonts w:cs="Calibri"/>
        </w:rPr>
        <w:t>,</w:t>
      </w:r>
      <w:r>
        <w:rPr>
          <w:rFonts w:cs="Calibri"/>
        </w:rPr>
        <w:t xml:space="preserve"> </w:t>
      </w:r>
      <w:r w:rsidRPr="00C9351F">
        <w:rPr>
          <w:rFonts w:cs="Calibri"/>
        </w:rPr>
        <w:t>B2</w:t>
      </w:r>
      <w:r w:rsidR="008F3AFC">
        <w:rPr>
          <w:rFonts w:cs="Calibri"/>
        </w:rPr>
        <w:t xml:space="preserve"> a B3</w:t>
      </w:r>
      <w:r w:rsidRPr="00C9351F">
        <w:rPr>
          <w:rFonts w:cs="Calibri"/>
        </w:rPr>
        <w:t xml:space="preserve"> </w:t>
      </w:r>
      <w:r w:rsidR="00FD701F">
        <w:rPr>
          <w:rFonts w:cs="Calibri"/>
        </w:rPr>
        <w:t xml:space="preserve">podle výše uvedených </w:t>
      </w:r>
      <w:r w:rsidR="000C42AD">
        <w:rPr>
          <w:rFonts w:cs="Calibri"/>
        </w:rPr>
        <w:t>k</w:t>
      </w:r>
      <w:r w:rsidR="00FD701F">
        <w:rPr>
          <w:rFonts w:cs="Calibri"/>
        </w:rPr>
        <w:t xml:space="preserve">líčů </w:t>
      </w:r>
      <w:r w:rsidRPr="00C9351F">
        <w:rPr>
          <w:rFonts w:cs="Calibri"/>
        </w:rPr>
        <w:t>přidělena bodová hodnota, která odráží úspěšnos</w:t>
      </w:r>
      <w:r>
        <w:rPr>
          <w:rFonts w:cs="Calibri"/>
        </w:rPr>
        <w:t xml:space="preserve">t předmětné nabídky v rámci </w:t>
      </w:r>
      <w:r w:rsidR="002C6186">
        <w:rPr>
          <w:rFonts w:cs="Calibri"/>
        </w:rPr>
        <w:t xml:space="preserve">daného </w:t>
      </w:r>
      <w:proofErr w:type="spellStart"/>
      <w:r w:rsidR="00FD701F">
        <w:rPr>
          <w:rFonts w:cs="Calibri"/>
        </w:rPr>
        <w:t>subkritéria</w:t>
      </w:r>
      <w:proofErr w:type="spellEnd"/>
      <w:r w:rsidR="00FD701F">
        <w:rPr>
          <w:rFonts w:cs="Calibri"/>
        </w:rPr>
        <w:t>.</w:t>
      </w:r>
      <w:r w:rsidR="008F3AFC">
        <w:rPr>
          <w:rFonts w:cs="Calibri"/>
        </w:rPr>
        <w:t xml:space="preserve"> </w:t>
      </w:r>
      <w:r w:rsidR="008F3AFC">
        <w:rPr>
          <w:rFonts w:cs="Calibri"/>
        </w:rPr>
        <w:lastRenderedPageBreak/>
        <w:t xml:space="preserve">Bodové hodnoty získané nabídkou v rámci jednotlivých </w:t>
      </w:r>
      <w:proofErr w:type="spellStart"/>
      <w:r w:rsidR="008F3AFC">
        <w:rPr>
          <w:rFonts w:cs="Calibri"/>
        </w:rPr>
        <w:t>subkritérií</w:t>
      </w:r>
      <w:proofErr w:type="spellEnd"/>
      <w:r w:rsidR="008F3AFC">
        <w:rPr>
          <w:rFonts w:cs="Calibri"/>
        </w:rPr>
        <w:t xml:space="preserve"> B1, B2 a B3 budou následně hodnotící komisí sečteny. </w:t>
      </w:r>
    </w:p>
    <w:p w14:paraId="631BC2DA" w14:textId="77777777" w:rsidR="008F3AFC" w:rsidRDefault="008F3AFC" w:rsidP="008F3AFC">
      <w:pPr>
        <w:spacing w:after="120"/>
        <w:rPr>
          <w:rFonts w:cs="Calibri"/>
        </w:rPr>
      </w:pPr>
      <w:r>
        <w:rPr>
          <w:rFonts w:cs="Calibri"/>
        </w:rPr>
        <w:t xml:space="preserve">Nejvýhodnější nabídkou je v rámci kritéria hodnocení B. Kvalita </w:t>
      </w:r>
      <w:r w:rsidR="001E3116">
        <w:rPr>
          <w:rFonts w:cs="Calibri"/>
        </w:rPr>
        <w:t xml:space="preserve">a technická úroveň </w:t>
      </w:r>
      <w:r>
        <w:rPr>
          <w:rFonts w:cs="Calibri"/>
        </w:rPr>
        <w:t xml:space="preserve">nabízeného řešení hodnocena nabídka s nejvyšším Celkovým počtem bodů za všechna </w:t>
      </w:r>
      <w:proofErr w:type="spellStart"/>
      <w:r w:rsidR="001E3116">
        <w:rPr>
          <w:rFonts w:cs="Calibri"/>
        </w:rPr>
        <w:t>subkritéria</w:t>
      </w:r>
      <w:proofErr w:type="spellEnd"/>
      <w:r>
        <w:rPr>
          <w:rFonts w:cs="Calibri"/>
        </w:rPr>
        <w:t xml:space="preserve">. </w:t>
      </w:r>
    </w:p>
    <w:p w14:paraId="3B0F1FC7" w14:textId="77777777" w:rsidR="008F3AFC" w:rsidRDefault="008F3AFC" w:rsidP="008F3AFC">
      <w:pPr>
        <w:pStyle w:val="Zkladntext"/>
        <w:keepNext/>
        <w:spacing w:before="240" w:line="320" w:lineRule="atLeast"/>
        <w:rPr>
          <w:rFonts w:cs="Calibri"/>
        </w:rPr>
      </w:pPr>
      <w:r w:rsidRPr="00C9351F">
        <w:rPr>
          <w:rFonts w:cs="Calibri"/>
        </w:rPr>
        <w:t xml:space="preserve">Pro </w:t>
      </w:r>
      <w:r w:rsidR="001E3116">
        <w:rPr>
          <w:rFonts w:cs="Calibri"/>
        </w:rPr>
        <w:t>kritérium hodnocení B.</w:t>
      </w:r>
      <w:r>
        <w:rPr>
          <w:rFonts w:cs="Calibri"/>
        </w:rPr>
        <w:t xml:space="preserve"> </w:t>
      </w:r>
      <w:r w:rsidRPr="00C9351F">
        <w:rPr>
          <w:rFonts w:cs="Calibri"/>
        </w:rPr>
        <w:t>„</w:t>
      </w:r>
      <w:r w:rsidR="001E3116">
        <w:rPr>
          <w:rFonts w:cs="Calibri"/>
        </w:rPr>
        <w:t>Kvalita a technická úroveň nabízeného řešení</w:t>
      </w:r>
      <w:r w:rsidRPr="00C9351F">
        <w:rPr>
          <w:rFonts w:cs="Calibri"/>
        </w:rPr>
        <w:t xml:space="preserve">“ získá hodnocená nabídka bodovou hodnotu, která vznikne násobkem </w:t>
      </w:r>
      <w:r w:rsidR="001E3116">
        <w:rPr>
          <w:rFonts w:cs="Calibri"/>
        </w:rPr>
        <w:t>10</w:t>
      </w:r>
      <w:r>
        <w:rPr>
          <w:rFonts w:cs="Calibri"/>
        </w:rPr>
        <w:t>0</w:t>
      </w:r>
      <w:r w:rsidRPr="00C9351F">
        <w:rPr>
          <w:rFonts w:cs="Calibri"/>
        </w:rPr>
        <w:t xml:space="preserve"> a poměru hodnoty nejvýhodnější nabídky (tj. nabídky s n</w:t>
      </w:r>
      <w:r>
        <w:rPr>
          <w:rFonts w:cs="Calibri"/>
        </w:rPr>
        <w:t>ejvyšším</w:t>
      </w:r>
      <w:r w:rsidRPr="00C9351F">
        <w:rPr>
          <w:rFonts w:cs="Calibri"/>
        </w:rPr>
        <w:t xml:space="preserve"> Celkov</w:t>
      </w:r>
      <w:r>
        <w:rPr>
          <w:rFonts w:cs="Calibri"/>
        </w:rPr>
        <w:t xml:space="preserve">ým počtem bodů za všechna </w:t>
      </w:r>
      <w:proofErr w:type="spellStart"/>
      <w:r w:rsidR="001E3116">
        <w:rPr>
          <w:rFonts w:cs="Calibri"/>
        </w:rPr>
        <w:t>subkritéria</w:t>
      </w:r>
      <w:proofErr w:type="spellEnd"/>
      <w:r w:rsidRPr="00C9351F">
        <w:rPr>
          <w:rFonts w:cs="Calibri"/>
        </w:rPr>
        <w:t>) k hodnocené nabídce.</w:t>
      </w:r>
    </w:p>
    <w:p w14:paraId="4E42F56D" w14:textId="77777777" w:rsidR="008F3AFC" w:rsidRPr="007E1EAB" w:rsidRDefault="008F3AFC" w:rsidP="008F3AFC">
      <w:pPr>
        <w:autoSpaceDE w:val="0"/>
        <w:autoSpaceDN w:val="0"/>
        <w:adjustRightInd w:val="0"/>
        <w:spacing w:before="360" w:after="360" w:line="320" w:lineRule="atLeast"/>
        <w:rPr>
          <w:rFonts w:asciiTheme="minorHAnsi" w:hAnsiTheme="minorHAnsi" w:cs="Calibri"/>
          <w:b/>
        </w:rPr>
      </w:pPr>
      <m:oMathPara>
        <m:oMath>
          <m:r>
            <m:rPr>
              <m:nor/>
            </m:rPr>
            <w:rPr>
              <w:rFonts w:asciiTheme="minorHAnsi" w:hAnsiTheme="minorHAnsi" w:cs="Calibri"/>
              <w:b/>
            </w:rPr>
            <m:t>Počet bodů hodnocené nabídky =</m:t>
          </m:r>
          <m:r>
            <m:rPr>
              <m:nor/>
            </m:rPr>
            <w:rPr>
              <w:rFonts w:ascii="Cambria Math" w:hAnsiTheme="minorHAnsi" w:cs="Calibri"/>
              <w:b/>
            </w:rPr>
            <m:t xml:space="preserve"> 100</m:t>
          </m:r>
          <m:r>
            <m:rPr>
              <m:nor/>
            </m:rPr>
            <w:rPr>
              <w:rFonts w:asciiTheme="minorHAnsi" w:hAnsiTheme="minorHAnsi" w:cs="Calibri"/>
              <w:b/>
            </w:rPr>
            <m:t xml:space="preserve"> x </m:t>
          </m:r>
          <m:f>
            <m:fPr>
              <m:ctrlPr>
                <w:rPr>
                  <w:rFonts w:ascii="Cambria Math" w:hAnsi="Cambria Math" w:cs="Calibri"/>
                  <w:b/>
                </w:rPr>
              </m:ctrlPr>
            </m:fPr>
            <m:num>
              <m:r>
                <m:rPr>
                  <m:nor/>
                </m:rPr>
                <w:rPr>
                  <w:rFonts w:ascii="Cambria Math" w:hAnsiTheme="minorHAnsi" w:cs="Calibri"/>
                  <w:b/>
                </w:rPr>
                <m:t>Celkov</m:t>
              </m:r>
              <m:r>
                <m:rPr>
                  <m:nor/>
                </m:rPr>
                <w:rPr>
                  <w:rFonts w:ascii="Cambria Math" w:hAnsiTheme="minorHAnsi" w:cs="Calibri"/>
                  <w:b/>
                </w:rPr>
                <m:t>ý</m:t>
              </m:r>
              <m:r>
                <m:rPr>
                  <m:nor/>
                </m:rPr>
                <w:rPr>
                  <w:rFonts w:ascii="Cambria Math" w:hAnsiTheme="minorHAnsi" w:cs="Calibri"/>
                  <w:b/>
                </w:rPr>
                <m:t xml:space="preserve"> po</m:t>
              </m:r>
              <m:r>
                <m:rPr>
                  <m:nor/>
                </m:rPr>
                <w:rPr>
                  <w:rFonts w:ascii="Cambria Math" w:hAnsiTheme="minorHAnsi" w:cs="Calibri"/>
                  <w:b/>
                </w:rPr>
                <m:t>č</m:t>
              </m:r>
              <m:r>
                <m:rPr>
                  <m:nor/>
                </m:rPr>
                <w:rPr>
                  <w:rFonts w:ascii="Cambria Math" w:hAnsiTheme="minorHAnsi" w:cs="Calibri"/>
                  <w:b/>
                </w:rPr>
                <m:t>et bod</m:t>
              </m:r>
              <m:r>
                <m:rPr>
                  <m:nor/>
                </m:rPr>
                <w:rPr>
                  <w:rFonts w:ascii="Cambria Math" w:hAnsiTheme="minorHAnsi" w:cs="Calibri"/>
                  <w:b/>
                </w:rPr>
                <m:t>ů</m:t>
              </m:r>
              <m:r>
                <m:rPr>
                  <m:nor/>
                </m:rPr>
                <w:rPr>
                  <w:rFonts w:ascii="Cambria Math" w:hAnsiTheme="minorHAnsi" w:cs="Calibri"/>
                  <w:b/>
                </w:rPr>
                <m:t xml:space="preserve"> za v</m:t>
              </m:r>
              <m:r>
                <m:rPr>
                  <m:nor/>
                </m:rPr>
                <w:rPr>
                  <w:rFonts w:ascii="Cambria Math" w:hAnsiTheme="minorHAnsi" w:cs="Calibri"/>
                  <w:b/>
                </w:rPr>
                <m:t>š</m:t>
              </m:r>
              <m:r>
                <m:rPr>
                  <m:nor/>
                </m:rPr>
                <w:rPr>
                  <w:rFonts w:ascii="Cambria Math" w:hAnsiTheme="minorHAnsi" w:cs="Calibri"/>
                  <w:b/>
                </w:rPr>
                <m:t>echna subkrit</m:t>
              </m:r>
              <m:r>
                <m:rPr>
                  <m:nor/>
                </m:rPr>
                <w:rPr>
                  <w:rFonts w:ascii="Cambria Math" w:hAnsiTheme="minorHAnsi" w:cs="Calibri"/>
                  <w:b/>
                </w:rPr>
                <m:t>é</m:t>
              </m:r>
              <m:r>
                <m:rPr>
                  <m:nor/>
                </m:rPr>
                <w:rPr>
                  <w:rFonts w:ascii="Cambria Math" w:hAnsiTheme="minorHAnsi" w:cs="Calibri"/>
                  <w:b/>
                </w:rPr>
                <m:t>ria aktu</m:t>
              </m:r>
              <m:r>
                <m:rPr>
                  <m:nor/>
                </m:rPr>
                <w:rPr>
                  <w:rFonts w:ascii="Cambria Math" w:hAnsiTheme="minorHAnsi" w:cs="Calibri"/>
                  <w:b/>
                </w:rPr>
                <m:t>á</m:t>
              </m:r>
              <m:r>
                <m:rPr>
                  <m:nor/>
                </m:rPr>
                <w:rPr>
                  <w:rFonts w:ascii="Cambria Math" w:hAnsiTheme="minorHAnsi" w:cs="Calibri"/>
                  <w:b/>
                </w:rPr>
                <m:t>ln</m:t>
              </m:r>
              <m:r>
                <m:rPr>
                  <m:nor/>
                </m:rPr>
                <w:rPr>
                  <w:rFonts w:ascii="Cambria Math" w:hAnsiTheme="minorHAnsi" w:cs="Calibri"/>
                  <w:b/>
                </w:rPr>
                <m:t>ě</m:t>
              </m:r>
              <m:r>
                <m:rPr>
                  <m:nor/>
                </m:rPr>
                <w:rPr>
                  <w:rFonts w:ascii="Cambria Math" w:hAnsiTheme="minorHAnsi" w:cs="Calibri"/>
                  <w:b/>
                </w:rPr>
                <m:t xml:space="preserve"> hodnocen</m:t>
              </m:r>
              <m:r>
                <m:rPr>
                  <m:nor/>
                </m:rPr>
                <w:rPr>
                  <w:rFonts w:ascii="Cambria Math" w:hAnsiTheme="minorHAnsi" w:cs="Calibri"/>
                  <w:b/>
                </w:rPr>
                <m:t>é</m:t>
              </m:r>
              <m:r>
                <m:rPr>
                  <m:nor/>
                </m:rPr>
                <w:rPr>
                  <w:rFonts w:ascii="Cambria Math" w:hAnsiTheme="minorHAnsi" w:cs="Calibri"/>
                  <w:b/>
                </w:rPr>
                <m:t xml:space="preserve"> nab</m:t>
              </m:r>
              <m:r>
                <m:rPr>
                  <m:nor/>
                </m:rPr>
                <w:rPr>
                  <w:rFonts w:ascii="Cambria Math" w:hAnsiTheme="minorHAnsi" w:cs="Calibri"/>
                  <w:b/>
                </w:rPr>
                <m:t>í</m:t>
              </m:r>
              <m:r>
                <m:rPr>
                  <m:nor/>
                </m:rPr>
                <w:rPr>
                  <w:rFonts w:ascii="Cambria Math" w:hAnsiTheme="minorHAnsi" w:cs="Calibri"/>
                  <w:b/>
                </w:rPr>
                <m:t xml:space="preserve">dky </m:t>
              </m:r>
            </m:num>
            <m:den>
              <m:r>
                <m:rPr>
                  <m:nor/>
                </m:rPr>
                <w:rPr>
                  <w:rFonts w:asciiTheme="minorHAnsi" w:hAnsiTheme="minorHAnsi" w:cs="Calibri"/>
                  <w:b/>
                </w:rPr>
                <m:t>nejvyšší Celkový počet bodů za všechna subkritéria</m:t>
              </m:r>
            </m:den>
          </m:f>
        </m:oMath>
      </m:oMathPara>
    </w:p>
    <w:p w14:paraId="79CE3228" w14:textId="77777777" w:rsidR="00D42D82" w:rsidRPr="00F347A4" w:rsidRDefault="00A516E6" w:rsidP="00D42D82">
      <w:pPr>
        <w:autoSpaceDE w:val="0"/>
        <w:autoSpaceDN w:val="0"/>
        <w:adjustRightInd w:val="0"/>
        <w:spacing w:before="240" w:after="120" w:line="320" w:lineRule="atLeast"/>
        <w:rPr>
          <w:rFonts w:cs="Calibri"/>
        </w:rPr>
      </w:pPr>
      <w:r w:rsidRPr="00C9351F">
        <w:rPr>
          <w:rFonts w:cs="Calibri"/>
        </w:rPr>
        <w:t>Nejv</w:t>
      </w:r>
      <w:r w:rsidR="001E3116">
        <w:rPr>
          <w:rFonts w:cs="Calibri"/>
        </w:rPr>
        <w:t>ý</w:t>
      </w:r>
      <w:r w:rsidRPr="00C9351F">
        <w:rPr>
          <w:rFonts w:cs="Calibri"/>
        </w:rPr>
        <w:t xml:space="preserve">hodnější nabídka v </w:t>
      </w:r>
      <w:r w:rsidR="001E3116">
        <w:rPr>
          <w:rFonts w:cs="Calibri"/>
        </w:rPr>
        <w:t>kritériu</w:t>
      </w:r>
      <w:r w:rsidR="001E3116" w:rsidRPr="00C9351F">
        <w:rPr>
          <w:rFonts w:cs="Calibri"/>
        </w:rPr>
        <w:t xml:space="preserve"> </w:t>
      </w:r>
      <w:r w:rsidRPr="00C9351F">
        <w:rPr>
          <w:rFonts w:cs="Calibri"/>
        </w:rPr>
        <w:t xml:space="preserve">hodnotící </w:t>
      </w:r>
      <w:r w:rsidR="001E3116">
        <w:rPr>
          <w:rFonts w:cs="Calibri"/>
        </w:rPr>
        <w:t>B.</w:t>
      </w:r>
      <w:r w:rsidRPr="00C9351F">
        <w:rPr>
          <w:rFonts w:cs="Calibri"/>
        </w:rPr>
        <w:t xml:space="preserve"> „Kvalita a technická úroveň nabízeného řešení“ tak získá </w:t>
      </w:r>
      <w:r w:rsidR="001E3116">
        <w:rPr>
          <w:rFonts w:cs="Calibri"/>
        </w:rPr>
        <w:t>10</w:t>
      </w:r>
      <w:r>
        <w:rPr>
          <w:rFonts w:cs="Calibri"/>
        </w:rPr>
        <w:t>0</w:t>
      </w:r>
      <w:r w:rsidRPr="00C9351F">
        <w:rPr>
          <w:rFonts w:cs="Calibri"/>
        </w:rPr>
        <w:t xml:space="preserve"> bodů a ostatní proporcionálně méně.</w:t>
      </w:r>
      <w:r w:rsidR="00D42D82" w:rsidRPr="00D42D82">
        <w:rPr>
          <w:rFonts w:cs="Calibri"/>
        </w:rPr>
        <w:t xml:space="preserve"> </w:t>
      </w:r>
      <w:r w:rsidR="00D42D82">
        <w:rPr>
          <w:rFonts w:cs="Calibri"/>
        </w:rPr>
        <w:t>Bodová hodnota tohoto kritéria bude následně převážena vahou kritéria hodnocení B. „Kvalita a technická úroveň nabízeného řešení“ (tj. váhou 40 %).</w:t>
      </w:r>
    </w:p>
    <w:p w14:paraId="76672762" w14:textId="77777777" w:rsidR="00A516E6" w:rsidRPr="008D52EB" w:rsidRDefault="00A516E6" w:rsidP="008B2261">
      <w:pPr>
        <w:pStyle w:val="Nadpis2"/>
      </w:pPr>
      <w:r w:rsidRPr="00C9351F">
        <w:t>Celkové hodnocení nabídky</w:t>
      </w:r>
    </w:p>
    <w:p w14:paraId="6E5EC85E" w14:textId="77777777" w:rsidR="00A516E6" w:rsidRPr="00C9351F" w:rsidRDefault="00A516E6" w:rsidP="00737509">
      <w:r w:rsidRPr="00C9351F">
        <w:t>Celkové bodové hodn</w:t>
      </w:r>
      <w:r w:rsidR="00083A88">
        <w:t>ocení nabídky v rámci ekonomick</w:t>
      </w:r>
      <w:r w:rsidR="002C6186">
        <w:t>é</w:t>
      </w:r>
      <w:r w:rsidR="00083A88">
        <w:t xml:space="preserve"> </w:t>
      </w:r>
      <w:r w:rsidRPr="00C9351F">
        <w:t>výhodnost</w:t>
      </w:r>
      <w:r w:rsidR="002C6186">
        <w:t>i</w:t>
      </w:r>
      <w:r w:rsidRPr="00C9351F">
        <w:t xml:space="preserve"> nabídky bude tvořit součet bodů dané nabídky v kritérií</w:t>
      </w:r>
      <w:r w:rsidR="001E3116">
        <w:t>ch</w:t>
      </w:r>
      <w:r w:rsidR="002C6186">
        <w:t xml:space="preserve"> hodnocení</w:t>
      </w:r>
      <w:r w:rsidRPr="00C9351F">
        <w:t xml:space="preserve"> </w:t>
      </w:r>
      <w:r w:rsidRPr="00C9351F">
        <w:rPr>
          <w:i/>
        </w:rPr>
        <w:t>A. Výše nabídkové ceny bez DPH</w:t>
      </w:r>
      <w:r w:rsidRPr="00C9351F">
        <w:t xml:space="preserve"> a </w:t>
      </w:r>
      <w:r w:rsidRPr="00C9351F">
        <w:rPr>
          <w:i/>
        </w:rPr>
        <w:t>B. Kvalita a technická úroveň nabízeného řešení</w:t>
      </w:r>
      <w:r w:rsidRPr="00C9351F">
        <w:t xml:space="preserve"> </w:t>
      </w:r>
      <w:r w:rsidR="00EA7615">
        <w:t>po převážení</w:t>
      </w:r>
      <w:r w:rsidRPr="00C9351F">
        <w:t xml:space="preserve"> příslušnými vahami. </w:t>
      </w:r>
    </w:p>
    <w:p w14:paraId="4539C266" w14:textId="77777777" w:rsidR="00A516E6" w:rsidRDefault="00A516E6" w:rsidP="00A516E6">
      <w:pPr>
        <w:widowControl w:val="0"/>
        <w:spacing w:after="120"/>
        <w:rPr>
          <w:color w:val="000000" w:themeColor="text1"/>
          <w:szCs w:val="18"/>
        </w:rPr>
      </w:pPr>
      <w:r w:rsidRPr="00C9351F">
        <w:t xml:space="preserve">Na základě </w:t>
      </w:r>
      <w:r w:rsidR="00EA7615">
        <w:t xml:space="preserve">tohoto celkového </w:t>
      </w:r>
      <w:r w:rsidRPr="00C9351F">
        <w:t>bodové</w:t>
      </w:r>
      <w:r w:rsidR="00EA7615">
        <w:t>ho</w:t>
      </w:r>
      <w:r w:rsidRPr="00C9351F">
        <w:t xml:space="preserve"> hodnocení jednotlivých nabídek stanoví</w:t>
      </w:r>
      <w:r w:rsidR="00EA7615">
        <w:t xml:space="preserve"> hodnotící komise</w:t>
      </w:r>
      <w:r w:rsidRPr="00C9351F">
        <w:t xml:space="preserve"> výsledné pořadí nabídek v rámci základního kritéria ekonomické výhodnosti nabídky tak, že nabídky budou seřazeny dle </w:t>
      </w:r>
      <w:r w:rsidR="00EA7615">
        <w:t xml:space="preserve">celkového </w:t>
      </w:r>
      <w:r w:rsidRPr="00C9351F">
        <w:t>počtu získaných bodů</w:t>
      </w:r>
      <w:r w:rsidR="00EA7615">
        <w:t xml:space="preserve"> za obě kritéria hodnocení</w:t>
      </w:r>
      <w:r w:rsidRPr="00C9351F">
        <w:t>. Jako nejúspěšnější bude stanovena nabídka, která dosáhne nejvyšší bodové hodnoty. V případě rovnosti celkového počtu bodů rozhodne o vítězné nabídce výše nabídkové ceny (nabídka s nejnižší výší nabídkové ceny bude nabídkou vítěznou).</w:t>
      </w:r>
    </w:p>
    <w:p w14:paraId="53E38D75" w14:textId="77777777" w:rsidR="00762411" w:rsidRPr="00EA11BC" w:rsidRDefault="00762411" w:rsidP="00D920B9">
      <w:pPr>
        <w:pStyle w:val="Nadpis1"/>
      </w:pPr>
      <w:bookmarkStart w:id="45" w:name="_Toc448309262"/>
      <w:bookmarkStart w:id="46" w:name="_Toc518993378"/>
      <w:bookmarkEnd w:id="34"/>
      <w:bookmarkEnd w:id="35"/>
      <w:bookmarkEnd w:id="36"/>
      <w:r>
        <w:t xml:space="preserve">Poskytování </w:t>
      </w:r>
      <w:r w:rsidRPr="00A75CF5">
        <w:t>zadávací</w:t>
      </w:r>
      <w:r>
        <w:t xml:space="preserve"> dokumentace</w:t>
      </w:r>
      <w:bookmarkEnd w:id="45"/>
      <w:bookmarkEnd w:id="46"/>
    </w:p>
    <w:p w14:paraId="5BB6A981" w14:textId="77777777" w:rsidR="00762411" w:rsidRPr="00063726" w:rsidRDefault="00762411" w:rsidP="00762411">
      <w:pPr>
        <w:widowControl w:val="0"/>
        <w:tabs>
          <w:tab w:val="left" w:pos="900"/>
        </w:tabs>
        <w:overflowPunct w:val="0"/>
        <w:autoSpaceDE w:val="0"/>
        <w:autoSpaceDN w:val="0"/>
        <w:adjustRightInd w:val="0"/>
        <w:textAlignment w:val="baseline"/>
        <w:rPr>
          <w:rFonts w:cs="Tahoma"/>
          <w:szCs w:val="18"/>
        </w:rPr>
      </w:pPr>
      <w:r w:rsidRPr="00063726">
        <w:rPr>
          <w:rFonts w:cs="Tahoma"/>
          <w:szCs w:val="18"/>
        </w:rPr>
        <w:t xml:space="preserve">Zadávací dokumentace včetně jejích příloh je zveřejněna v souladu s ustanovením § </w:t>
      </w:r>
      <w:r w:rsidR="00144566" w:rsidRPr="00063726">
        <w:rPr>
          <w:rFonts w:cs="Tahoma"/>
          <w:szCs w:val="18"/>
        </w:rPr>
        <w:t>96</w:t>
      </w:r>
      <w:r w:rsidRPr="00063726">
        <w:rPr>
          <w:rFonts w:cs="Tahoma"/>
          <w:szCs w:val="18"/>
        </w:rPr>
        <w:t xml:space="preserve"> odst. 1 Z</w:t>
      </w:r>
      <w:r w:rsidR="00144566" w:rsidRPr="00063726">
        <w:rPr>
          <w:rFonts w:cs="Tahoma"/>
          <w:szCs w:val="18"/>
        </w:rPr>
        <w:t>Z</w:t>
      </w:r>
      <w:r w:rsidRPr="00063726">
        <w:rPr>
          <w:rFonts w:cs="Tahoma"/>
          <w:szCs w:val="18"/>
        </w:rPr>
        <w:t>VZ na profilu zadavatele:</w:t>
      </w:r>
      <w:r w:rsidRPr="00063726">
        <w:t xml:space="preserve"> </w:t>
      </w:r>
      <w:hyperlink r:id="rId16" w:history="1">
        <w:r w:rsidR="00144566" w:rsidRPr="00063726">
          <w:rPr>
            <w:rStyle w:val="Hypertextovodkaz"/>
            <w:rFonts w:cs="Tahoma"/>
            <w:szCs w:val="18"/>
            <w:u w:val="none"/>
          </w:rPr>
          <w:t>https://mfcr.ezak.cz/profile_display_58.html</w:t>
        </w:r>
      </w:hyperlink>
    </w:p>
    <w:p w14:paraId="09919834" w14:textId="77777777" w:rsidR="00144566" w:rsidRDefault="00144566" w:rsidP="00D920B9">
      <w:pPr>
        <w:pStyle w:val="Nadpis1"/>
      </w:pPr>
      <w:bookmarkStart w:id="47" w:name="_Toc518993379"/>
      <w:r>
        <w:t>Přílohy</w:t>
      </w:r>
      <w:bookmarkEnd w:id="47"/>
    </w:p>
    <w:p w14:paraId="3188AA4E" w14:textId="77777777" w:rsidR="00144566" w:rsidRDefault="00CD2011" w:rsidP="00CD2011">
      <w:r w:rsidRPr="00CD2011">
        <w:rPr>
          <w:b/>
        </w:rPr>
        <w:t>Příloha č. 1</w:t>
      </w:r>
      <w:r>
        <w:t xml:space="preserve"> - </w:t>
      </w:r>
      <w:r w:rsidR="00593F8A">
        <w:t>Nefunkční požadavky</w:t>
      </w:r>
    </w:p>
    <w:p w14:paraId="62FA3AA4" w14:textId="77777777" w:rsidR="00144566" w:rsidRDefault="00CD2011" w:rsidP="00CD2011">
      <w:r w:rsidRPr="00CD2011">
        <w:rPr>
          <w:b/>
        </w:rPr>
        <w:t>Příloha č. 2</w:t>
      </w:r>
      <w:r>
        <w:t xml:space="preserve"> - </w:t>
      </w:r>
      <w:r w:rsidR="00593F8A">
        <w:t>Funkční požadavky</w:t>
      </w:r>
    </w:p>
    <w:p w14:paraId="34A88A48" w14:textId="77777777" w:rsidR="00593F8A" w:rsidRPr="00CD2011" w:rsidRDefault="00CD2011" w:rsidP="00CD2011">
      <w:pPr>
        <w:tabs>
          <w:tab w:val="left" w:pos="1418"/>
        </w:tabs>
        <w:ind w:left="1418" w:hanging="1418"/>
        <w:rPr>
          <w:rFonts w:cs="Calibri"/>
        </w:rPr>
      </w:pPr>
      <w:r w:rsidRPr="00CD2011">
        <w:rPr>
          <w:rFonts w:cs="Calibri"/>
          <w:b/>
        </w:rPr>
        <w:t>Příloha č. 3</w:t>
      </w:r>
      <w:r>
        <w:rPr>
          <w:rFonts w:cs="Calibri"/>
        </w:rPr>
        <w:t xml:space="preserve"> – Vzorový návrh S</w:t>
      </w:r>
      <w:r w:rsidR="00593F8A" w:rsidRPr="00CD2011">
        <w:rPr>
          <w:rFonts w:cs="Calibri"/>
        </w:rPr>
        <w:t>mlouvy</w:t>
      </w:r>
      <w:r>
        <w:rPr>
          <w:rFonts w:cs="Calibri"/>
        </w:rPr>
        <w:t xml:space="preserve"> o dodávce, implementaci a technické podpoře Personálního informačního systému pro resort Ministerstva financí České republiky (RPIS) </w:t>
      </w:r>
    </w:p>
    <w:p w14:paraId="40CDCACA" w14:textId="77777777" w:rsidR="00144566" w:rsidRPr="00CD2011" w:rsidRDefault="00CD2011" w:rsidP="00CD2011">
      <w:pPr>
        <w:rPr>
          <w:rFonts w:cs="Calibri"/>
        </w:rPr>
      </w:pPr>
      <w:r w:rsidRPr="00CD2011">
        <w:rPr>
          <w:rFonts w:cs="Calibri"/>
          <w:b/>
        </w:rPr>
        <w:t>Příloha č. 4</w:t>
      </w:r>
      <w:r>
        <w:rPr>
          <w:rFonts w:cs="Calibri"/>
        </w:rPr>
        <w:t xml:space="preserve"> - </w:t>
      </w:r>
      <w:r w:rsidR="00144566" w:rsidRPr="00CD2011">
        <w:rPr>
          <w:rFonts w:cs="Calibri"/>
        </w:rPr>
        <w:t>Tabulka pro stanovení nabídkové ceny pro účely hodnocení</w:t>
      </w:r>
    </w:p>
    <w:p w14:paraId="31E99108" w14:textId="77777777" w:rsidR="00AB02B5" w:rsidRDefault="00CD2011" w:rsidP="00CD2011">
      <w:pPr>
        <w:rPr>
          <w:rFonts w:cs="Calibri"/>
        </w:rPr>
      </w:pPr>
      <w:r w:rsidRPr="00CD2011">
        <w:rPr>
          <w:rFonts w:cs="Calibri"/>
          <w:b/>
        </w:rPr>
        <w:t>Příloha č. 5</w:t>
      </w:r>
      <w:r>
        <w:rPr>
          <w:rFonts w:cs="Calibri"/>
        </w:rPr>
        <w:t xml:space="preserve"> - </w:t>
      </w:r>
      <w:r w:rsidR="00AB02B5" w:rsidRPr="00CD2011">
        <w:rPr>
          <w:rFonts w:cs="Calibri"/>
        </w:rPr>
        <w:t>Seznam poddodavatelů</w:t>
      </w:r>
    </w:p>
    <w:p w14:paraId="686DBE17" w14:textId="77777777" w:rsidR="00A0796B" w:rsidRDefault="00A0796B" w:rsidP="00CD2011">
      <w:pPr>
        <w:rPr>
          <w:rFonts w:cs="Calibri"/>
        </w:rPr>
      </w:pPr>
      <w:r w:rsidRPr="00A0796B">
        <w:rPr>
          <w:rFonts w:cs="Calibri"/>
          <w:b/>
        </w:rPr>
        <w:t>Příloha č. 6</w:t>
      </w:r>
      <w:r>
        <w:rPr>
          <w:rFonts w:cs="Calibri"/>
        </w:rPr>
        <w:t xml:space="preserve"> – Popis p</w:t>
      </w:r>
      <w:r w:rsidRPr="00A0796B">
        <w:rPr>
          <w:rFonts w:cs="Calibri"/>
        </w:rPr>
        <w:t>racovních</w:t>
      </w:r>
      <w:r>
        <w:rPr>
          <w:rFonts w:cs="Calibri"/>
        </w:rPr>
        <w:t xml:space="preserve"> scénářů</w:t>
      </w:r>
      <w:r w:rsidRPr="00A0796B">
        <w:rPr>
          <w:rFonts w:cs="Calibri"/>
        </w:rPr>
        <w:t xml:space="preserve"> pro hodnocení nabízeného řešení</w:t>
      </w:r>
    </w:p>
    <w:p w14:paraId="55225E8F" w14:textId="77777777" w:rsidR="00922FF0" w:rsidRDefault="00F81AF2" w:rsidP="00CD2011">
      <w:pPr>
        <w:rPr>
          <w:rFonts w:cs="Calibri"/>
        </w:rPr>
      </w:pPr>
      <w:r w:rsidRPr="0025631E">
        <w:rPr>
          <w:rFonts w:cs="Calibri"/>
          <w:b/>
        </w:rPr>
        <w:lastRenderedPageBreak/>
        <w:t>Příloha č. 7</w:t>
      </w:r>
      <w:r>
        <w:rPr>
          <w:rFonts w:cs="Calibri"/>
        </w:rPr>
        <w:t xml:space="preserve"> – Projekt </w:t>
      </w:r>
      <w:proofErr w:type="gramStart"/>
      <w:r>
        <w:rPr>
          <w:rFonts w:cs="Calibri"/>
        </w:rPr>
        <w:t xml:space="preserve">RPIS </w:t>
      </w:r>
      <w:r w:rsidR="00BD32C7">
        <w:rPr>
          <w:rFonts w:cs="Calibri"/>
        </w:rPr>
        <w:t xml:space="preserve">- </w:t>
      </w:r>
      <w:r>
        <w:rPr>
          <w:rFonts w:cs="Calibri"/>
        </w:rPr>
        <w:t>integrační</w:t>
      </w:r>
      <w:proofErr w:type="gramEnd"/>
      <w:r>
        <w:rPr>
          <w:rFonts w:cs="Calibri"/>
        </w:rPr>
        <w:t xml:space="preserve"> vazby na okolní systémy (schéma)</w:t>
      </w:r>
    </w:p>
    <w:p w14:paraId="22926480" w14:textId="77777777" w:rsidR="00922FF0" w:rsidRDefault="00922FF0" w:rsidP="00CD2011">
      <w:pPr>
        <w:rPr>
          <w:rFonts w:cs="Calibri"/>
        </w:rPr>
      </w:pPr>
      <w:r>
        <w:rPr>
          <w:rFonts w:cs="Calibri"/>
          <w:b/>
        </w:rPr>
        <w:t xml:space="preserve">Příloha č. 8 – </w:t>
      </w:r>
      <w:r>
        <w:rPr>
          <w:rFonts w:cs="Calibri"/>
        </w:rPr>
        <w:t xml:space="preserve">Rozsah požadavků OSS na moduly OSS </w:t>
      </w:r>
    </w:p>
    <w:p w14:paraId="65264017" w14:textId="77777777" w:rsidR="00A842B5" w:rsidRDefault="00A842B5" w:rsidP="00CD2011">
      <w:pPr>
        <w:rPr>
          <w:rFonts w:cs="Calibri"/>
        </w:rPr>
      </w:pPr>
      <w:r w:rsidRPr="0025631E">
        <w:rPr>
          <w:rFonts w:cs="Calibri"/>
          <w:b/>
        </w:rPr>
        <w:t>Příloha č. 9</w:t>
      </w:r>
      <w:r>
        <w:rPr>
          <w:rFonts w:cs="Calibri"/>
        </w:rPr>
        <w:t xml:space="preserve"> – Tabulka pro hodnocení úplnosti RPIS</w:t>
      </w:r>
    </w:p>
    <w:p w14:paraId="07759809" w14:textId="77777777" w:rsidR="003315A4" w:rsidRDefault="003315A4" w:rsidP="00CD2011">
      <w:pPr>
        <w:rPr>
          <w:rFonts w:cs="Calibri"/>
        </w:rPr>
      </w:pPr>
      <w:r w:rsidRPr="00C071B1">
        <w:rPr>
          <w:rFonts w:cs="Calibri"/>
          <w:b/>
        </w:rPr>
        <w:t>Příloha č. 10</w:t>
      </w:r>
      <w:r>
        <w:rPr>
          <w:rFonts w:cs="Calibri"/>
        </w:rPr>
        <w:t xml:space="preserve"> </w:t>
      </w:r>
      <w:proofErr w:type="gramStart"/>
      <w:r>
        <w:rPr>
          <w:rFonts w:cs="Calibri"/>
        </w:rPr>
        <w:t>-  Požadavky</w:t>
      </w:r>
      <w:proofErr w:type="gramEnd"/>
      <w:r>
        <w:rPr>
          <w:rFonts w:cs="Calibri"/>
        </w:rPr>
        <w:t xml:space="preserve"> na technický návrh řešení</w:t>
      </w:r>
    </w:p>
    <w:p w14:paraId="45565767" w14:textId="44067628" w:rsidR="004B6217" w:rsidRPr="00922FF0" w:rsidRDefault="004B6217" w:rsidP="00CD2011">
      <w:pPr>
        <w:rPr>
          <w:rFonts w:cs="Calibri"/>
        </w:rPr>
      </w:pPr>
      <w:r w:rsidRPr="00C071B1">
        <w:rPr>
          <w:rFonts w:cs="Calibri"/>
          <w:b/>
        </w:rPr>
        <w:t>Příloha č. 1</w:t>
      </w:r>
      <w:r>
        <w:rPr>
          <w:rFonts w:cs="Calibri"/>
          <w:b/>
        </w:rPr>
        <w:t>1</w:t>
      </w:r>
      <w:r>
        <w:rPr>
          <w:rFonts w:cs="Calibri"/>
        </w:rPr>
        <w:t xml:space="preserve"> - Vysvětlení zadávací dokumentace č. 2</w:t>
      </w:r>
      <w:r w:rsidR="003D7E5A">
        <w:rPr>
          <w:rFonts w:cs="Calibri"/>
        </w:rPr>
        <w:t>1</w:t>
      </w:r>
    </w:p>
    <w:p w14:paraId="1C63E4DC" w14:textId="77777777" w:rsidR="006124B1" w:rsidRPr="006124B1" w:rsidRDefault="006124B1" w:rsidP="006124B1"/>
    <w:p w14:paraId="3F4F889D" w14:textId="77777777" w:rsidR="00A054A3" w:rsidRDefault="00A054A3" w:rsidP="00A054A3">
      <w:pPr>
        <w:pStyle w:val="Odstavecseseznamem"/>
        <w:widowControl w:val="0"/>
        <w:spacing w:before="120" w:after="120"/>
        <w:ind w:left="0"/>
        <w:contextualSpacing w:val="0"/>
        <w:outlineLvl w:val="3"/>
        <w:rPr>
          <w:bCs/>
          <w:sz w:val="20"/>
          <w:szCs w:val="20"/>
        </w:rPr>
      </w:pPr>
    </w:p>
    <w:tbl>
      <w:tblPr>
        <w:tblW w:w="2728" w:type="pct"/>
        <w:tblInd w:w="2" w:type="dxa"/>
        <w:tblLook w:val="01E0" w:firstRow="1" w:lastRow="1" w:firstColumn="1" w:lastColumn="1" w:noHBand="0" w:noVBand="0"/>
      </w:tblPr>
      <w:tblGrid>
        <w:gridCol w:w="398"/>
        <w:gridCol w:w="1868"/>
        <w:gridCol w:w="706"/>
        <w:gridCol w:w="1977"/>
      </w:tblGrid>
      <w:tr w:rsidR="00405046" w:rsidRPr="00B96315" w14:paraId="21F9F3EE" w14:textId="77777777" w:rsidTr="00A46DBC">
        <w:tc>
          <w:tcPr>
            <w:tcW w:w="401" w:type="dxa"/>
          </w:tcPr>
          <w:p w14:paraId="6938CDD1" w14:textId="77777777" w:rsidR="00405046" w:rsidRPr="00B96315" w:rsidRDefault="00405046" w:rsidP="00A46DBC">
            <w:pPr>
              <w:keepNext/>
              <w:keepLines/>
              <w:spacing w:line="240" w:lineRule="auto"/>
              <w:jc w:val="center"/>
              <w:rPr>
                <w:rFonts w:cs="Arial"/>
                <w:szCs w:val="18"/>
              </w:rPr>
            </w:pPr>
            <w:r>
              <w:rPr>
                <w:rFonts w:cs="Arial"/>
                <w:szCs w:val="18"/>
              </w:rPr>
              <w:t>V</w:t>
            </w:r>
          </w:p>
        </w:tc>
        <w:tc>
          <w:tcPr>
            <w:tcW w:w="1919" w:type="dxa"/>
            <w:tcBorders>
              <w:bottom w:val="single" w:sz="4" w:space="0" w:color="auto"/>
            </w:tcBorders>
          </w:tcPr>
          <w:p w14:paraId="433CC283" w14:textId="77777777" w:rsidR="00405046" w:rsidRPr="00B96315" w:rsidRDefault="0039665E" w:rsidP="00A46DBC">
            <w:pPr>
              <w:keepNext/>
              <w:keepLines/>
              <w:spacing w:line="240" w:lineRule="auto"/>
              <w:jc w:val="center"/>
              <w:rPr>
                <w:rFonts w:cs="Arial"/>
                <w:szCs w:val="18"/>
              </w:rPr>
            </w:pPr>
            <w:r>
              <w:rPr>
                <w:rFonts w:cs="Arial"/>
                <w:szCs w:val="18"/>
              </w:rPr>
              <w:t>Praze</w:t>
            </w:r>
          </w:p>
        </w:tc>
        <w:tc>
          <w:tcPr>
            <w:tcW w:w="713" w:type="dxa"/>
          </w:tcPr>
          <w:p w14:paraId="0CFEF189" w14:textId="77777777" w:rsidR="00405046" w:rsidRPr="00B96315" w:rsidRDefault="00405046" w:rsidP="00A46DBC">
            <w:pPr>
              <w:keepNext/>
              <w:keepLines/>
              <w:spacing w:line="240" w:lineRule="auto"/>
              <w:jc w:val="center"/>
              <w:rPr>
                <w:rFonts w:cs="Arial"/>
                <w:szCs w:val="18"/>
              </w:rPr>
            </w:pPr>
            <w:r>
              <w:rPr>
                <w:rFonts w:cs="Arial"/>
                <w:szCs w:val="18"/>
              </w:rPr>
              <w:t>dne</w:t>
            </w:r>
          </w:p>
        </w:tc>
        <w:tc>
          <w:tcPr>
            <w:tcW w:w="2035" w:type="dxa"/>
            <w:tcBorders>
              <w:bottom w:val="single" w:sz="4" w:space="0" w:color="auto"/>
            </w:tcBorders>
          </w:tcPr>
          <w:p w14:paraId="2B84D55C" w14:textId="221ECEA1" w:rsidR="00405046" w:rsidRPr="00B96315" w:rsidRDefault="00120025" w:rsidP="00A46DBC">
            <w:pPr>
              <w:keepNext/>
              <w:keepLines/>
              <w:spacing w:line="240" w:lineRule="auto"/>
              <w:jc w:val="center"/>
              <w:rPr>
                <w:rFonts w:cs="Arial"/>
                <w:szCs w:val="18"/>
              </w:rPr>
            </w:pPr>
            <w:r>
              <w:rPr>
                <w:rFonts w:cs="Arial"/>
                <w:szCs w:val="18"/>
              </w:rPr>
              <w:t>13. 7. 2018</w:t>
            </w:r>
          </w:p>
        </w:tc>
      </w:tr>
      <w:tr w:rsidR="00405046" w:rsidRPr="00B96315" w14:paraId="2E68216E" w14:textId="77777777" w:rsidTr="00A46DBC">
        <w:trPr>
          <w:trHeight w:val="1239"/>
        </w:trPr>
        <w:tc>
          <w:tcPr>
            <w:tcW w:w="5068" w:type="dxa"/>
            <w:gridSpan w:val="4"/>
            <w:tcBorders>
              <w:bottom w:val="single" w:sz="4" w:space="0" w:color="auto"/>
            </w:tcBorders>
          </w:tcPr>
          <w:p w14:paraId="0D0FAC35" w14:textId="77777777" w:rsidR="00405046" w:rsidRPr="00B96315" w:rsidRDefault="00405046" w:rsidP="00A46DBC">
            <w:pPr>
              <w:keepNext/>
              <w:keepLines/>
              <w:spacing w:line="240" w:lineRule="auto"/>
              <w:jc w:val="center"/>
              <w:rPr>
                <w:rFonts w:cs="Arial"/>
                <w:szCs w:val="18"/>
              </w:rPr>
            </w:pPr>
          </w:p>
          <w:p w14:paraId="2D4E3051" w14:textId="77777777" w:rsidR="00405046" w:rsidRPr="00B96315" w:rsidRDefault="00405046" w:rsidP="00A46DBC">
            <w:pPr>
              <w:keepNext/>
              <w:keepLines/>
              <w:spacing w:line="240" w:lineRule="auto"/>
              <w:jc w:val="center"/>
              <w:rPr>
                <w:rFonts w:cs="Arial"/>
                <w:szCs w:val="18"/>
              </w:rPr>
            </w:pPr>
          </w:p>
          <w:p w14:paraId="2BA05CB5" w14:textId="77777777" w:rsidR="00405046" w:rsidRPr="00B96315" w:rsidRDefault="00405046" w:rsidP="00A46DBC">
            <w:pPr>
              <w:keepNext/>
              <w:keepLines/>
              <w:spacing w:line="240" w:lineRule="auto"/>
              <w:jc w:val="center"/>
              <w:rPr>
                <w:rFonts w:cs="Arial"/>
                <w:szCs w:val="18"/>
              </w:rPr>
            </w:pPr>
          </w:p>
          <w:p w14:paraId="421157F5" w14:textId="77777777" w:rsidR="00405046" w:rsidRPr="00B96315" w:rsidRDefault="00405046" w:rsidP="00A46DBC">
            <w:pPr>
              <w:keepNext/>
              <w:keepLines/>
              <w:spacing w:line="240" w:lineRule="auto"/>
              <w:jc w:val="center"/>
              <w:rPr>
                <w:rFonts w:cs="Arial"/>
                <w:szCs w:val="18"/>
              </w:rPr>
            </w:pPr>
          </w:p>
        </w:tc>
      </w:tr>
      <w:tr w:rsidR="00405046" w:rsidRPr="00B96315" w14:paraId="7AB4D17D" w14:textId="77777777" w:rsidTr="00257D11">
        <w:tc>
          <w:tcPr>
            <w:tcW w:w="5068" w:type="dxa"/>
            <w:gridSpan w:val="4"/>
            <w:tcBorders>
              <w:top w:val="single" w:sz="4" w:space="0" w:color="auto"/>
            </w:tcBorders>
          </w:tcPr>
          <w:p w14:paraId="6BD7411D" w14:textId="77777777" w:rsidR="00405046" w:rsidRDefault="00405046" w:rsidP="00257D11">
            <w:pPr>
              <w:keepNext/>
              <w:keepLines/>
              <w:spacing w:line="240" w:lineRule="auto"/>
              <w:jc w:val="left"/>
              <w:rPr>
                <w:rFonts w:cs="Arial"/>
                <w:b/>
                <w:szCs w:val="18"/>
              </w:rPr>
            </w:pPr>
            <w:r w:rsidRPr="00D82C7B">
              <w:rPr>
                <w:rFonts w:cs="Arial"/>
                <w:b/>
                <w:szCs w:val="18"/>
              </w:rPr>
              <w:t>Státní pokladna Centrum sdílených služeb, s. p.</w:t>
            </w:r>
          </w:p>
          <w:p w14:paraId="3BE9F2AA" w14:textId="46EFC535" w:rsidR="00405046" w:rsidRDefault="008A5382" w:rsidP="00257D11">
            <w:pPr>
              <w:keepNext/>
              <w:keepLines/>
              <w:spacing w:line="240" w:lineRule="auto"/>
              <w:jc w:val="left"/>
              <w:rPr>
                <w:rFonts w:cs="Arial"/>
                <w:szCs w:val="18"/>
                <w:lang w:eastAsia="ko-KR"/>
              </w:rPr>
            </w:pPr>
            <w:r>
              <w:rPr>
                <w:rFonts w:cs="Arial"/>
                <w:szCs w:val="18"/>
                <w:lang w:eastAsia="ko-KR"/>
              </w:rPr>
              <w:t>Mgr. Jakub Richter</w:t>
            </w:r>
          </w:p>
          <w:p w14:paraId="190F4AC9" w14:textId="776D5293" w:rsidR="00405046" w:rsidRPr="00257D11" w:rsidRDefault="008A5382" w:rsidP="00257D11">
            <w:pPr>
              <w:keepNext/>
              <w:keepLines/>
              <w:spacing w:line="240" w:lineRule="auto"/>
              <w:jc w:val="left"/>
              <w:rPr>
                <w:rFonts w:cs="Arial"/>
                <w:szCs w:val="18"/>
              </w:rPr>
            </w:pPr>
            <w:r>
              <w:rPr>
                <w:rFonts w:cs="Arial"/>
                <w:szCs w:val="18"/>
                <w:lang w:eastAsia="ko-KR"/>
              </w:rPr>
              <w:t>1. zástupce g</w:t>
            </w:r>
            <w:r w:rsidR="00257D11">
              <w:rPr>
                <w:rFonts w:cs="Arial"/>
                <w:szCs w:val="18"/>
                <w:lang w:eastAsia="ko-KR"/>
              </w:rPr>
              <w:t>enerální</w:t>
            </w:r>
            <w:r>
              <w:rPr>
                <w:rFonts w:cs="Arial"/>
                <w:szCs w:val="18"/>
                <w:lang w:eastAsia="ko-KR"/>
              </w:rPr>
              <w:t>ho</w:t>
            </w:r>
            <w:r w:rsidR="00257D11">
              <w:rPr>
                <w:rFonts w:cs="Arial"/>
                <w:szCs w:val="18"/>
                <w:lang w:eastAsia="ko-KR"/>
              </w:rPr>
              <w:t xml:space="preserve"> ředitel</w:t>
            </w:r>
            <w:r>
              <w:rPr>
                <w:rFonts w:cs="Arial"/>
                <w:szCs w:val="18"/>
                <w:lang w:eastAsia="ko-KR"/>
              </w:rPr>
              <w:t>e</w:t>
            </w:r>
          </w:p>
        </w:tc>
      </w:tr>
    </w:tbl>
    <w:p w14:paraId="05D5ABC3" w14:textId="77777777" w:rsidR="00A054A3" w:rsidRDefault="00A054A3" w:rsidP="00A054A3"/>
    <w:p w14:paraId="712B1B59" w14:textId="77777777" w:rsidR="00A700F7" w:rsidRDefault="00A700F7" w:rsidP="00285B6A">
      <w:pPr>
        <w:spacing w:after="200" w:line="276" w:lineRule="auto"/>
      </w:pPr>
    </w:p>
    <w:p w14:paraId="1DC5186D" w14:textId="77777777" w:rsidR="00A700F7" w:rsidRDefault="00A700F7" w:rsidP="00285B6A">
      <w:pPr>
        <w:spacing w:after="200" w:line="276" w:lineRule="auto"/>
      </w:pPr>
    </w:p>
    <w:sectPr w:rsidR="00A700F7" w:rsidSect="008B2261">
      <w:headerReference w:type="default" r:id="rId17"/>
      <w:footerReference w:type="default" r:id="rId18"/>
      <w:footerReference w:type="first" r:id="rId19"/>
      <w:pgSz w:w="11906" w:h="16838"/>
      <w:pgMar w:top="2268" w:right="1418"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3DCF3" w14:textId="77777777" w:rsidR="00250814" w:rsidRDefault="00250814" w:rsidP="003A4756">
      <w:r>
        <w:separator/>
      </w:r>
    </w:p>
  </w:endnote>
  <w:endnote w:type="continuationSeparator" w:id="0">
    <w:p w14:paraId="645C7A58" w14:textId="77777777" w:rsidR="00250814" w:rsidRDefault="00250814" w:rsidP="003A4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27EB1" w14:textId="77777777" w:rsidR="00250814" w:rsidRPr="00797DC3" w:rsidRDefault="00250814" w:rsidP="00B95520">
    <w:pPr>
      <w:pStyle w:val="Zpat"/>
      <w:jc w:val="center"/>
      <w:rPr>
        <w:color w:val="215868" w:themeColor="accent5" w:themeShade="80"/>
        <w:szCs w:val="18"/>
      </w:rPr>
    </w:pPr>
    <w:r w:rsidRPr="00797DC3">
      <w:rPr>
        <w:color w:val="215868" w:themeColor="accent5" w:themeShade="80"/>
        <w:szCs w:val="18"/>
      </w:rPr>
      <w:fldChar w:fldCharType="begin"/>
    </w:r>
    <w:r w:rsidRPr="00797DC3">
      <w:rPr>
        <w:color w:val="215868" w:themeColor="accent5" w:themeShade="80"/>
        <w:szCs w:val="18"/>
      </w:rPr>
      <w:instrText xml:space="preserve"> PAGE  \* Arabic  \* MERGEFORMAT </w:instrText>
    </w:r>
    <w:r w:rsidRPr="00797DC3">
      <w:rPr>
        <w:color w:val="215868" w:themeColor="accent5" w:themeShade="80"/>
        <w:szCs w:val="18"/>
      </w:rPr>
      <w:fldChar w:fldCharType="separate"/>
    </w:r>
    <w:r>
      <w:rPr>
        <w:noProof/>
        <w:color w:val="215868" w:themeColor="accent5" w:themeShade="80"/>
        <w:szCs w:val="18"/>
      </w:rPr>
      <w:t>2</w:t>
    </w:r>
    <w:r w:rsidRPr="00797DC3">
      <w:rPr>
        <w:color w:val="215868" w:themeColor="accent5" w:themeShade="80"/>
        <w:szCs w:val="18"/>
      </w:rPr>
      <w:fldChar w:fldCharType="end"/>
    </w:r>
    <w:r w:rsidRPr="00797DC3">
      <w:rPr>
        <w:color w:val="215868" w:themeColor="accent5" w:themeShade="80"/>
        <w:szCs w:val="18"/>
      </w:rPr>
      <w:t>/</w:t>
    </w:r>
    <w:r>
      <w:rPr>
        <w:noProof/>
        <w:color w:val="215868" w:themeColor="accent5" w:themeShade="80"/>
        <w:szCs w:val="18"/>
      </w:rPr>
      <w:fldChar w:fldCharType="begin"/>
    </w:r>
    <w:r>
      <w:rPr>
        <w:noProof/>
        <w:color w:val="215868" w:themeColor="accent5" w:themeShade="80"/>
        <w:szCs w:val="18"/>
      </w:rPr>
      <w:instrText xml:space="preserve"> NUMPAGES   \* MERGEFORMAT </w:instrText>
    </w:r>
    <w:r>
      <w:rPr>
        <w:noProof/>
        <w:color w:val="215868" w:themeColor="accent5" w:themeShade="80"/>
        <w:szCs w:val="18"/>
      </w:rPr>
      <w:fldChar w:fldCharType="separate"/>
    </w:r>
    <w:r w:rsidRPr="003A1472">
      <w:rPr>
        <w:noProof/>
        <w:color w:val="215868" w:themeColor="accent5" w:themeShade="80"/>
        <w:szCs w:val="18"/>
      </w:rPr>
      <w:t>23</w:t>
    </w:r>
    <w:r>
      <w:rPr>
        <w:noProof/>
        <w:color w:val="215868" w:themeColor="accent5" w:themeShade="80"/>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68A63" w14:textId="77777777" w:rsidR="00250814" w:rsidRPr="00A5109B" w:rsidRDefault="00250814" w:rsidP="00FE700B">
    <w:pPr>
      <w:pStyle w:val="Zpat"/>
      <w:jc w:val="center"/>
      <w:rPr>
        <w:color w:val="004666"/>
        <w:szCs w:val="18"/>
      </w:rPr>
    </w:pPr>
    <w:r w:rsidRPr="00A5109B">
      <w:rPr>
        <w:color w:val="004666"/>
        <w:szCs w:val="18"/>
      </w:rPr>
      <w:fldChar w:fldCharType="begin"/>
    </w:r>
    <w:r w:rsidRPr="00A5109B">
      <w:rPr>
        <w:color w:val="004666"/>
        <w:szCs w:val="18"/>
      </w:rPr>
      <w:instrText xml:space="preserve"> PAGE  \* Arabic  \* MERGEFORMAT </w:instrText>
    </w:r>
    <w:r w:rsidRPr="00A5109B">
      <w:rPr>
        <w:color w:val="004666"/>
        <w:szCs w:val="18"/>
      </w:rPr>
      <w:fldChar w:fldCharType="separate"/>
    </w:r>
    <w:r>
      <w:rPr>
        <w:noProof/>
        <w:color w:val="004666"/>
        <w:szCs w:val="18"/>
      </w:rPr>
      <w:t>1</w:t>
    </w:r>
    <w:r w:rsidRPr="00A5109B">
      <w:rPr>
        <w:color w:val="004666"/>
        <w:szCs w:val="18"/>
      </w:rPr>
      <w:fldChar w:fldCharType="end"/>
    </w:r>
    <w:r w:rsidRPr="00A5109B">
      <w:rPr>
        <w:color w:val="004666"/>
        <w:szCs w:val="18"/>
      </w:rPr>
      <w:t>/</w:t>
    </w:r>
    <w:r>
      <w:rPr>
        <w:noProof/>
        <w:color w:val="004666"/>
        <w:szCs w:val="18"/>
      </w:rPr>
      <w:fldChar w:fldCharType="begin"/>
    </w:r>
    <w:r>
      <w:rPr>
        <w:noProof/>
        <w:color w:val="004666"/>
        <w:szCs w:val="18"/>
      </w:rPr>
      <w:instrText xml:space="preserve"> NUMPAGES   \* MERGEFORMAT </w:instrText>
    </w:r>
    <w:r>
      <w:rPr>
        <w:noProof/>
        <w:color w:val="004666"/>
        <w:szCs w:val="18"/>
      </w:rPr>
      <w:fldChar w:fldCharType="separate"/>
    </w:r>
    <w:r w:rsidRPr="003A1472">
      <w:rPr>
        <w:noProof/>
        <w:color w:val="004666"/>
        <w:szCs w:val="18"/>
      </w:rPr>
      <w:t>23</w:t>
    </w:r>
    <w:r>
      <w:rPr>
        <w:noProof/>
        <w:color w:val="004666"/>
        <w:szCs w:val="18"/>
      </w:rPr>
      <w:fldChar w:fldCharType="end"/>
    </w:r>
  </w:p>
  <w:p w14:paraId="2FA7B4F5" w14:textId="77777777" w:rsidR="00250814" w:rsidRDefault="00250814" w:rsidP="00FE700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CA3ED" w14:textId="77777777" w:rsidR="00250814" w:rsidRDefault="00250814" w:rsidP="003A4756">
      <w:r>
        <w:separator/>
      </w:r>
    </w:p>
  </w:footnote>
  <w:footnote w:type="continuationSeparator" w:id="0">
    <w:p w14:paraId="2595E5F3" w14:textId="77777777" w:rsidR="00250814" w:rsidRDefault="00250814" w:rsidP="003A4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single" w:sz="2" w:space="0" w:color="004666"/>
        <w:right w:val="none" w:sz="0" w:space="0" w:color="auto"/>
        <w:insideH w:val="none" w:sz="0" w:space="0" w:color="auto"/>
        <w:insideV w:val="none" w:sz="0" w:space="0" w:color="auto"/>
      </w:tblBorders>
      <w:tblLook w:val="04A0" w:firstRow="1" w:lastRow="0" w:firstColumn="1" w:lastColumn="0" w:noHBand="0" w:noVBand="1"/>
    </w:tblPr>
    <w:tblGrid>
      <w:gridCol w:w="2354"/>
      <w:gridCol w:w="4958"/>
      <w:gridCol w:w="1758"/>
    </w:tblGrid>
    <w:tr w:rsidR="00250814" w:rsidRPr="00437C3B" w14:paraId="4815AD5C" w14:textId="77777777" w:rsidTr="008E4815">
      <w:trPr>
        <w:trHeight w:val="555"/>
      </w:trPr>
      <w:tc>
        <w:tcPr>
          <w:tcW w:w="2360" w:type="dxa"/>
          <w:vMerge w:val="restart"/>
          <w:vAlign w:val="center"/>
        </w:tcPr>
        <w:p w14:paraId="35A79DE6" w14:textId="77777777" w:rsidR="00250814" w:rsidRPr="00437C3B" w:rsidRDefault="00250814" w:rsidP="00CB5640">
          <w:pPr>
            <w:pStyle w:val="ZKLADN"/>
            <w:jc w:val="center"/>
            <w:rPr>
              <w:rFonts w:ascii="Verdana" w:hAnsi="Verdana" w:cs="Calibri"/>
              <w:b/>
              <w:bCs/>
              <w:sz w:val="18"/>
              <w:szCs w:val="18"/>
            </w:rPr>
          </w:pPr>
          <w:r w:rsidRPr="00437C3B">
            <w:rPr>
              <w:noProof/>
              <w:sz w:val="18"/>
              <w:szCs w:val="18"/>
              <w:lang w:eastAsia="cs-CZ"/>
            </w:rPr>
            <w:drawing>
              <wp:inline distT="0" distB="0" distL="0" distR="0" wp14:anchorId="7F62A68E" wp14:editId="069C94D1">
                <wp:extent cx="1304925" cy="545459"/>
                <wp:effectExtent l="0" t="0" r="0" b="7620"/>
                <wp:docPr id="15" name="Obrázek 15" descr="C:\Users\hana.zaludova\AppData\Local\Microsoft\Windows\Temporary Internet Files\Content.Outlook\KZXSZ69G\rgb_logo_spcss_zaklad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na.zaludova\AppData\Local\Microsoft\Windows\Temporary Internet Files\Content.Outlook\KZXSZ69G\rgb_logo_spcss_zakladn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545459"/>
                        </a:xfrm>
                        <a:prstGeom prst="rect">
                          <a:avLst/>
                        </a:prstGeom>
                        <a:noFill/>
                        <a:ln>
                          <a:noFill/>
                        </a:ln>
                      </pic:spPr>
                    </pic:pic>
                  </a:graphicData>
                </a:graphic>
              </wp:inline>
            </w:drawing>
          </w:r>
        </w:p>
      </w:tc>
      <w:tc>
        <w:tcPr>
          <w:tcW w:w="5170" w:type="dxa"/>
          <w:vAlign w:val="center"/>
        </w:tcPr>
        <w:p w14:paraId="7A615A51" w14:textId="77777777" w:rsidR="00250814" w:rsidRPr="00437C3B" w:rsidRDefault="00250814" w:rsidP="00CB5640">
          <w:pPr>
            <w:spacing w:line="240" w:lineRule="auto"/>
            <w:ind w:left="454"/>
            <w:jc w:val="left"/>
            <w:rPr>
              <w:b/>
              <w:color w:val="004666"/>
              <w:szCs w:val="18"/>
            </w:rPr>
          </w:pPr>
          <w:r w:rsidRPr="00437C3B">
            <w:rPr>
              <w:rFonts w:cs="Calibri"/>
              <w:b/>
              <w:bCs/>
              <w:color w:val="004666"/>
              <w:szCs w:val="18"/>
            </w:rPr>
            <w:t>Zadávací dokumentace</w:t>
          </w:r>
        </w:p>
      </w:tc>
      <w:tc>
        <w:tcPr>
          <w:tcW w:w="1758" w:type="dxa"/>
          <w:vMerge w:val="restart"/>
          <w:vAlign w:val="center"/>
        </w:tcPr>
        <w:p w14:paraId="03D2C67F" w14:textId="77777777" w:rsidR="00250814" w:rsidRPr="00437C3B" w:rsidRDefault="00250814" w:rsidP="00C46504">
          <w:pPr>
            <w:pStyle w:val="ZKLADN"/>
            <w:spacing w:before="0" w:after="0" w:line="240" w:lineRule="auto"/>
            <w:jc w:val="center"/>
            <w:rPr>
              <w:rFonts w:ascii="Verdana" w:hAnsi="Verdana" w:cs="Calibri"/>
              <w:b/>
              <w:bCs/>
              <w:color w:val="004666"/>
              <w:sz w:val="18"/>
              <w:szCs w:val="18"/>
            </w:rPr>
          </w:pPr>
          <w:r>
            <w:rPr>
              <w:rFonts w:ascii="Verdana" w:hAnsi="Verdana" w:cs="Calibri"/>
              <w:b/>
              <w:bCs/>
              <w:color w:val="004666"/>
              <w:sz w:val="18"/>
              <w:szCs w:val="18"/>
            </w:rPr>
            <w:t>VZ_2017_0032</w:t>
          </w:r>
        </w:p>
      </w:tc>
    </w:tr>
    <w:tr w:rsidR="00250814" w:rsidRPr="00437C3B" w14:paraId="36CC1A54" w14:textId="77777777" w:rsidTr="008E4815">
      <w:trPr>
        <w:trHeight w:val="555"/>
      </w:trPr>
      <w:tc>
        <w:tcPr>
          <w:tcW w:w="2360" w:type="dxa"/>
          <w:vMerge/>
          <w:vAlign w:val="center"/>
        </w:tcPr>
        <w:p w14:paraId="02A8773F" w14:textId="77777777" w:rsidR="00250814" w:rsidRPr="00437C3B" w:rsidRDefault="00250814" w:rsidP="00CB5640">
          <w:pPr>
            <w:pStyle w:val="ZKLADN"/>
            <w:spacing w:before="0" w:after="0" w:line="240" w:lineRule="auto"/>
            <w:jc w:val="center"/>
            <w:rPr>
              <w:noProof/>
              <w:sz w:val="18"/>
              <w:szCs w:val="18"/>
              <w:lang w:eastAsia="cs-CZ"/>
            </w:rPr>
          </w:pPr>
        </w:p>
      </w:tc>
      <w:tc>
        <w:tcPr>
          <w:tcW w:w="5170" w:type="dxa"/>
          <w:vAlign w:val="center"/>
        </w:tcPr>
        <w:p w14:paraId="13F350AE" w14:textId="77777777" w:rsidR="00250814" w:rsidRPr="00437C3B" w:rsidRDefault="00250814" w:rsidP="00D54C7F">
          <w:pPr>
            <w:pStyle w:val="ZKLADN"/>
            <w:spacing w:before="0" w:after="0" w:line="240" w:lineRule="auto"/>
            <w:ind w:left="454"/>
            <w:jc w:val="left"/>
            <w:rPr>
              <w:rFonts w:ascii="Verdana" w:hAnsi="Verdana" w:cs="Calibri"/>
              <w:b/>
              <w:bCs/>
              <w:color w:val="009EE0"/>
              <w:sz w:val="18"/>
              <w:szCs w:val="18"/>
            </w:rPr>
          </w:pPr>
          <w:r w:rsidRPr="0021442A">
            <w:rPr>
              <w:rFonts w:ascii="Verdana" w:hAnsi="Verdana" w:cs="Calibri"/>
              <w:b/>
              <w:bCs/>
              <w:color w:val="009EE0"/>
              <w:sz w:val="18"/>
              <w:szCs w:val="18"/>
            </w:rPr>
            <w:t xml:space="preserve">Dodávka </w:t>
          </w:r>
          <w:r>
            <w:rPr>
              <w:rFonts w:ascii="Verdana" w:hAnsi="Verdana" w:cs="Calibri"/>
              <w:b/>
              <w:bCs/>
              <w:color w:val="009EE0"/>
              <w:sz w:val="18"/>
              <w:szCs w:val="18"/>
            </w:rPr>
            <w:t>P</w:t>
          </w:r>
          <w:r w:rsidRPr="0021442A">
            <w:rPr>
              <w:rFonts w:ascii="Verdana" w:hAnsi="Verdana" w:cs="Calibri"/>
              <w:b/>
              <w:bCs/>
              <w:color w:val="009EE0"/>
              <w:sz w:val="18"/>
              <w:szCs w:val="18"/>
            </w:rPr>
            <w:t xml:space="preserve">ersonálního informačního systému pro </w:t>
          </w:r>
          <w:r>
            <w:rPr>
              <w:rFonts w:ascii="Verdana" w:hAnsi="Verdana" w:cs="Calibri"/>
              <w:b/>
              <w:bCs/>
              <w:color w:val="009EE0"/>
              <w:sz w:val="18"/>
              <w:szCs w:val="18"/>
            </w:rPr>
            <w:t>resort Ministerstva financí České republiky</w:t>
          </w:r>
        </w:p>
      </w:tc>
      <w:tc>
        <w:tcPr>
          <w:tcW w:w="1758" w:type="dxa"/>
          <w:vMerge/>
          <w:vAlign w:val="center"/>
        </w:tcPr>
        <w:p w14:paraId="786ADDCE" w14:textId="77777777" w:rsidR="00250814" w:rsidRPr="00437C3B" w:rsidRDefault="00250814" w:rsidP="00CB5640">
          <w:pPr>
            <w:pStyle w:val="ZKLADN"/>
            <w:spacing w:before="0" w:after="0" w:line="240" w:lineRule="auto"/>
            <w:jc w:val="center"/>
            <w:rPr>
              <w:rFonts w:ascii="Verdana" w:hAnsi="Verdana" w:cs="Calibri"/>
              <w:b/>
              <w:bCs/>
              <w:color w:val="004666"/>
              <w:sz w:val="18"/>
              <w:szCs w:val="18"/>
            </w:rPr>
          </w:pPr>
        </w:p>
      </w:tc>
    </w:tr>
  </w:tbl>
  <w:p w14:paraId="4F1AD0F8" w14:textId="77777777" w:rsidR="00250814" w:rsidRPr="00F91304" w:rsidRDefault="00250814" w:rsidP="008E48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17"/>
    <w:lvl w:ilvl="0">
      <w:start w:val="1"/>
      <w:numFmt w:val="decimal"/>
      <w:pStyle w:val="Textodstavc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1" w15:restartNumberingAfterBreak="0">
    <w:nsid w:val="03B01A41"/>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042D5D04"/>
    <w:multiLevelType w:val="hybridMultilevel"/>
    <w:tmpl w:val="26EED7AE"/>
    <w:lvl w:ilvl="0" w:tplc="3D4A9AC6">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725746"/>
    <w:multiLevelType w:val="hybridMultilevel"/>
    <w:tmpl w:val="D4880A9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EE01FF"/>
    <w:multiLevelType w:val="hybridMultilevel"/>
    <w:tmpl w:val="DDDE3326"/>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5" w15:restartNumberingAfterBreak="0">
    <w:nsid w:val="0E39637A"/>
    <w:multiLevelType w:val="hybridMultilevel"/>
    <w:tmpl w:val="B714FB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E534BD"/>
    <w:multiLevelType w:val="hybridMultilevel"/>
    <w:tmpl w:val="05B079E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F3522F"/>
    <w:multiLevelType w:val="hybridMultilevel"/>
    <w:tmpl w:val="46F0C652"/>
    <w:lvl w:ilvl="0" w:tplc="3F005696">
      <w:start w:val="1"/>
      <w:numFmt w:val="bullet"/>
      <w:lvlText w:val=""/>
      <w:lvlJc w:val="left"/>
      <w:pPr>
        <w:ind w:left="2433"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FC732D"/>
    <w:multiLevelType w:val="hybridMultilevel"/>
    <w:tmpl w:val="CE9609A4"/>
    <w:lvl w:ilvl="0" w:tplc="4DB23024">
      <w:start w:val="1"/>
      <w:numFmt w:val="lowerLetter"/>
      <w:lvlText w:val="%1)"/>
      <w:lvlJc w:val="left"/>
      <w:pPr>
        <w:tabs>
          <w:tab w:val="num" w:pos="928"/>
        </w:tabs>
        <w:ind w:left="928" w:hanging="360"/>
      </w:pPr>
      <w:rPr>
        <w:b w:val="0"/>
        <w:i w:val="0"/>
        <w:color w:val="auto"/>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17030E7E"/>
    <w:multiLevelType w:val="hybridMultilevel"/>
    <w:tmpl w:val="F2F099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D15041"/>
    <w:multiLevelType w:val="hybridMultilevel"/>
    <w:tmpl w:val="EFECC1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DF3E8D"/>
    <w:multiLevelType w:val="hybridMultilevel"/>
    <w:tmpl w:val="0232B4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B5129B"/>
    <w:multiLevelType w:val="hybridMultilevel"/>
    <w:tmpl w:val="5F5E22FC"/>
    <w:lvl w:ilvl="0" w:tplc="04050001">
      <w:start w:val="1"/>
      <w:numFmt w:val="bullet"/>
      <w:lvlText w:val=""/>
      <w:lvlJc w:val="left"/>
      <w:pPr>
        <w:ind w:left="1713" w:hanging="360"/>
      </w:pPr>
      <w:rPr>
        <w:rFonts w:ascii="Symbol" w:hAnsi="Symbol" w:hint="default"/>
      </w:rPr>
    </w:lvl>
    <w:lvl w:ilvl="1" w:tplc="04050001">
      <w:start w:val="1"/>
      <w:numFmt w:val="bullet"/>
      <w:lvlText w:val=""/>
      <w:lvlJc w:val="left"/>
      <w:pPr>
        <w:ind w:left="2433" w:hanging="360"/>
      </w:pPr>
      <w:rPr>
        <w:rFonts w:ascii="Symbol" w:hAnsi="Symbol"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3" w15:restartNumberingAfterBreak="0">
    <w:nsid w:val="200A6A29"/>
    <w:multiLevelType w:val="hybridMultilevel"/>
    <w:tmpl w:val="B8C87F2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592FB5"/>
    <w:multiLevelType w:val="hybridMultilevel"/>
    <w:tmpl w:val="E9DC3B9A"/>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5" w15:restartNumberingAfterBreak="0">
    <w:nsid w:val="2461680D"/>
    <w:multiLevelType w:val="hybridMultilevel"/>
    <w:tmpl w:val="1466F3D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262A5758"/>
    <w:multiLevelType w:val="multilevel"/>
    <w:tmpl w:val="24288FD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46"/>
        </w:tabs>
        <w:ind w:left="1146" w:hanging="720"/>
      </w:pPr>
      <w:rPr>
        <w:rFonts w:hint="default"/>
        <w:b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9B40FDD"/>
    <w:multiLevelType w:val="hybridMultilevel"/>
    <w:tmpl w:val="905245EA"/>
    <w:lvl w:ilvl="0" w:tplc="0405000B">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8" w15:restartNumberingAfterBreak="0">
    <w:nsid w:val="2CF91073"/>
    <w:multiLevelType w:val="hybridMultilevel"/>
    <w:tmpl w:val="9E802926"/>
    <w:lvl w:ilvl="0" w:tplc="0405000F">
      <w:start w:val="1"/>
      <w:numFmt w:val="decimal"/>
      <w:lvlText w:val="%1."/>
      <w:lvlJc w:val="left"/>
      <w:pPr>
        <w:ind w:left="720" w:hanging="360"/>
      </w:pPr>
      <w:rPr>
        <w:rFonts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F87EAC"/>
    <w:multiLevelType w:val="hybridMultilevel"/>
    <w:tmpl w:val="0C8808C8"/>
    <w:lvl w:ilvl="0" w:tplc="04050017">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cs="Times New Roman" w:hint="default"/>
      </w:rPr>
    </w:lvl>
    <w:lvl w:ilvl="4" w:tplc="321A87B4">
      <w:start w:val="1"/>
      <w:numFmt w:val="lowerRoman"/>
      <w:lvlText w:val="(%5)"/>
      <w:lvlJc w:val="left"/>
      <w:pPr>
        <w:ind w:left="932" w:hanging="720"/>
      </w:pPr>
      <w:rPr>
        <w:rFont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FD00CD"/>
    <w:multiLevelType w:val="multilevel"/>
    <w:tmpl w:val="EA4C1CCA"/>
    <w:lvl w:ilvl="0">
      <w:start w:val="1"/>
      <w:numFmt w:val="decimal"/>
      <w:pStyle w:val="Nadpis1"/>
      <w:lvlText w:val="%1"/>
      <w:lvlJc w:val="left"/>
      <w:pPr>
        <w:tabs>
          <w:tab w:val="num" w:pos="719"/>
        </w:tabs>
        <w:ind w:left="719" w:hanging="435"/>
      </w:pPr>
      <w:rPr>
        <w:rFonts w:cs="Times New Roman"/>
        <w:b/>
        <w:bCs w:val="0"/>
        <w:i w:val="0"/>
        <w:iCs w:val="0"/>
        <w:caps w:val="0"/>
        <w:smallCaps w:val="0"/>
        <w:strike w:val="0"/>
        <w:dstrike w:val="0"/>
        <w:noProof w:val="0"/>
        <w:vanish w:val="0"/>
        <w:color w:val="009EE0"/>
        <w:spacing w:val="0"/>
        <w:kern w:val="0"/>
        <w:position w:val="0"/>
        <w:sz w:val="22"/>
        <w:szCs w:val="22"/>
        <w:u w:val="none"/>
        <w:effect w:val="none"/>
        <w:vertAlign w:val="baseline"/>
        <w:em w:val="none"/>
        <w:specVanish w:val="0"/>
      </w:rPr>
    </w:lvl>
    <w:lvl w:ilvl="1">
      <w:start w:val="1"/>
      <w:numFmt w:val="decimal"/>
      <w:pStyle w:val="Nadpis2"/>
      <w:lvlText w:val="%1.%2"/>
      <w:lvlJc w:val="left"/>
      <w:pPr>
        <w:tabs>
          <w:tab w:val="num" w:pos="2562"/>
        </w:tabs>
        <w:ind w:left="2562" w:hanging="435"/>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slovan"/>
      <w:lvlText w:val="%1.%2.%3"/>
      <w:lvlJc w:val="left"/>
      <w:pPr>
        <w:tabs>
          <w:tab w:val="num" w:pos="861"/>
        </w:tabs>
        <w:ind w:left="861" w:hanging="720"/>
      </w:pPr>
      <w:rPr>
        <w:rFonts w:cs="Times New Roman"/>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cs="Times New Roman"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770A92"/>
    <w:multiLevelType w:val="hybridMultilevel"/>
    <w:tmpl w:val="10F4B4CA"/>
    <w:lvl w:ilvl="0" w:tplc="48148A02">
      <w:start w:val="1"/>
      <w:numFmt w:val="upperLetter"/>
      <w:lvlText w:val="%1."/>
      <w:lvlJc w:val="left"/>
      <w:pPr>
        <w:ind w:left="720" w:hanging="360"/>
      </w:pPr>
      <w:rPr>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CA07F2"/>
    <w:multiLevelType w:val="hybridMultilevel"/>
    <w:tmpl w:val="86D066C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A8E7A81"/>
    <w:multiLevelType w:val="hybridMultilevel"/>
    <w:tmpl w:val="9524131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C50AC7"/>
    <w:multiLevelType w:val="multilevel"/>
    <w:tmpl w:val="A4A49F28"/>
    <w:lvl w:ilvl="0">
      <w:start w:val="1"/>
      <w:numFmt w:val="upperRoman"/>
      <w:lvlText w:val="%1."/>
      <w:lvlJc w:val="right"/>
      <w:pPr>
        <w:ind w:left="1140" w:hanging="360"/>
      </w:pPr>
    </w:lvl>
    <w:lvl w:ilvl="1">
      <w:start w:val="5"/>
      <w:numFmt w:val="decimal"/>
      <w:isLgl/>
      <w:lvlText w:val="%1.%2."/>
      <w:lvlJc w:val="left"/>
      <w:pPr>
        <w:ind w:left="1140" w:hanging="360"/>
      </w:pPr>
      <w:rPr>
        <w:rFonts w:hint="default"/>
        <w:b w:val="0"/>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26" w15:restartNumberingAfterBreak="0">
    <w:nsid w:val="4C9B08CE"/>
    <w:multiLevelType w:val="hybridMultilevel"/>
    <w:tmpl w:val="D63C36D6"/>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27"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D95477"/>
    <w:multiLevelType w:val="hybridMultilevel"/>
    <w:tmpl w:val="4A28608E"/>
    <w:lvl w:ilvl="0" w:tplc="04050001">
      <w:start w:val="1"/>
      <w:numFmt w:val="bullet"/>
      <w:lvlText w:val=""/>
      <w:lvlJc w:val="left"/>
      <w:pPr>
        <w:ind w:left="2029" w:hanging="360"/>
      </w:pPr>
      <w:rPr>
        <w:rFonts w:ascii="Symbol" w:hAnsi="Symbol" w:hint="default"/>
      </w:rPr>
    </w:lvl>
    <w:lvl w:ilvl="1" w:tplc="04050003" w:tentative="1">
      <w:start w:val="1"/>
      <w:numFmt w:val="bullet"/>
      <w:lvlText w:val="o"/>
      <w:lvlJc w:val="left"/>
      <w:pPr>
        <w:ind w:left="2749" w:hanging="360"/>
      </w:pPr>
      <w:rPr>
        <w:rFonts w:ascii="Courier New" w:hAnsi="Courier New" w:cs="Courier New" w:hint="default"/>
      </w:rPr>
    </w:lvl>
    <w:lvl w:ilvl="2" w:tplc="04050005" w:tentative="1">
      <w:start w:val="1"/>
      <w:numFmt w:val="bullet"/>
      <w:lvlText w:val=""/>
      <w:lvlJc w:val="left"/>
      <w:pPr>
        <w:ind w:left="3469" w:hanging="360"/>
      </w:pPr>
      <w:rPr>
        <w:rFonts w:ascii="Wingdings" w:hAnsi="Wingdings" w:hint="default"/>
      </w:rPr>
    </w:lvl>
    <w:lvl w:ilvl="3" w:tplc="04050001" w:tentative="1">
      <w:start w:val="1"/>
      <w:numFmt w:val="bullet"/>
      <w:lvlText w:val=""/>
      <w:lvlJc w:val="left"/>
      <w:pPr>
        <w:ind w:left="4189" w:hanging="360"/>
      </w:pPr>
      <w:rPr>
        <w:rFonts w:ascii="Symbol" w:hAnsi="Symbol" w:hint="default"/>
      </w:rPr>
    </w:lvl>
    <w:lvl w:ilvl="4" w:tplc="04050003" w:tentative="1">
      <w:start w:val="1"/>
      <w:numFmt w:val="bullet"/>
      <w:lvlText w:val="o"/>
      <w:lvlJc w:val="left"/>
      <w:pPr>
        <w:ind w:left="4909" w:hanging="360"/>
      </w:pPr>
      <w:rPr>
        <w:rFonts w:ascii="Courier New" w:hAnsi="Courier New" w:cs="Courier New" w:hint="default"/>
      </w:rPr>
    </w:lvl>
    <w:lvl w:ilvl="5" w:tplc="04050005" w:tentative="1">
      <w:start w:val="1"/>
      <w:numFmt w:val="bullet"/>
      <w:lvlText w:val=""/>
      <w:lvlJc w:val="left"/>
      <w:pPr>
        <w:ind w:left="5629" w:hanging="360"/>
      </w:pPr>
      <w:rPr>
        <w:rFonts w:ascii="Wingdings" w:hAnsi="Wingdings" w:hint="default"/>
      </w:rPr>
    </w:lvl>
    <w:lvl w:ilvl="6" w:tplc="04050001" w:tentative="1">
      <w:start w:val="1"/>
      <w:numFmt w:val="bullet"/>
      <w:lvlText w:val=""/>
      <w:lvlJc w:val="left"/>
      <w:pPr>
        <w:ind w:left="6349" w:hanging="360"/>
      </w:pPr>
      <w:rPr>
        <w:rFonts w:ascii="Symbol" w:hAnsi="Symbol" w:hint="default"/>
      </w:rPr>
    </w:lvl>
    <w:lvl w:ilvl="7" w:tplc="04050003" w:tentative="1">
      <w:start w:val="1"/>
      <w:numFmt w:val="bullet"/>
      <w:lvlText w:val="o"/>
      <w:lvlJc w:val="left"/>
      <w:pPr>
        <w:ind w:left="7069" w:hanging="360"/>
      </w:pPr>
      <w:rPr>
        <w:rFonts w:ascii="Courier New" w:hAnsi="Courier New" w:cs="Courier New" w:hint="default"/>
      </w:rPr>
    </w:lvl>
    <w:lvl w:ilvl="8" w:tplc="04050005" w:tentative="1">
      <w:start w:val="1"/>
      <w:numFmt w:val="bullet"/>
      <w:lvlText w:val=""/>
      <w:lvlJc w:val="left"/>
      <w:pPr>
        <w:ind w:left="7789" w:hanging="360"/>
      </w:pPr>
      <w:rPr>
        <w:rFonts w:ascii="Wingdings" w:hAnsi="Wingdings" w:hint="default"/>
      </w:rPr>
    </w:lvl>
  </w:abstractNum>
  <w:abstractNum w:abstractNumId="29" w15:restartNumberingAfterBreak="0">
    <w:nsid w:val="5823001B"/>
    <w:multiLevelType w:val="hybridMultilevel"/>
    <w:tmpl w:val="2AF8F0DE"/>
    <w:lvl w:ilvl="0" w:tplc="37A66DF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D80815"/>
    <w:multiLevelType w:val="hybridMultilevel"/>
    <w:tmpl w:val="769CA552"/>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1"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8551C4"/>
    <w:multiLevelType w:val="hybridMultilevel"/>
    <w:tmpl w:val="DEA4CB4C"/>
    <w:lvl w:ilvl="0" w:tplc="BE4875F0">
      <w:start w:val="1"/>
      <w:numFmt w:val="lowerLetter"/>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1F4822"/>
    <w:multiLevelType w:val="multilevel"/>
    <w:tmpl w:val="4AB6AF24"/>
    <w:lvl w:ilvl="0">
      <w:start w:val="7"/>
      <w:numFmt w:val="decimal"/>
      <w:lvlText w:val="%1."/>
      <w:lvlJc w:val="left"/>
      <w:pPr>
        <w:ind w:left="360" w:hanging="360"/>
      </w:pPr>
      <w:rPr>
        <w:rFonts w:hint="default"/>
      </w:rPr>
    </w:lvl>
    <w:lvl w:ilvl="1">
      <w:start w:val="1"/>
      <w:numFmt w:val="decimal"/>
      <w:lvlText w:val="%1.%2."/>
      <w:lvlJc w:val="left"/>
      <w:pPr>
        <w:ind w:left="1778" w:hanging="360"/>
      </w:pPr>
      <w:rPr>
        <w:rFonts w:hint="default"/>
        <w:i w:val="0"/>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4" w15:restartNumberingAfterBreak="0">
    <w:nsid w:val="69E01242"/>
    <w:multiLevelType w:val="multilevel"/>
    <w:tmpl w:val="1A3A86E2"/>
    <w:lvl w:ilvl="0">
      <w:start w:val="1"/>
      <w:numFmt w:val="decimal"/>
      <w:lvlText w:val="%1."/>
      <w:lvlJc w:val="left"/>
      <w:pPr>
        <w:ind w:left="360" w:hanging="360"/>
      </w:pPr>
      <w:rPr>
        <w:rFonts w:cs="Times New Roman"/>
        <w:b/>
        <w:bCs/>
        <w:sz w:val="24"/>
        <w:szCs w:val="24"/>
      </w:rPr>
    </w:lvl>
    <w:lvl w:ilvl="1">
      <w:start w:val="1"/>
      <w:numFmt w:val="decimal"/>
      <w:lvlText w:val="%1.%2."/>
      <w:lvlJc w:val="left"/>
      <w:pPr>
        <w:ind w:left="1000" w:hanging="432"/>
      </w:pPr>
      <w:rPr>
        <w:rFonts w:ascii="Palatino Linotype" w:hAnsi="Palatino Linotype" w:cs="Palatino Linotype" w:hint="default"/>
        <w:b w:val="0"/>
        <w:bCs w:val="0"/>
        <w:sz w:val="22"/>
        <w:szCs w:val="22"/>
      </w:rPr>
    </w:lvl>
    <w:lvl w:ilvl="2">
      <w:start w:val="1"/>
      <w:numFmt w:val="decimal"/>
      <w:lvlText w:val="%1.%2.%3."/>
      <w:lvlJc w:val="left"/>
      <w:pPr>
        <w:ind w:left="930" w:hanging="504"/>
      </w:pPr>
      <w:rPr>
        <w:rFonts w:ascii="Palatino Linotype" w:hAnsi="Palatino Linotype" w:cs="Palatino Linotype" w:hint="default"/>
        <w:b w:val="0"/>
        <w:bCs w:val="0"/>
        <w:sz w:val="22"/>
        <w:szCs w:val="22"/>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052EFC"/>
    <w:multiLevelType w:val="hybridMultilevel"/>
    <w:tmpl w:val="65B42F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9C4B6A"/>
    <w:multiLevelType w:val="hybridMultilevel"/>
    <w:tmpl w:val="BC56DF92"/>
    <w:lvl w:ilvl="0" w:tplc="04050019">
      <w:start w:val="1"/>
      <w:numFmt w:val="bullet"/>
      <w:lvlText w:val=""/>
      <w:lvlJc w:val="left"/>
      <w:pPr>
        <w:tabs>
          <w:tab w:val="num" w:pos="1789"/>
        </w:tabs>
        <w:ind w:left="1789" w:hanging="360"/>
      </w:pPr>
      <w:rPr>
        <w:rFonts w:ascii="Wingdings" w:hAnsi="Wingdings" w:hint="default"/>
      </w:rPr>
    </w:lvl>
    <w:lvl w:ilvl="1" w:tplc="04050019">
      <w:start w:val="1"/>
      <w:numFmt w:val="bullet"/>
      <w:lvlText w:val="o"/>
      <w:lvlJc w:val="left"/>
      <w:pPr>
        <w:tabs>
          <w:tab w:val="num" w:pos="2509"/>
        </w:tabs>
        <w:ind w:left="2509" w:hanging="360"/>
      </w:pPr>
      <w:rPr>
        <w:rFonts w:ascii="Courier New" w:hAnsi="Courier New" w:hint="default"/>
      </w:rPr>
    </w:lvl>
    <w:lvl w:ilvl="2" w:tplc="0405001B">
      <w:start w:val="1"/>
      <w:numFmt w:val="bullet"/>
      <w:lvlText w:val=""/>
      <w:lvlJc w:val="left"/>
      <w:pPr>
        <w:tabs>
          <w:tab w:val="num" w:pos="3229"/>
        </w:tabs>
        <w:ind w:left="3229" w:hanging="360"/>
      </w:pPr>
      <w:rPr>
        <w:rFonts w:ascii="Wingdings" w:hAnsi="Wingdings" w:hint="default"/>
      </w:rPr>
    </w:lvl>
    <w:lvl w:ilvl="3" w:tplc="0405000F">
      <w:start w:val="1"/>
      <w:numFmt w:val="bullet"/>
      <w:lvlText w:val=""/>
      <w:lvlJc w:val="left"/>
      <w:pPr>
        <w:tabs>
          <w:tab w:val="num" w:pos="3949"/>
        </w:tabs>
        <w:ind w:left="3949" w:hanging="360"/>
      </w:pPr>
      <w:rPr>
        <w:rFonts w:ascii="Symbol" w:hAnsi="Symbol" w:hint="default"/>
      </w:rPr>
    </w:lvl>
    <w:lvl w:ilvl="4" w:tplc="04050019">
      <w:start w:val="1"/>
      <w:numFmt w:val="bullet"/>
      <w:lvlText w:val="o"/>
      <w:lvlJc w:val="left"/>
      <w:pPr>
        <w:tabs>
          <w:tab w:val="num" w:pos="4669"/>
        </w:tabs>
        <w:ind w:left="4669" w:hanging="360"/>
      </w:pPr>
      <w:rPr>
        <w:rFonts w:ascii="Courier New" w:hAnsi="Courier New" w:hint="default"/>
      </w:rPr>
    </w:lvl>
    <w:lvl w:ilvl="5" w:tplc="0405001B">
      <w:start w:val="1"/>
      <w:numFmt w:val="bullet"/>
      <w:lvlText w:val=""/>
      <w:lvlJc w:val="left"/>
      <w:pPr>
        <w:tabs>
          <w:tab w:val="num" w:pos="5389"/>
        </w:tabs>
        <w:ind w:left="5389" w:hanging="360"/>
      </w:pPr>
      <w:rPr>
        <w:rFonts w:ascii="Wingdings" w:hAnsi="Wingdings" w:hint="default"/>
      </w:rPr>
    </w:lvl>
    <w:lvl w:ilvl="6" w:tplc="0405000F">
      <w:start w:val="1"/>
      <w:numFmt w:val="bullet"/>
      <w:lvlText w:val=""/>
      <w:lvlJc w:val="left"/>
      <w:pPr>
        <w:tabs>
          <w:tab w:val="num" w:pos="6109"/>
        </w:tabs>
        <w:ind w:left="6109" w:hanging="360"/>
      </w:pPr>
      <w:rPr>
        <w:rFonts w:ascii="Symbol" w:hAnsi="Symbol" w:hint="default"/>
      </w:rPr>
    </w:lvl>
    <w:lvl w:ilvl="7" w:tplc="04050019">
      <w:start w:val="1"/>
      <w:numFmt w:val="bullet"/>
      <w:lvlText w:val="o"/>
      <w:lvlJc w:val="left"/>
      <w:pPr>
        <w:tabs>
          <w:tab w:val="num" w:pos="6829"/>
        </w:tabs>
        <w:ind w:left="6829" w:hanging="360"/>
      </w:pPr>
      <w:rPr>
        <w:rFonts w:ascii="Courier New" w:hAnsi="Courier New" w:hint="default"/>
      </w:rPr>
    </w:lvl>
    <w:lvl w:ilvl="8" w:tplc="0405001B">
      <w:start w:val="1"/>
      <w:numFmt w:val="bullet"/>
      <w:lvlText w:val=""/>
      <w:lvlJc w:val="left"/>
      <w:pPr>
        <w:tabs>
          <w:tab w:val="num" w:pos="7549"/>
        </w:tabs>
        <w:ind w:left="7549" w:hanging="360"/>
      </w:pPr>
      <w:rPr>
        <w:rFonts w:ascii="Wingdings" w:hAnsi="Wingdings" w:hint="default"/>
      </w:rPr>
    </w:lvl>
  </w:abstractNum>
  <w:abstractNum w:abstractNumId="38" w15:restartNumberingAfterBreak="0">
    <w:nsid w:val="74C74795"/>
    <w:multiLevelType w:val="hybridMultilevel"/>
    <w:tmpl w:val="CBD0A32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cs="Times New Roman"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446615"/>
    <w:multiLevelType w:val="hybridMultilevel"/>
    <w:tmpl w:val="966E870A"/>
    <w:lvl w:ilvl="0" w:tplc="5FC0B452">
      <w:start w:val="1"/>
      <w:numFmt w:val="lowerLetter"/>
      <w:lvlText w:val="%1)"/>
      <w:lvlJc w:val="left"/>
      <w:pPr>
        <w:ind w:left="720" w:hanging="360"/>
      </w:pPr>
      <w:rPr>
        <w:rFonts w:hint="default"/>
      </w:rPr>
    </w:lvl>
    <w:lvl w:ilvl="1" w:tplc="5C62AD04" w:tentative="1">
      <w:start w:val="1"/>
      <w:numFmt w:val="lowerLetter"/>
      <w:lvlText w:val="%2."/>
      <w:lvlJc w:val="left"/>
      <w:pPr>
        <w:ind w:left="1440" w:hanging="360"/>
      </w:pPr>
    </w:lvl>
    <w:lvl w:ilvl="2" w:tplc="01628A26" w:tentative="1">
      <w:start w:val="1"/>
      <w:numFmt w:val="lowerRoman"/>
      <w:lvlText w:val="%3."/>
      <w:lvlJc w:val="right"/>
      <w:pPr>
        <w:ind w:left="2160" w:hanging="180"/>
      </w:pPr>
    </w:lvl>
    <w:lvl w:ilvl="3" w:tplc="4858B2FA" w:tentative="1">
      <w:start w:val="1"/>
      <w:numFmt w:val="decimal"/>
      <w:lvlText w:val="%4."/>
      <w:lvlJc w:val="left"/>
      <w:pPr>
        <w:ind w:left="2880" w:hanging="360"/>
      </w:pPr>
    </w:lvl>
    <w:lvl w:ilvl="4" w:tplc="9420FFF6" w:tentative="1">
      <w:start w:val="1"/>
      <w:numFmt w:val="lowerLetter"/>
      <w:lvlText w:val="%5."/>
      <w:lvlJc w:val="left"/>
      <w:pPr>
        <w:ind w:left="3600" w:hanging="360"/>
      </w:pPr>
    </w:lvl>
    <w:lvl w:ilvl="5" w:tplc="0B460018" w:tentative="1">
      <w:start w:val="1"/>
      <w:numFmt w:val="lowerRoman"/>
      <w:lvlText w:val="%6."/>
      <w:lvlJc w:val="right"/>
      <w:pPr>
        <w:ind w:left="4320" w:hanging="180"/>
      </w:pPr>
    </w:lvl>
    <w:lvl w:ilvl="6" w:tplc="DD546A62" w:tentative="1">
      <w:start w:val="1"/>
      <w:numFmt w:val="decimal"/>
      <w:lvlText w:val="%7."/>
      <w:lvlJc w:val="left"/>
      <w:pPr>
        <w:ind w:left="5040" w:hanging="360"/>
      </w:pPr>
    </w:lvl>
    <w:lvl w:ilvl="7" w:tplc="9A285ECE" w:tentative="1">
      <w:start w:val="1"/>
      <w:numFmt w:val="lowerLetter"/>
      <w:lvlText w:val="%8."/>
      <w:lvlJc w:val="left"/>
      <w:pPr>
        <w:ind w:left="5760" w:hanging="360"/>
      </w:pPr>
    </w:lvl>
    <w:lvl w:ilvl="8" w:tplc="7DCA23FA" w:tentative="1">
      <w:start w:val="1"/>
      <w:numFmt w:val="lowerRoman"/>
      <w:lvlText w:val="%9."/>
      <w:lvlJc w:val="right"/>
      <w:pPr>
        <w:ind w:left="6480" w:hanging="180"/>
      </w:pPr>
    </w:lvl>
  </w:abstractNum>
  <w:abstractNum w:abstractNumId="42" w15:restartNumberingAfterBreak="0">
    <w:nsid w:val="79E04C64"/>
    <w:multiLevelType w:val="hybridMultilevel"/>
    <w:tmpl w:val="D63C36D6"/>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43" w15:restartNumberingAfterBreak="0">
    <w:nsid w:val="7A1A0A19"/>
    <w:multiLevelType w:val="hybridMultilevel"/>
    <w:tmpl w:val="0232B4BE"/>
    <w:lvl w:ilvl="0" w:tplc="04050017">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416F60"/>
    <w:multiLevelType w:val="hybridMultilevel"/>
    <w:tmpl w:val="2FBEF5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B803BBE"/>
    <w:multiLevelType w:val="hybridMultilevel"/>
    <w:tmpl w:val="BEB4A43C"/>
    <w:lvl w:ilvl="0" w:tplc="0405000F">
      <w:start w:val="1"/>
      <w:numFmt w:val="lowerLetter"/>
      <w:lvlText w:val="%1)"/>
      <w:lvlJc w:val="left"/>
      <w:pPr>
        <w:tabs>
          <w:tab w:val="num" w:pos="928"/>
        </w:tabs>
        <w:ind w:left="928" w:hanging="360"/>
      </w:pPr>
      <w:rPr>
        <w:b w:val="0"/>
        <w:i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46" w15:restartNumberingAfterBreak="0">
    <w:nsid w:val="7E857CC1"/>
    <w:multiLevelType w:val="hybridMultilevel"/>
    <w:tmpl w:val="97A40C3A"/>
    <w:lvl w:ilvl="0" w:tplc="2C02B5A4">
      <w:start w:val="1"/>
      <w:numFmt w:val="bullet"/>
      <w:lvlText w:val=""/>
      <w:lvlJc w:val="left"/>
      <w:pPr>
        <w:ind w:left="720" w:hanging="360"/>
      </w:pPr>
      <w:rPr>
        <w:rFonts w:ascii="Wingdings" w:hAnsi="Wingdings"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7" w15:restartNumberingAfterBreak="0">
    <w:nsid w:val="7F86008D"/>
    <w:multiLevelType w:val="hybridMultilevel"/>
    <w:tmpl w:val="C826CDB4"/>
    <w:lvl w:ilvl="0" w:tplc="0405000B">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0"/>
  </w:num>
  <w:num w:numId="4">
    <w:abstractNumId w:val="28"/>
  </w:num>
  <w:num w:numId="5">
    <w:abstractNumId w:val="26"/>
  </w:num>
  <w:num w:numId="6">
    <w:abstractNumId w:val="5"/>
  </w:num>
  <w:num w:numId="7">
    <w:abstractNumId w:val="35"/>
  </w:num>
  <w:num w:numId="8">
    <w:abstractNumId w:val="13"/>
  </w:num>
  <w:num w:numId="9">
    <w:abstractNumId w:val="41"/>
  </w:num>
  <w:num w:numId="10">
    <w:abstractNumId w:val="16"/>
  </w:num>
  <w:num w:numId="11">
    <w:abstractNumId w:val="36"/>
  </w:num>
  <w:num w:numId="12">
    <w:abstractNumId w:val="45"/>
  </w:num>
  <w:num w:numId="13">
    <w:abstractNumId w:val="14"/>
  </w:num>
  <w:num w:numId="14">
    <w:abstractNumId w:val="42"/>
  </w:num>
  <w:num w:numId="15">
    <w:abstractNumId w:val="12"/>
  </w:num>
  <w:num w:numId="16">
    <w:abstractNumId w:val="7"/>
  </w:num>
  <w:num w:numId="17">
    <w:abstractNumId w:val="29"/>
  </w:num>
  <w:num w:numId="18">
    <w:abstractNumId w:val="3"/>
  </w:num>
  <w:num w:numId="19">
    <w:abstractNumId w:val="31"/>
  </w:num>
  <w:num w:numId="20">
    <w:abstractNumId w:val="27"/>
  </w:num>
  <w:num w:numId="21">
    <w:abstractNumId w:val="19"/>
  </w:num>
  <w:num w:numId="22">
    <w:abstractNumId w:val="39"/>
  </w:num>
  <w:num w:numId="23">
    <w:abstractNumId w:val="21"/>
  </w:num>
  <w:num w:numId="24">
    <w:abstractNumId w:val="47"/>
  </w:num>
  <w:num w:numId="25">
    <w:abstractNumId w:val="40"/>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8"/>
  </w:num>
  <w:num w:numId="29">
    <w:abstractNumId w:val="33"/>
  </w:num>
  <w:num w:numId="30">
    <w:abstractNumId w:val="37"/>
  </w:num>
  <w:num w:numId="31">
    <w:abstractNumId w:val="34"/>
  </w:num>
  <w:num w:numId="32">
    <w:abstractNumId w:val="38"/>
  </w:num>
  <w:num w:numId="33">
    <w:abstractNumId w:val="25"/>
  </w:num>
  <w:num w:numId="34">
    <w:abstractNumId w:val="30"/>
  </w:num>
  <w:num w:numId="35">
    <w:abstractNumId w:val="6"/>
  </w:num>
  <w:num w:numId="36">
    <w:abstractNumId w:val="17"/>
  </w:num>
  <w:num w:numId="37">
    <w:abstractNumId w:val="24"/>
  </w:num>
  <w:num w:numId="38">
    <w:abstractNumId w:val="9"/>
  </w:num>
  <w:num w:numId="39">
    <w:abstractNumId w:val="11"/>
  </w:num>
  <w:num w:numId="40">
    <w:abstractNumId w:val="46"/>
  </w:num>
  <w:num w:numId="41">
    <w:abstractNumId w:val="23"/>
  </w:num>
  <w:num w:numId="42">
    <w:abstractNumId w:val="1"/>
  </w:num>
  <w:num w:numId="43">
    <w:abstractNumId w:val="2"/>
  </w:num>
  <w:num w:numId="44">
    <w:abstractNumId w:val="10"/>
  </w:num>
  <w:num w:numId="45">
    <w:abstractNumId w:val="8"/>
  </w:num>
  <w:num w:numId="46">
    <w:abstractNumId w:val="43"/>
  </w:num>
  <w:num w:numId="47">
    <w:abstractNumId w:val="4"/>
  </w:num>
  <w:num w:numId="48">
    <w:abstractNumId w:val="15"/>
  </w:num>
  <w:num w:numId="49">
    <w:abstractNumId w:val="20"/>
  </w:num>
  <w:num w:numId="50">
    <w:abstractNumId w:val="20"/>
  </w:num>
  <w:num w:numId="51">
    <w:abstractNumId w:val="20"/>
  </w:num>
  <w:num w:numId="52">
    <w:abstractNumId w:val="44"/>
  </w:num>
  <w:num w:numId="53">
    <w:abstractNumId w:val="32"/>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nka Lelitovská">
    <w15:presenceInfo w15:providerId="AD" w15:userId="S-1-5-21-1315779502-3155419532-3597027770-13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67C"/>
    <w:rsid w:val="00000A55"/>
    <w:rsid w:val="000079F4"/>
    <w:rsid w:val="00012997"/>
    <w:rsid w:val="00017ABF"/>
    <w:rsid w:val="000200DF"/>
    <w:rsid w:val="000216E9"/>
    <w:rsid w:val="0003031C"/>
    <w:rsid w:val="00031AB9"/>
    <w:rsid w:val="000429C3"/>
    <w:rsid w:val="00043EDF"/>
    <w:rsid w:val="00043FF8"/>
    <w:rsid w:val="0005113D"/>
    <w:rsid w:val="000573A5"/>
    <w:rsid w:val="00060F47"/>
    <w:rsid w:val="00061F8A"/>
    <w:rsid w:val="00062928"/>
    <w:rsid w:val="00063726"/>
    <w:rsid w:val="000713D9"/>
    <w:rsid w:val="00071566"/>
    <w:rsid w:val="0007358A"/>
    <w:rsid w:val="00077704"/>
    <w:rsid w:val="000808FF"/>
    <w:rsid w:val="00080C8B"/>
    <w:rsid w:val="00081F68"/>
    <w:rsid w:val="00083A88"/>
    <w:rsid w:val="00087871"/>
    <w:rsid w:val="00095043"/>
    <w:rsid w:val="00095405"/>
    <w:rsid w:val="000A1187"/>
    <w:rsid w:val="000A416A"/>
    <w:rsid w:val="000A5926"/>
    <w:rsid w:val="000C04B3"/>
    <w:rsid w:val="000C08BC"/>
    <w:rsid w:val="000C0B16"/>
    <w:rsid w:val="000C3D8A"/>
    <w:rsid w:val="000C42AD"/>
    <w:rsid w:val="000C43AB"/>
    <w:rsid w:val="000C6650"/>
    <w:rsid w:val="000D2DCD"/>
    <w:rsid w:val="000D565E"/>
    <w:rsid w:val="000E06F4"/>
    <w:rsid w:val="000E0899"/>
    <w:rsid w:val="000E3305"/>
    <w:rsid w:val="000E4BBE"/>
    <w:rsid w:val="000E5072"/>
    <w:rsid w:val="000F0FEE"/>
    <w:rsid w:val="000F76A6"/>
    <w:rsid w:val="00100AFB"/>
    <w:rsid w:val="00101F50"/>
    <w:rsid w:val="0010330B"/>
    <w:rsid w:val="00114045"/>
    <w:rsid w:val="00114F55"/>
    <w:rsid w:val="00120025"/>
    <w:rsid w:val="00122448"/>
    <w:rsid w:val="00123BFB"/>
    <w:rsid w:val="00125007"/>
    <w:rsid w:val="0012557B"/>
    <w:rsid w:val="00125B2B"/>
    <w:rsid w:val="001267D0"/>
    <w:rsid w:val="001271EC"/>
    <w:rsid w:val="00130120"/>
    <w:rsid w:val="001312CA"/>
    <w:rsid w:val="001349B3"/>
    <w:rsid w:val="001371B9"/>
    <w:rsid w:val="00137C36"/>
    <w:rsid w:val="00140BBF"/>
    <w:rsid w:val="00142489"/>
    <w:rsid w:val="001434E6"/>
    <w:rsid w:val="00144566"/>
    <w:rsid w:val="00145AE6"/>
    <w:rsid w:val="00146664"/>
    <w:rsid w:val="00146F2D"/>
    <w:rsid w:val="00153E65"/>
    <w:rsid w:val="00164809"/>
    <w:rsid w:val="00165DE0"/>
    <w:rsid w:val="001660C1"/>
    <w:rsid w:val="00173322"/>
    <w:rsid w:val="001738E6"/>
    <w:rsid w:val="00176C95"/>
    <w:rsid w:val="00182286"/>
    <w:rsid w:val="001843FE"/>
    <w:rsid w:val="0019144A"/>
    <w:rsid w:val="00192776"/>
    <w:rsid w:val="0019669C"/>
    <w:rsid w:val="001A2495"/>
    <w:rsid w:val="001B5B14"/>
    <w:rsid w:val="001C21A9"/>
    <w:rsid w:val="001C269D"/>
    <w:rsid w:val="001C6541"/>
    <w:rsid w:val="001C6882"/>
    <w:rsid w:val="001D050F"/>
    <w:rsid w:val="001E3116"/>
    <w:rsid w:val="001E387B"/>
    <w:rsid w:val="001E58CE"/>
    <w:rsid w:val="001E62BE"/>
    <w:rsid w:val="001E7C45"/>
    <w:rsid w:val="001F0399"/>
    <w:rsid w:val="001F71D6"/>
    <w:rsid w:val="001F7999"/>
    <w:rsid w:val="00201AD8"/>
    <w:rsid w:val="00201C02"/>
    <w:rsid w:val="0020253F"/>
    <w:rsid w:val="002104F8"/>
    <w:rsid w:val="00212358"/>
    <w:rsid w:val="0021442A"/>
    <w:rsid w:val="002148B8"/>
    <w:rsid w:val="002205E1"/>
    <w:rsid w:val="00221A80"/>
    <w:rsid w:val="00221B3E"/>
    <w:rsid w:val="00223D83"/>
    <w:rsid w:val="00224113"/>
    <w:rsid w:val="00227B2F"/>
    <w:rsid w:val="00231310"/>
    <w:rsid w:val="0023184F"/>
    <w:rsid w:val="00231F6A"/>
    <w:rsid w:val="00231FD1"/>
    <w:rsid w:val="00240141"/>
    <w:rsid w:val="00243312"/>
    <w:rsid w:val="00244393"/>
    <w:rsid w:val="00245B80"/>
    <w:rsid w:val="00246C36"/>
    <w:rsid w:val="00250814"/>
    <w:rsid w:val="00250C88"/>
    <w:rsid w:val="00252525"/>
    <w:rsid w:val="0025631E"/>
    <w:rsid w:val="00257D11"/>
    <w:rsid w:val="00257E76"/>
    <w:rsid w:val="0026420B"/>
    <w:rsid w:val="00275BAB"/>
    <w:rsid w:val="002858D0"/>
    <w:rsid w:val="00285B6A"/>
    <w:rsid w:val="00290609"/>
    <w:rsid w:val="00290CC5"/>
    <w:rsid w:val="00293765"/>
    <w:rsid w:val="00295AB4"/>
    <w:rsid w:val="00296909"/>
    <w:rsid w:val="002A0497"/>
    <w:rsid w:val="002A1A9D"/>
    <w:rsid w:val="002A24E4"/>
    <w:rsid w:val="002B0716"/>
    <w:rsid w:val="002B2EAC"/>
    <w:rsid w:val="002B3E10"/>
    <w:rsid w:val="002C2DC7"/>
    <w:rsid w:val="002C388B"/>
    <w:rsid w:val="002C43D7"/>
    <w:rsid w:val="002C47A4"/>
    <w:rsid w:val="002C47B1"/>
    <w:rsid w:val="002C5DED"/>
    <w:rsid w:val="002C6186"/>
    <w:rsid w:val="002D0295"/>
    <w:rsid w:val="002D1524"/>
    <w:rsid w:val="002D259E"/>
    <w:rsid w:val="002D6A75"/>
    <w:rsid w:val="002E2AAC"/>
    <w:rsid w:val="002E35E2"/>
    <w:rsid w:val="002F6B22"/>
    <w:rsid w:val="002F6CC1"/>
    <w:rsid w:val="002F701E"/>
    <w:rsid w:val="003025E2"/>
    <w:rsid w:val="00304453"/>
    <w:rsid w:val="003068C2"/>
    <w:rsid w:val="00307565"/>
    <w:rsid w:val="003107F9"/>
    <w:rsid w:val="00310F30"/>
    <w:rsid w:val="00316BC0"/>
    <w:rsid w:val="00316DCB"/>
    <w:rsid w:val="00317098"/>
    <w:rsid w:val="0031741B"/>
    <w:rsid w:val="00322C7C"/>
    <w:rsid w:val="00325C17"/>
    <w:rsid w:val="0032620F"/>
    <w:rsid w:val="003315A4"/>
    <w:rsid w:val="0033173F"/>
    <w:rsid w:val="003334E7"/>
    <w:rsid w:val="00336683"/>
    <w:rsid w:val="0035011D"/>
    <w:rsid w:val="00350E88"/>
    <w:rsid w:val="0035523E"/>
    <w:rsid w:val="0035588C"/>
    <w:rsid w:val="003570A8"/>
    <w:rsid w:val="00363870"/>
    <w:rsid w:val="00363CA7"/>
    <w:rsid w:val="0037103B"/>
    <w:rsid w:val="0037149C"/>
    <w:rsid w:val="00375CB7"/>
    <w:rsid w:val="00377D04"/>
    <w:rsid w:val="00380828"/>
    <w:rsid w:val="00380940"/>
    <w:rsid w:val="00381515"/>
    <w:rsid w:val="003939F8"/>
    <w:rsid w:val="00393CB5"/>
    <w:rsid w:val="00394137"/>
    <w:rsid w:val="0039665E"/>
    <w:rsid w:val="003A063D"/>
    <w:rsid w:val="003A1472"/>
    <w:rsid w:val="003A2055"/>
    <w:rsid w:val="003A2D8C"/>
    <w:rsid w:val="003A3268"/>
    <w:rsid w:val="003A46C0"/>
    <w:rsid w:val="003A4756"/>
    <w:rsid w:val="003A5526"/>
    <w:rsid w:val="003A70AA"/>
    <w:rsid w:val="003A7828"/>
    <w:rsid w:val="003B128C"/>
    <w:rsid w:val="003B3766"/>
    <w:rsid w:val="003D07A4"/>
    <w:rsid w:val="003D686A"/>
    <w:rsid w:val="003D7E5A"/>
    <w:rsid w:val="003E2BE7"/>
    <w:rsid w:val="003F287E"/>
    <w:rsid w:val="00404D4F"/>
    <w:rsid w:val="00405046"/>
    <w:rsid w:val="00406ECF"/>
    <w:rsid w:val="00411809"/>
    <w:rsid w:val="00416E07"/>
    <w:rsid w:val="00421831"/>
    <w:rsid w:val="004222AA"/>
    <w:rsid w:val="00424B2B"/>
    <w:rsid w:val="004266E2"/>
    <w:rsid w:val="00431F12"/>
    <w:rsid w:val="00432635"/>
    <w:rsid w:val="004327F7"/>
    <w:rsid w:val="0043318C"/>
    <w:rsid w:val="0043658E"/>
    <w:rsid w:val="00437C3B"/>
    <w:rsid w:val="0044538B"/>
    <w:rsid w:val="0044670D"/>
    <w:rsid w:val="00447046"/>
    <w:rsid w:val="00447B78"/>
    <w:rsid w:val="004536C9"/>
    <w:rsid w:val="00453BCF"/>
    <w:rsid w:val="0045467C"/>
    <w:rsid w:val="00454E99"/>
    <w:rsid w:val="00455E8A"/>
    <w:rsid w:val="00456973"/>
    <w:rsid w:val="004569D6"/>
    <w:rsid w:val="0046351C"/>
    <w:rsid w:val="004667F0"/>
    <w:rsid w:val="004701FC"/>
    <w:rsid w:val="00471789"/>
    <w:rsid w:val="00471CF4"/>
    <w:rsid w:val="00474745"/>
    <w:rsid w:val="00475CA0"/>
    <w:rsid w:val="004822CE"/>
    <w:rsid w:val="004836D6"/>
    <w:rsid w:val="00483857"/>
    <w:rsid w:val="00485C0A"/>
    <w:rsid w:val="00490231"/>
    <w:rsid w:val="004913FA"/>
    <w:rsid w:val="00492037"/>
    <w:rsid w:val="00492B43"/>
    <w:rsid w:val="004A00D1"/>
    <w:rsid w:val="004A5216"/>
    <w:rsid w:val="004B06CA"/>
    <w:rsid w:val="004B2945"/>
    <w:rsid w:val="004B5291"/>
    <w:rsid w:val="004B5492"/>
    <w:rsid w:val="004B6217"/>
    <w:rsid w:val="004B6A77"/>
    <w:rsid w:val="004C7BB1"/>
    <w:rsid w:val="004D0C9E"/>
    <w:rsid w:val="004D139F"/>
    <w:rsid w:val="004D1752"/>
    <w:rsid w:val="004D20E4"/>
    <w:rsid w:val="004D3B08"/>
    <w:rsid w:val="004D5E1E"/>
    <w:rsid w:val="004E1B79"/>
    <w:rsid w:val="004E7F0A"/>
    <w:rsid w:val="004F2973"/>
    <w:rsid w:val="004F7C3C"/>
    <w:rsid w:val="00501B8D"/>
    <w:rsid w:val="005038D3"/>
    <w:rsid w:val="00506EE4"/>
    <w:rsid w:val="00507716"/>
    <w:rsid w:val="0051269B"/>
    <w:rsid w:val="0051306D"/>
    <w:rsid w:val="00513D2E"/>
    <w:rsid w:val="00515523"/>
    <w:rsid w:val="00520442"/>
    <w:rsid w:val="00521494"/>
    <w:rsid w:val="00522F3C"/>
    <w:rsid w:val="00523AA8"/>
    <w:rsid w:val="005316E4"/>
    <w:rsid w:val="00531C2E"/>
    <w:rsid w:val="00531F59"/>
    <w:rsid w:val="005344E7"/>
    <w:rsid w:val="00534530"/>
    <w:rsid w:val="00536137"/>
    <w:rsid w:val="00551029"/>
    <w:rsid w:val="00552455"/>
    <w:rsid w:val="00555364"/>
    <w:rsid w:val="005563B2"/>
    <w:rsid w:val="0055755D"/>
    <w:rsid w:val="0057207F"/>
    <w:rsid w:val="00575A85"/>
    <w:rsid w:val="00577613"/>
    <w:rsid w:val="00580829"/>
    <w:rsid w:val="005814CA"/>
    <w:rsid w:val="005829D4"/>
    <w:rsid w:val="00584417"/>
    <w:rsid w:val="00585A08"/>
    <w:rsid w:val="00593F8A"/>
    <w:rsid w:val="005A1BB7"/>
    <w:rsid w:val="005A1F3B"/>
    <w:rsid w:val="005A3AD7"/>
    <w:rsid w:val="005A51DE"/>
    <w:rsid w:val="005A5901"/>
    <w:rsid w:val="005B14B9"/>
    <w:rsid w:val="005B3851"/>
    <w:rsid w:val="005B3C42"/>
    <w:rsid w:val="005B4718"/>
    <w:rsid w:val="005B793D"/>
    <w:rsid w:val="005C32E7"/>
    <w:rsid w:val="005D3923"/>
    <w:rsid w:val="005D49DF"/>
    <w:rsid w:val="005D5A99"/>
    <w:rsid w:val="005E28CC"/>
    <w:rsid w:val="005E3FA7"/>
    <w:rsid w:val="005E4490"/>
    <w:rsid w:val="005F52B9"/>
    <w:rsid w:val="00604CF5"/>
    <w:rsid w:val="006124B1"/>
    <w:rsid w:val="0061788F"/>
    <w:rsid w:val="0062526E"/>
    <w:rsid w:val="00627011"/>
    <w:rsid w:val="00640A12"/>
    <w:rsid w:val="00641B71"/>
    <w:rsid w:val="00646828"/>
    <w:rsid w:val="00650B44"/>
    <w:rsid w:val="00651050"/>
    <w:rsid w:val="00651CDE"/>
    <w:rsid w:val="00653123"/>
    <w:rsid w:val="006533D6"/>
    <w:rsid w:val="0065620E"/>
    <w:rsid w:val="00660ADF"/>
    <w:rsid w:val="00662741"/>
    <w:rsid w:val="00665595"/>
    <w:rsid w:val="00675A3A"/>
    <w:rsid w:val="00675C48"/>
    <w:rsid w:val="00676846"/>
    <w:rsid w:val="006806D8"/>
    <w:rsid w:val="006832E0"/>
    <w:rsid w:val="00683848"/>
    <w:rsid w:val="00684259"/>
    <w:rsid w:val="00685E2D"/>
    <w:rsid w:val="0069197C"/>
    <w:rsid w:val="00691B61"/>
    <w:rsid w:val="00697626"/>
    <w:rsid w:val="006A691A"/>
    <w:rsid w:val="006A6FBC"/>
    <w:rsid w:val="006B1F34"/>
    <w:rsid w:val="006B4913"/>
    <w:rsid w:val="006C0B5B"/>
    <w:rsid w:val="006C0FBC"/>
    <w:rsid w:val="006C38A6"/>
    <w:rsid w:val="006C4FC3"/>
    <w:rsid w:val="006D041F"/>
    <w:rsid w:val="006D0C0C"/>
    <w:rsid w:val="006D30BA"/>
    <w:rsid w:val="006D67D5"/>
    <w:rsid w:val="006E30AB"/>
    <w:rsid w:val="006E3F9B"/>
    <w:rsid w:val="006E7B70"/>
    <w:rsid w:val="006F02FD"/>
    <w:rsid w:val="006F03BC"/>
    <w:rsid w:val="006F6994"/>
    <w:rsid w:val="007031D7"/>
    <w:rsid w:val="007039D5"/>
    <w:rsid w:val="007042C8"/>
    <w:rsid w:val="007149A9"/>
    <w:rsid w:val="007202A5"/>
    <w:rsid w:val="00720FB8"/>
    <w:rsid w:val="00721FD1"/>
    <w:rsid w:val="00723E1C"/>
    <w:rsid w:val="00724C89"/>
    <w:rsid w:val="00727BEC"/>
    <w:rsid w:val="007305FA"/>
    <w:rsid w:val="00730790"/>
    <w:rsid w:val="00730FA6"/>
    <w:rsid w:val="00731C63"/>
    <w:rsid w:val="007328E5"/>
    <w:rsid w:val="007329E7"/>
    <w:rsid w:val="00735415"/>
    <w:rsid w:val="00735625"/>
    <w:rsid w:val="00737509"/>
    <w:rsid w:val="00737619"/>
    <w:rsid w:val="00737B17"/>
    <w:rsid w:val="0074157E"/>
    <w:rsid w:val="00741F4B"/>
    <w:rsid w:val="00741FD9"/>
    <w:rsid w:val="00745FB7"/>
    <w:rsid w:val="007461E6"/>
    <w:rsid w:val="0075538C"/>
    <w:rsid w:val="007603CE"/>
    <w:rsid w:val="00762411"/>
    <w:rsid w:val="007664F8"/>
    <w:rsid w:val="00770D24"/>
    <w:rsid w:val="00771FB7"/>
    <w:rsid w:val="007778D4"/>
    <w:rsid w:val="00781AC5"/>
    <w:rsid w:val="007862E3"/>
    <w:rsid w:val="007864B5"/>
    <w:rsid w:val="00795C19"/>
    <w:rsid w:val="00797DC3"/>
    <w:rsid w:val="007A1EFA"/>
    <w:rsid w:val="007A3DCB"/>
    <w:rsid w:val="007A44A1"/>
    <w:rsid w:val="007A6A14"/>
    <w:rsid w:val="007A7BE5"/>
    <w:rsid w:val="007B0F54"/>
    <w:rsid w:val="007B5CC3"/>
    <w:rsid w:val="007B6922"/>
    <w:rsid w:val="007C306F"/>
    <w:rsid w:val="007D144D"/>
    <w:rsid w:val="007D1459"/>
    <w:rsid w:val="007D2571"/>
    <w:rsid w:val="007D49A7"/>
    <w:rsid w:val="007D50C9"/>
    <w:rsid w:val="007D684F"/>
    <w:rsid w:val="007E7112"/>
    <w:rsid w:val="007F0C40"/>
    <w:rsid w:val="007F0F80"/>
    <w:rsid w:val="007F3AA9"/>
    <w:rsid w:val="007F3B9D"/>
    <w:rsid w:val="007F6605"/>
    <w:rsid w:val="00803DF0"/>
    <w:rsid w:val="0080580D"/>
    <w:rsid w:val="0081091A"/>
    <w:rsid w:val="00810AFE"/>
    <w:rsid w:val="00813E21"/>
    <w:rsid w:val="008150C0"/>
    <w:rsid w:val="00817F8F"/>
    <w:rsid w:val="008237E2"/>
    <w:rsid w:val="00831CBF"/>
    <w:rsid w:val="00833747"/>
    <w:rsid w:val="00833CBE"/>
    <w:rsid w:val="00833DF5"/>
    <w:rsid w:val="008371A0"/>
    <w:rsid w:val="008406CD"/>
    <w:rsid w:val="00840AB4"/>
    <w:rsid w:val="00841559"/>
    <w:rsid w:val="008447D8"/>
    <w:rsid w:val="00845200"/>
    <w:rsid w:val="00845BF6"/>
    <w:rsid w:val="00846B82"/>
    <w:rsid w:val="00846D71"/>
    <w:rsid w:val="008503E8"/>
    <w:rsid w:val="00852159"/>
    <w:rsid w:val="0085329D"/>
    <w:rsid w:val="008574C0"/>
    <w:rsid w:val="00880AC8"/>
    <w:rsid w:val="008836BB"/>
    <w:rsid w:val="0088573C"/>
    <w:rsid w:val="00885C64"/>
    <w:rsid w:val="00891896"/>
    <w:rsid w:val="00895639"/>
    <w:rsid w:val="00896733"/>
    <w:rsid w:val="008A0110"/>
    <w:rsid w:val="008A2403"/>
    <w:rsid w:val="008A5382"/>
    <w:rsid w:val="008A6863"/>
    <w:rsid w:val="008B210D"/>
    <w:rsid w:val="008B2261"/>
    <w:rsid w:val="008B23F6"/>
    <w:rsid w:val="008B2CB6"/>
    <w:rsid w:val="008B40F4"/>
    <w:rsid w:val="008B4154"/>
    <w:rsid w:val="008B65A8"/>
    <w:rsid w:val="008B690C"/>
    <w:rsid w:val="008B752D"/>
    <w:rsid w:val="008C6338"/>
    <w:rsid w:val="008C7E9B"/>
    <w:rsid w:val="008D3960"/>
    <w:rsid w:val="008D52EB"/>
    <w:rsid w:val="008E4815"/>
    <w:rsid w:val="008E4BDA"/>
    <w:rsid w:val="008F0BF4"/>
    <w:rsid w:val="008F25E7"/>
    <w:rsid w:val="008F340D"/>
    <w:rsid w:val="008F3AFC"/>
    <w:rsid w:val="00901ABE"/>
    <w:rsid w:val="00902FE3"/>
    <w:rsid w:val="0090539C"/>
    <w:rsid w:val="00914C6E"/>
    <w:rsid w:val="00915397"/>
    <w:rsid w:val="0091677C"/>
    <w:rsid w:val="009168B0"/>
    <w:rsid w:val="00922FF0"/>
    <w:rsid w:val="0092328D"/>
    <w:rsid w:val="00932B43"/>
    <w:rsid w:val="00932BB2"/>
    <w:rsid w:val="00933D5A"/>
    <w:rsid w:val="00934974"/>
    <w:rsid w:val="009410A9"/>
    <w:rsid w:val="009421C2"/>
    <w:rsid w:val="009428EA"/>
    <w:rsid w:val="00945CDC"/>
    <w:rsid w:val="00945E87"/>
    <w:rsid w:val="00952E90"/>
    <w:rsid w:val="0095441B"/>
    <w:rsid w:val="00955163"/>
    <w:rsid w:val="009554D2"/>
    <w:rsid w:val="009611DF"/>
    <w:rsid w:val="009649E8"/>
    <w:rsid w:val="00980977"/>
    <w:rsid w:val="00980A3F"/>
    <w:rsid w:val="00981478"/>
    <w:rsid w:val="00987533"/>
    <w:rsid w:val="00993CE5"/>
    <w:rsid w:val="00994785"/>
    <w:rsid w:val="009960E1"/>
    <w:rsid w:val="00996249"/>
    <w:rsid w:val="009971E8"/>
    <w:rsid w:val="009A02BF"/>
    <w:rsid w:val="009A0736"/>
    <w:rsid w:val="009A166B"/>
    <w:rsid w:val="009A2150"/>
    <w:rsid w:val="009A3125"/>
    <w:rsid w:val="009A4802"/>
    <w:rsid w:val="009A6BA7"/>
    <w:rsid w:val="009B0357"/>
    <w:rsid w:val="009B42E2"/>
    <w:rsid w:val="009B4751"/>
    <w:rsid w:val="009C13D1"/>
    <w:rsid w:val="009C1BE7"/>
    <w:rsid w:val="009C3176"/>
    <w:rsid w:val="009C6E28"/>
    <w:rsid w:val="009D2CBF"/>
    <w:rsid w:val="009E1E8B"/>
    <w:rsid w:val="009E27EA"/>
    <w:rsid w:val="009E645C"/>
    <w:rsid w:val="009F251A"/>
    <w:rsid w:val="009F455D"/>
    <w:rsid w:val="009F660C"/>
    <w:rsid w:val="009F7EE7"/>
    <w:rsid w:val="00A00E00"/>
    <w:rsid w:val="00A054A3"/>
    <w:rsid w:val="00A0796B"/>
    <w:rsid w:val="00A10945"/>
    <w:rsid w:val="00A10C9E"/>
    <w:rsid w:val="00A10DEB"/>
    <w:rsid w:val="00A11EC6"/>
    <w:rsid w:val="00A2185F"/>
    <w:rsid w:val="00A23E70"/>
    <w:rsid w:val="00A27602"/>
    <w:rsid w:val="00A27E20"/>
    <w:rsid w:val="00A30912"/>
    <w:rsid w:val="00A354D3"/>
    <w:rsid w:val="00A369EC"/>
    <w:rsid w:val="00A43F58"/>
    <w:rsid w:val="00A46007"/>
    <w:rsid w:val="00A46DBC"/>
    <w:rsid w:val="00A474AB"/>
    <w:rsid w:val="00A5109B"/>
    <w:rsid w:val="00A51337"/>
    <w:rsid w:val="00A516E6"/>
    <w:rsid w:val="00A5543F"/>
    <w:rsid w:val="00A602E2"/>
    <w:rsid w:val="00A624E6"/>
    <w:rsid w:val="00A63D87"/>
    <w:rsid w:val="00A700F7"/>
    <w:rsid w:val="00A701B6"/>
    <w:rsid w:val="00A72844"/>
    <w:rsid w:val="00A75296"/>
    <w:rsid w:val="00A842B5"/>
    <w:rsid w:val="00A87831"/>
    <w:rsid w:val="00A878F5"/>
    <w:rsid w:val="00A87A98"/>
    <w:rsid w:val="00AA0797"/>
    <w:rsid w:val="00AA13C9"/>
    <w:rsid w:val="00AA2DB5"/>
    <w:rsid w:val="00AA3250"/>
    <w:rsid w:val="00AA50C8"/>
    <w:rsid w:val="00AA7424"/>
    <w:rsid w:val="00AA76C7"/>
    <w:rsid w:val="00AB011C"/>
    <w:rsid w:val="00AB02B5"/>
    <w:rsid w:val="00AB0792"/>
    <w:rsid w:val="00AB765A"/>
    <w:rsid w:val="00AC0F20"/>
    <w:rsid w:val="00AC1496"/>
    <w:rsid w:val="00AC1B43"/>
    <w:rsid w:val="00AC5016"/>
    <w:rsid w:val="00AD587B"/>
    <w:rsid w:val="00AE3E87"/>
    <w:rsid w:val="00AE4037"/>
    <w:rsid w:val="00AF44E4"/>
    <w:rsid w:val="00AF765E"/>
    <w:rsid w:val="00B01863"/>
    <w:rsid w:val="00B019A8"/>
    <w:rsid w:val="00B055CC"/>
    <w:rsid w:val="00B05B7C"/>
    <w:rsid w:val="00B0672C"/>
    <w:rsid w:val="00B078C7"/>
    <w:rsid w:val="00B14E49"/>
    <w:rsid w:val="00B161BB"/>
    <w:rsid w:val="00B17A34"/>
    <w:rsid w:val="00B228D8"/>
    <w:rsid w:val="00B22F1C"/>
    <w:rsid w:val="00B25ADE"/>
    <w:rsid w:val="00B358CF"/>
    <w:rsid w:val="00B42CE3"/>
    <w:rsid w:val="00B42D0C"/>
    <w:rsid w:val="00B439A4"/>
    <w:rsid w:val="00B46EB3"/>
    <w:rsid w:val="00B52555"/>
    <w:rsid w:val="00B5603E"/>
    <w:rsid w:val="00B61616"/>
    <w:rsid w:val="00B719D5"/>
    <w:rsid w:val="00B75922"/>
    <w:rsid w:val="00B8146C"/>
    <w:rsid w:val="00B828ED"/>
    <w:rsid w:val="00B8325F"/>
    <w:rsid w:val="00B833E3"/>
    <w:rsid w:val="00B84D4F"/>
    <w:rsid w:val="00B90F0E"/>
    <w:rsid w:val="00B95520"/>
    <w:rsid w:val="00B97D12"/>
    <w:rsid w:val="00BA0B1A"/>
    <w:rsid w:val="00BA4165"/>
    <w:rsid w:val="00BA6EF6"/>
    <w:rsid w:val="00BB11CA"/>
    <w:rsid w:val="00BB3846"/>
    <w:rsid w:val="00BB6679"/>
    <w:rsid w:val="00BC17D1"/>
    <w:rsid w:val="00BC5D87"/>
    <w:rsid w:val="00BC6AF7"/>
    <w:rsid w:val="00BD0E4D"/>
    <w:rsid w:val="00BD32C7"/>
    <w:rsid w:val="00BD47C8"/>
    <w:rsid w:val="00BD59F5"/>
    <w:rsid w:val="00BE1EDB"/>
    <w:rsid w:val="00BE2965"/>
    <w:rsid w:val="00BF3012"/>
    <w:rsid w:val="00C071B1"/>
    <w:rsid w:val="00C1754F"/>
    <w:rsid w:val="00C22105"/>
    <w:rsid w:val="00C222AF"/>
    <w:rsid w:val="00C24181"/>
    <w:rsid w:val="00C2678F"/>
    <w:rsid w:val="00C2768D"/>
    <w:rsid w:val="00C3222D"/>
    <w:rsid w:val="00C40BC5"/>
    <w:rsid w:val="00C46504"/>
    <w:rsid w:val="00C46BFB"/>
    <w:rsid w:val="00C47430"/>
    <w:rsid w:val="00C5615F"/>
    <w:rsid w:val="00C57338"/>
    <w:rsid w:val="00C624F1"/>
    <w:rsid w:val="00C62C44"/>
    <w:rsid w:val="00C62C8A"/>
    <w:rsid w:val="00C719DA"/>
    <w:rsid w:val="00C7523D"/>
    <w:rsid w:val="00C764D2"/>
    <w:rsid w:val="00C76A8F"/>
    <w:rsid w:val="00C86266"/>
    <w:rsid w:val="00C87D75"/>
    <w:rsid w:val="00C920AD"/>
    <w:rsid w:val="00C975A6"/>
    <w:rsid w:val="00C97A14"/>
    <w:rsid w:val="00CA16E8"/>
    <w:rsid w:val="00CA2E4C"/>
    <w:rsid w:val="00CA4D4C"/>
    <w:rsid w:val="00CA5AFD"/>
    <w:rsid w:val="00CB19E1"/>
    <w:rsid w:val="00CB5640"/>
    <w:rsid w:val="00CD2011"/>
    <w:rsid w:val="00CD51A0"/>
    <w:rsid w:val="00CE32B2"/>
    <w:rsid w:val="00CE341A"/>
    <w:rsid w:val="00CE4A5E"/>
    <w:rsid w:val="00CE6FFC"/>
    <w:rsid w:val="00CE7977"/>
    <w:rsid w:val="00CF0134"/>
    <w:rsid w:val="00CF0C7F"/>
    <w:rsid w:val="00D03C1D"/>
    <w:rsid w:val="00D06F42"/>
    <w:rsid w:val="00D12D17"/>
    <w:rsid w:val="00D144A3"/>
    <w:rsid w:val="00D17E36"/>
    <w:rsid w:val="00D22299"/>
    <w:rsid w:val="00D27B56"/>
    <w:rsid w:val="00D304C2"/>
    <w:rsid w:val="00D3728A"/>
    <w:rsid w:val="00D4057A"/>
    <w:rsid w:val="00D42D82"/>
    <w:rsid w:val="00D437CB"/>
    <w:rsid w:val="00D43F23"/>
    <w:rsid w:val="00D47142"/>
    <w:rsid w:val="00D54C7F"/>
    <w:rsid w:val="00D56547"/>
    <w:rsid w:val="00D60E19"/>
    <w:rsid w:val="00D628CF"/>
    <w:rsid w:val="00D649B4"/>
    <w:rsid w:val="00D730E5"/>
    <w:rsid w:val="00D77D23"/>
    <w:rsid w:val="00D822FD"/>
    <w:rsid w:val="00D84CE9"/>
    <w:rsid w:val="00D85242"/>
    <w:rsid w:val="00D87958"/>
    <w:rsid w:val="00D90732"/>
    <w:rsid w:val="00D920B9"/>
    <w:rsid w:val="00D926DA"/>
    <w:rsid w:val="00D93472"/>
    <w:rsid w:val="00D93788"/>
    <w:rsid w:val="00D93D12"/>
    <w:rsid w:val="00D9758D"/>
    <w:rsid w:val="00DA1049"/>
    <w:rsid w:val="00DC0BF4"/>
    <w:rsid w:val="00DC6660"/>
    <w:rsid w:val="00DC75C9"/>
    <w:rsid w:val="00DD2A64"/>
    <w:rsid w:val="00DD385B"/>
    <w:rsid w:val="00DD4D88"/>
    <w:rsid w:val="00DD79DE"/>
    <w:rsid w:val="00DD7BA0"/>
    <w:rsid w:val="00DD7C6F"/>
    <w:rsid w:val="00DE5724"/>
    <w:rsid w:val="00DE798B"/>
    <w:rsid w:val="00DF0607"/>
    <w:rsid w:val="00DF2BBC"/>
    <w:rsid w:val="00E011B6"/>
    <w:rsid w:val="00E0569F"/>
    <w:rsid w:val="00E07B85"/>
    <w:rsid w:val="00E10770"/>
    <w:rsid w:val="00E116FA"/>
    <w:rsid w:val="00E1173A"/>
    <w:rsid w:val="00E21728"/>
    <w:rsid w:val="00E2513B"/>
    <w:rsid w:val="00E26EA1"/>
    <w:rsid w:val="00E27970"/>
    <w:rsid w:val="00E36882"/>
    <w:rsid w:val="00E44CA9"/>
    <w:rsid w:val="00E51278"/>
    <w:rsid w:val="00E519B0"/>
    <w:rsid w:val="00E52E01"/>
    <w:rsid w:val="00E54644"/>
    <w:rsid w:val="00E56C1E"/>
    <w:rsid w:val="00E604FC"/>
    <w:rsid w:val="00E65C3B"/>
    <w:rsid w:val="00E6794B"/>
    <w:rsid w:val="00E700FA"/>
    <w:rsid w:val="00E75251"/>
    <w:rsid w:val="00E807A8"/>
    <w:rsid w:val="00E83F98"/>
    <w:rsid w:val="00E86276"/>
    <w:rsid w:val="00E87D4F"/>
    <w:rsid w:val="00E92C52"/>
    <w:rsid w:val="00EA176B"/>
    <w:rsid w:val="00EA1947"/>
    <w:rsid w:val="00EA53FE"/>
    <w:rsid w:val="00EA7615"/>
    <w:rsid w:val="00EB36B4"/>
    <w:rsid w:val="00EB5DE6"/>
    <w:rsid w:val="00EC0CC1"/>
    <w:rsid w:val="00EC640B"/>
    <w:rsid w:val="00ED3FAB"/>
    <w:rsid w:val="00ED481B"/>
    <w:rsid w:val="00EE525E"/>
    <w:rsid w:val="00EE5FC0"/>
    <w:rsid w:val="00EE775C"/>
    <w:rsid w:val="00EF34AA"/>
    <w:rsid w:val="00F026AE"/>
    <w:rsid w:val="00F02A2E"/>
    <w:rsid w:val="00F0522F"/>
    <w:rsid w:val="00F14427"/>
    <w:rsid w:val="00F20118"/>
    <w:rsid w:val="00F42757"/>
    <w:rsid w:val="00F43941"/>
    <w:rsid w:val="00F44926"/>
    <w:rsid w:val="00F451AF"/>
    <w:rsid w:val="00F45613"/>
    <w:rsid w:val="00F46C22"/>
    <w:rsid w:val="00F567A0"/>
    <w:rsid w:val="00F620C7"/>
    <w:rsid w:val="00F65B28"/>
    <w:rsid w:val="00F6744F"/>
    <w:rsid w:val="00F81A74"/>
    <w:rsid w:val="00F81AF2"/>
    <w:rsid w:val="00F87094"/>
    <w:rsid w:val="00F879F4"/>
    <w:rsid w:val="00F90B05"/>
    <w:rsid w:val="00F91304"/>
    <w:rsid w:val="00F92962"/>
    <w:rsid w:val="00F97D84"/>
    <w:rsid w:val="00FA0E47"/>
    <w:rsid w:val="00FA1F90"/>
    <w:rsid w:val="00FA57F3"/>
    <w:rsid w:val="00FA6E0A"/>
    <w:rsid w:val="00FA77A7"/>
    <w:rsid w:val="00FB36C0"/>
    <w:rsid w:val="00FB448C"/>
    <w:rsid w:val="00FB4F1D"/>
    <w:rsid w:val="00FC03A2"/>
    <w:rsid w:val="00FD1672"/>
    <w:rsid w:val="00FD39FA"/>
    <w:rsid w:val="00FD5124"/>
    <w:rsid w:val="00FD6FD3"/>
    <w:rsid w:val="00FD701F"/>
    <w:rsid w:val="00FD76B2"/>
    <w:rsid w:val="00FE161F"/>
    <w:rsid w:val="00FE700B"/>
    <w:rsid w:val="00FF1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451C8F38"/>
  <w15:docId w15:val="{56F7458D-E993-40C2-9BEE-027DEF04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B6679"/>
    <w:pPr>
      <w:spacing w:after="0" w:line="360" w:lineRule="auto"/>
      <w:jc w:val="both"/>
    </w:pPr>
    <w:rPr>
      <w:rFonts w:ascii="Verdana" w:hAnsi="Verdana" w:cs="Times New Roman"/>
      <w:sz w:val="18"/>
    </w:rPr>
  </w:style>
  <w:style w:type="paragraph" w:styleId="Nadpis1">
    <w:name w:val="heading 1"/>
    <w:basedOn w:val="Normln"/>
    <w:next w:val="Normln"/>
    <w:link w:val="Nadpis1Char"/>
    <w:qFormat/>
    <w:rsid w:val="00D920B9"/>
    <w:pPr>
      <w:keepNext/>
      <w:keepLines/>
      <w:numPr>
        <w:numId w:val="2"/>
      </w:numPr>
      <w:tabs>
        <w:tab w:val="clear" w:pos="719"/>
        <w:tab w:val="num" w:pos="567"/>
      </w:tabs>
      <w:spacing w:before="480"/>
      <w:ind w:left="567" w:hanging="567"/>
      <w:outlineLvl w:val="0"/>
    </w:pPr>
    <w:rPr>
      <w:rFonts w:eastAsiaTheme="majorEastAsia" w:cstheme="majorBidi"/>
      <w:b/>
      <w:bCs/>
      <w:color w:val="009EE0"/>
      <w:sz w:val="22"/>
    </w:rPr>
  </w:style>
  <w:style w:type="paragraph" w:styleId="Nadpis2">
    <w:name w:val="heading 2"/>
    <w:basedOn w:val="Normln"/>
    <w:next w:val="Normln"/>
    <w:link w:val="Nadpis2Char"/>
    <w:unhideWhenUsed/>
    <w:qFormat/>
    <w:rsid w:val="008B2261"/>
    <w:pPr>
      <w:keepNext/>
      <w:keepLines/>
      <w:numPr>
        <w:ilvl w:val="1"/>
        <w:numId w:val="2"/>
      </w:numPr>
      <w:spacing w:before="160"/>
      <w:ind w:left="709" w:hanging="709"/>
      <w:outlineLvl w:val="1"/>
    </w:pPr>
    <w:rPr>
      <w:rFonts w:eastAsiaTheme="majorEastAsia" w:cstheme="majorBidi"/>
      <w:b/>
      <w:bCs/>
      <w:color w:val="004666"/>
      <w:sz w:val="20"/>
      <w:szCs w:val="20"/>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1271EC"/>
    <w:pPr>
      <w:keepNext/>
      <w:keepLines/>
      <w:spacing w:before="200"/>
      <w:outlineLvl w:val="2"/>
    </w:pPr>
    <w:rPr>
      <w:rFonts w:eastAsiaTheme="majorEastAsia" w:cstheme="majorBidi"/>
      <w:b/>
      <w:bCs/>
      <w:color w:val="004666"/>
      <w:szCs w:val="18"/>
    </w:rPr>
  </w:style>
  <w:style w:type="paragraph" w:styleId="Nadpis4">
    <w:name w:val="heading 4"/>
    <w:basedOn w:val="Normln"/>
    <w:next w:val="Normln"/>
    <w:link w:val="Nadpis4Char"/>
    <w:uiPriority w:val="9"/>
    <w:unhideWhenUsed/>
    <w:qFormat/>
    <w:rsid w:val="00650B44"/>
    <w:pPr>
      <w:keepNext/>
      <w:keepLines/>
      <w:numPr>
        <w:ilvl w:val="3"/>
        <w:numId w:val="1"/>
      </w:numPr>
      <w:spacing w:before="200"/>
      <w:outlineLvl w:val="3"/>
    </w:pPr>
    <w:rPr>
      <w:rFonts w:eastAsiaTheme="majorEastAsia" w:cstheme="majorBidi"/>
      <w:b/>
      <w:bCs/>
      <w:iCs/>
      <w:color w:val="004666"/>
      <w:sz w:val="16"/>
    </w:rPr>
  </w:style>
  <w:style w:type="paragraph" w:styleId="Nadpis5">
    <w:name w:val="heading 5"/>
    <w:basedOn w:val="Normln"/>
    <w:next w:val="Normln"/>
    <w:link w:val="Nadpis5Char"/>
    <w:uiPriority w:val="9"/>
    <w:unhideWhenUsed/>
    <w:qFormat/>
    <w:rsid w:val="00650B44"/>
    <w:pPr>
      <w:keepNext/>
      <w:keepLines/>
      <w:numPr>
        <w:ilvl w:val="4"/>
        <w:numId w:val="1"/>
      </w:numPr>
      <w:spacing w:before="200"/>
      <w:outlineLvl w:val="4"/>
    </w:pPr>
    <w:rPr>
      <w:rFonts w:eastAsiaTheme="majorEastAsia" w:cstheme="majorBidi"/>
      <w:color w:val="004666"/>
      <w:sz w:val="16"/>
    </w:rPr>
  </w:style>
  <w:style w:type="paragraph" w:styleId="Nadpis6">
    <w:name w:val="heading 6"/>
    <w:basedOn w:val="Normln"/>
    <w:next w:val="Normln"/>
    <w:link w:val="Nadpis6Char"/>
    <w:uiPriority w:val="9"/>
    <w:unhideWhenUsed/>
    <w:qFormat/>
    <w:rsid w:val="00650B44"/>
    <w:pPr>
      <w:keepNext/>
      <w:keepLines/>
      <w:numPr>
        <w:ilvl w:val="5"/>
        <w:numId w:val="1"/>
      </w:numPr>
      <w:spacing w:before="200"/>
      <w:outlineLvl w:val="5"/>
    </w:pPr>
    <w:rPr>
      <w:rFonts w:eastAsiaTheme="majorEastAsia" w:cstheme="majorBidi"/>
      <w:iCs/>
      <w:color w:val="004666"/>
      <w:sz w:val="16"/>
    </w:rPr>
  </w:style>
  <w:style w:type="paragraph" w:styleId="Nadpis7">
    <w:name w:val="heading 7"/>
    <w:basedOn w:val="Normln"/>
    <w:next w:val="Normln"/>
    <w:link w:val="Nadpis7Char"/>
    <w:uiPriority w:val="9"/>
    <w:semiHidden/>
    <w:unhideWhenUsed/>
    <w:qFormat/>
    <w:rsid w:val="00650B44"/>
    <w:pPr>
      <w:keepNext/>
      <w:keepLines/>
      <w:numPr>
        <w:ilvl w:val="6"/>
        <w:numId w:val="1"/>
      </w:numPr>
      <w:spacing w:before="200"/>
      <w:outlineLvl w:val="6"/>
    </w:pPr>
    <w:rPr>
      <w:rFonts w:eastAsiaTheme="majorEastAsia" w:cstheme="majorBidi"/>
      <w:iCs/>
      <w:color w:val="004666"/>
      <w:sz w:val="16"/>
    </w:rPr>
  </w:style>
  <w:style w:type="paragraph" w:styleId="Nadpis8">
    <w:name w:val="heading 8"/>
    <w:basedOn w:val="Normln"/>
    <w:next w:val="Normln"/>
    <w:link w:val="Nadpis8Char"/>
    <w:uiPriority w:val="9"/>
    <w:semiHidden/>
    <w:unhideWhenUsed/>
    <w:qFormat/>
    <w:rsid w:val="004920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920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5467C"/>
    <w:rPr>
      <w:rFonts w:ascii="Tahoma" w:hAnsi="Tahoma" w:cs="Tahoma"/>
      <w:sz w:val="16"/>
      <w:szCs w:val="16"/>
    </w:rPr>
  </w:style>
  <w:style w:type="character" w:customStyle="1" w:styleId="TextbublinyChar">
    <w:name w:val="Text bubliny Char"/>
    <w:basedOn w:val="Standardnpsmoodstavce"/>
    <w:link w:val="Textbubliny"/>
    <w:uiPriority w:val="99"/>
    <w:semiHidden/>
    <w:rsid w:val="0045467C"/>
    <w:rPr>
      <w:rFonts w:ascii="Tahoma" w:hAnsi="Tahoma" w:cs="Tahoma"/>
      <w:sz w:val="16"/>
      <w:szCs w:val="16"/>
    </w:rPr>
  </w:style>
  <w:style w:type="character" w:styleId="Hypertextovodkaz">
    <w:name w:val="Hyperlink"/>
    <w:basedOn w:val="Standardnpsmoodstavce"/>
    <w:uiPriority w:val="99"/>
    <w:unhideWhenUsed/>
    <w:rsid w:val="0045467C"/>
    <w:rPr>
      <w:color w:val="0000FF"/>
      <w:u w:val="single"/>
    </w:rPr>
  </w:style>
  <w:style w:type="table" w:styleId="Mkatabulky">
    <w:name w:val="Table Grid"/>
    <w:basedOn w:val="Normlntabulka"/>
    <w:uiPriority w:val="59"/>
    <w:rsid w:val="00454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unhideWhenUsed/>
    <w:rsid w:val="0088573C"/>
    <w:rPr>
      <w:rFonts w:cstheme="minorBidi"/>
      <w:szCs w:val="21"/>
    </w:rPr>
  </w:style>
  <w:style w:type="character" w:customStyle="1" w:styleId="ProsttextChar">
    <w:name w:val="Prostý text Char"/>
    <w:basedOn w:val="Standardnpsmoodstavce"/>
    <w:link w:val="Prosttext"/>
    <w:uiPriority w:val="99"/>
    <w:rsid w:val="0088573C"/>
    <w:rPr>
      <w:rFonts w:ascii="Calibri" w:hAnsi="Calibri"/>
      <w:szCs w:val="21"/>
    </w:rPr>
  </w:style>
  <w:style w:type="paragraph" w:styleId="Zhlav">
    <w:name w:val="header"/>
    <w:basedOn w:val="Normln"/>
    <w:link w:val="ZhlavChar"/>
    <w:uiPriority w:val="99"/>
    <w:unhideWhenUsed/>
    <w:rsid w:val="003A4756"/>
    <w:pPr>
      <w:tabs>
        <w:tab w:val="center" w:pos="4536"/>
        <w:tab w:val="right" w:pos="9072"/>
      </w:tabs>
    </w:pPr>
  </w:style>
  <w:style w:type="character" w:customStyle="1" w:styleId="ZhlavChar">
    <w:name w:val="Záhlaví Char"/>
    <w:basedOn w:val="Standardnpsmoodstavce"/>
    <w:link w:val="Zhlav"/>
    <w:uiPriority w:val="99"/>
    <w:rsid w:val="003A4756"/>
    <w:rPr>
      <w:rFonts w:ascii="Calibri" w:hAnsi="Calibri" w:cs="Times New Roman"/>
    </w:rPr>
  </w:style>
  <w:style w:type="paragraph" w:styleId="Zpat">
    <w:name w:val="footer"/>
    <w:basedOn w:val="Normln"/>
    <w:link w:val="ZpatChar"/>
    <w:uiPriority w:val="99"/>
    <w:unhideWhenUsed/>
    <w:rsid w:val="003A4756"/>
    <w:pPr>
      <w:tabs>
        <w:tab w:val="center" w:pos="4536"/>
        <w:tab w:val="right" w:pos="9072"/>
      </w:tabs>
    </w:pPr>
  </w:style>
  <w:style w:type="character" w:customStyle="1" w:styleId="ZpatChar">
    <w:name w:val="Zápatí Char"/>
    <w:basedOn w:val="Standardnpsmoodstavce"/>
    <w:link w:val="Zpat"/>
    <w:uiPriority w:val="99"/>
    <w:rsid w:val="003A4756"/>
    <w:rPr>
      <w:rFonts w:ascii="Calibri" w:hAnsi="Calibri" w:cs="Times New Roman"/>
    </w:rPr>
  </w:style>
  <w:style w:type="character" w:customStyle="1" w:styleId="Nadpis2Char">
    <w:name w:val="Nadpis 2 Char"/>
    <w:basedOn w:val="Standardnpsmoodstavce"/>
    <w:link w:val="Nadpis2"/>
    <w:rsid w:val="008B2261"/>
    <w:rPr>
      <w:rFonts w:ascii="Verdana" w:eastAsiaTheme="majorEastAsia" w:hAnsi="Verdana" w:cstheme="majorBidi"/>
      <w:b/>
      <w:bCs/>
      <w:color w:val="004666"/>
      <w:sz w:val="20"/>
      <w:szCs w:val="20"/>
    </w:rPr>
  </w:style>
  <w:style w:type="paragraph" w:styleId="Odstavecseseznamem">
    <w:name w:val="List Paragraph"/>
    <w:basedOn w:val="Normln"/>
    <w:link w:val="OdstavecseseznamemChar"/>
    <w:uiPriority w:val="34"/>
    <w:qFormat/>
    <w:rsid w:val="00492037"/>
    <w:pPr>
      <w:ind w:left="720"/>
      <w:contextualSpacing/>
    </w:p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1271EC"/>
    <w:rPr>
      <w:rFonts w:ascii="Verdana" w:eastAsiaTheme="majorEastAsia" w:hAnsi="Verdana" w:cstheme="majorBidi"/>
      <w:b/>
      <w:bCs/>
      <w:color w:val="004666"/>
      <w:sz w:val="18"/>
      <w:szCs w:val="18"/>
    </w:rPr>
  </w:style>
  <w:style w:type="paragraph" w:styleId="Nzev">
    <w:name w:val="Title"/>
    <w:basedOn w:val="Normln"/>
    <w:next w:val="Normln"/>
    <w:link w:val="NzevChar"/>
    <w:uiPriority w:val="10"/>
    <w:qFormat/>
    <w:rsid w:val="00E92C52"/>
    <w:pPr>
      <w:pBdr>
        <w:bottom w:val="single" w:sz="8" w:space="4" w:color="4F81BD" w:themeColor="accent1"/>
      </w:pBdr>
      <w:spacing w:after="300"/>
      <w:contextualSpacing/>
    </w:pPr>
    <w:rPr>
      <w:rFonts w:eastAsiaTheme="majorEastAsia" w:cstheme="majorBidi"/>
      <w:b/>
      <w:color w:val="004666"/>
      <w:spacing w:val="5"/>
      <w:kern w:val="28"/>
      <w:sz w:val="36"/>
      <w:szCs w:val="52"/>
      <w:lang w:eastAsia="cs-CZ"/>
    </w:rPr>
  </w:style>
  <w:style w:type="character" w:customStyle="1" w:styleId="NzevChar">
    <w:name w:val="Název Char"/>
    <w:basedOn w:val="Standardnpsmoodstavce"/>
    <w:link w:val="Nzev"/>
    <w:uiPriority w:val="10"/>
    <w:rsid w:val="00E92C52"/>
    <w:rPr>
      <w:rFonts w:ascii="Verdana" w:eastAsiaTheme="majorEastAsia" w:hAnsi="Verdana" w:cstheme="majorBidi"/>
      <w:b/>
      <w:color w:val="004666"/>
      <w:spacing w:val="5"/>
      <w:kern w:val="28"/>
      <w:sz w:val="36"/>
      <w:szCs w:val="52"/>
      <w:lang w:eastAsia="cs-CZ"/>
    </w:rPr>
  </w:style>
  <w:style w:type="paragraph" w:styleId="Podnadpis">
    <w:name w:val="Subtitle"/>
    <w:basedOn w:val="Normln"/>
    <w:next w:val="Normln"/>
    <w:link w:val="PodnadpisChar"/>
    <w:uiPriority w:val="11"/>
    <w:qFormat/>
    <w:rsid w:val="00E92C52"/>
    <w:pPr>
      <w:numPr>
        <w:ilvl w:val="1"/>
      </w:numPr>
      <w:spacing w:after="200" w:line="276" w:lineRule="auto"/>
    </w:pPr>
    <w:rPr>
      <w:rFonts w:eastAsiaTheme="majorEastAsia" w:cstheme="majorBidi"/>
      <w:b/>
      <w:iCs/>
      <w:color w:val="004666"/>
      <w:spacing w:val="15"/>
      <w:sz w:val="28"/>
      <w:szCs w:val="24"/>
      <w:lang w:eastAsia="cs-CZ"/>
    </w:rPr>
  </w:style>
  <w:style w:type="character" w:customStyle="1" w:styleId="PodnadpisChar">
    <w:name w:val="Podnadpis Char"/>
    <w:basedOn w:val="Standardnpsmoodstavce"/>
    <w:link w:val="Podnadpis"/>
    <w:uiPriority w:val="11"/>
    <w:rsid w:val="00E92C52"/>
    <w:rPr>
      <w:rFonts w:ascii="Verdana" w:eastAsiaTheme="majorEastAsia" w:hAnsi="Verdana" w:cstheme="majorBidi"/>
      <w:b/>
      <w:iCs/>
      <w:color w:val="004666"/>
      <w:spacing w:val="15"/>
      <w:sz w:val="28"/>
      <w:szCs w:val="24"/>
      <w:lang w:eastAsia="cs-CZ"/>
    </w:rPr>
  </w:style>
  <w:style w:type="character" w:styleId="Zdraznn">
    <w:name w:val="Emphasis"/>
    <w:basedOn w:val="Standardnpsmoodstavce"/>
    <w:uiPriority w:val="20"/>
    <w:qFormat/>
    <w:rsid w:val="005A5901"/>
    <w:rPr>
      <w:i/>
      <w:iCs/>
    </w:rPr>
  </w:style>
  <w:style w:type="character" w:customStyle="1" w:styleId="Nadpis1Char">
    <w:name w:val="Nadpis 1 Char"/>
    <w:basedOn w:val="Standardnpsmoodstavce"/>
    <w:link w:val="Nadpis1"/>
    <w:rsid w:val="00D920B9"/>
    <w:rPr>
      <w:rFonts w:ascii="Verdana" w:eastAsiaTheme="majorEastAsia" w:hAnsi="Verdana" w:cstheme="majorBidi"/>
      <w:b/>
      <w:bCs/>
      <w:color w:val="009EE0"/>
    </w:rPr>
  </w:style>
  <w:style w:type="character" w:customStyle="1" w:styleId="Nadpis4Char">
    <w:name w:val="Nadpis 4 Char"/>
    <w:basedOn w:val="Standardnpsmoodstavce"/>
    <w:link w:val="Nadpis4"/>
    <w:uiPriority w:val="9"/>
    <w:rsid w:val="00650B44"/>
    <w:rPr>
      <w:rFonts w:ascii="Verdana" w:eastAsiaTheme="majorEastAsia" w:hAnsi="Verdana" w:cstheme="majorBidi"/>
      <w:b/>
      <w:bCs/>
      <w:iCs/>
      <w:color w:val="004666"/>
      <w:sz w:val="16"/>
    </w:rPr>
  </w:style>
  <w:style w:type="character" w:customStyle="1" w:styleId="Nadpis5Char">
    <w:name w:val="Nadpis 5 Char"/>
    <w:basedOn w:val="Standardnpsmoodstavce"/>
    <w:link w:val="Nadpis5"/>
    <w:uiPriority w:val="9"/>
    <w:rsid w:val="00650B44"/>
    <w:rPr>
      <w:rFonts w:ascii="Verdana" w:eastAsiaTheme="majorEastAsia" w:hAnsi="Verdana" w:cstheme="majorBidi"/>
      <w:color w:val="004666"/>
      <w:sz w:val="16"/>
    </w:rPr>
  </w:style>
  <w:style w:type="character" w:customStyle="1" w:styleId="Nadpis6Char">
    <w:name w:val="Nadpis 6 Char"/>
    <w:basedOn w:val="Standardnpsmoodstavce"/>
    <w:link w:val="Nadpis6"/>
    <w:uiPriority w:val="9"/>
    <w:rsid w:val="00650B44"/>
    <w:rPr>
      <w:rFonts w:ascii="Verdana" w:eastAsiaTheme="majorEastAsia" w:hAnsi="Verdana" w:cstheme="majorBidi"/>
      <w:iCs/>
      <w:color w:val="004666"/>
      <w:sz w:val="16"/>
    </w:rPr>
  </w:style>
  <w:style w:type="character" w:customStyle="1" w:styleId="Nadpis7Char">
    <w:name w:val="Nadpis 7 Char"/>
    <w:basedOn w:val="Standardnpsmoodstavce"/>
    <w:link w:val="Nadpis7"/>
    <w:uiPriority w:val="9"/>
    <w:semiHidden/>
    <w:rsid w:val="00650B44"/>
    <w:rPr>
      <w:rFonts w:ascii="Verdana" w:eastAsiaTheme="majorEastAsia" w:hAnsi="Verdana" w:cstheme="majorBidi"/>
      <w:iCs/>
      <w:color w:val="004666"/>
      <w:sz w:val="16"/>
    </w:rPr>
  </w:style>
  <w:style w:type="character" w:customStyle="1" w:styleId="Nadpis8Char">
    <w:name w:val="Nadpis 8 Char"/>
    <w:basedOn w:val="Standardnpsmoodstavce"/>
    <w:link w:val="Nadpis8"/>
    <w:uiPriority w:val="9"/>
    <w:semiHidden/>
    <w:rsid w:val="0049203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92037"/>
    <w:rPr>
      <w:rFonts w:asciiTheme="majorHAnsi" w:eastAsiaTheme="majorEastAsia" w:hAnsiTheme="majorHAnsi" w:cstheme="majorBidi"/>
      <w:i/>
      <w:iCs/>
      <w:color w:val="404040" w:themeColor="text1" w:themeTint="BF"/>
      <w:sz w:val="20"/>
      <w:szCs w:val="20"/>
    </w:rPr>
  </w:style>
  <w:style w:type="character" w:customStyle="1" w:styleId="TunvlevoChar">
    <w:name w:val="Tučné vlevo Char"/>
    <w:link w:val="Tunvlevo"/>
    <w:locked/>
    <w:rsid w:val="00CE32B2"/>
    <w:rPr>
      <w:rFonts w:ascii="Arial" w:hAnsi="Arial"/>
      <w:b/>
      <w:lang w:eastAsia="cs-CZ"/>
    </w:rPr>
  </w:style>
  <w:style w:type="paragraph" w:customStyle="1" w:styleId="Tunvlevo">
    <w:name w:val="Tučné vlevo"/>
    <w:basedOn w:val="Normln"/>
    <w:link w:val="TunvlevoChar"/>
    <w:rsid w:val="00CE32B2"/>
    <w:pPr>
      <w:spacing w:before="60" w:after="60" w:line="240" w:lineRule="auto"/>
    </w:pPr>
    <w:rPr>
      <w:rFonts w:ascii="Arial" w:hAnsi="Arial" w:cstheme="minorBidi"/>
      <w:b/>
      <w:sz w:val="22"/>
      <w:lang w:eastAsia="cs-CZ"/>
    </w:rPr>
  </w:style>
  <w:style w:type="paragraph" w:customStyle="1" w:styleId="Normlnvlevo">
    <w:name w:val="Normální vlevo"/>
    <w:basedOn w:val="Normln"/>
    <w:link w:val="NormlnvlevoChar"/>
    <w:rsid w:val="00CE32B2"/>
    <w:pPr>
      <w:spacing w:after="60" w:line="240" w:lineRule="auto"/>
    </w:pPr>
    <w:rPr>
      <w:rFonts w:ascii="Arial" w:eastAsia="Times New Roman" w:hAnsi="Arial"/>
      <w:sz w:val="22"/>
      <w:szCs w:val="20"/>
      <w:lang w:eastAsia="cs-CZ"/>
    </w:rPr>
  </w:style>
  <w:style w:type="character" w:customStyle="1" w:styleId="NormlnvlevoChar">
    <w:name w:val="Normální vlevo Char"/>
    <w:link w:val="Normlnvlevo"/>
    <w:locked/>
    <w:rsid w:val="00CE32B2"/>
    <w:rPr>
      <w:rFonts w:ascii="Arial" w:eastAsia="Times New Roman" w:hAnsi="Arial" w:cs="Times New Roman"/>
      <w:szCs w:val="20"/>
      <w:lang w:eastAsia="cs-CZ"/>
    </w:rPr>
  </w:style>
  <w:style w:type="table" w:customStyle="1" w:styleId="Svtlseznamzvraznn11">
    <w:name w:val="Světlý seznam – zvýraznění 11"/>
    <w:basedOn w:val="Normlntabulka"/>
    <w:uiPriority w:val="61"/>
    <w:rsid w:val="00FE161F"/>
    <w:pPr>
      <w:spacing w:after="0" w:line="240" w:lineRule="auto"/>
      <w:jc w:val="center"/>
    </w:pPr>
    <w:rPr>
      <w:rFonts w:ascii="Verdana" w:hAnsi="Verdana"/>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spacing w:before="0" w:after="0" w:line="240" w:lineRule="auto"/>
      </w:pPr>
      <w:rPr>
        <w:b/>
        <w:bCs/>
        <w:color w:val="FFFFFF" w:themeColor="background1"/>
      </w:rPr>
      <w:tblPr/>
      <w:tcPr>
        <w:shd w:val="clear" w:color="auto" w:fill="009EE0"/>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ZKLADNChar">
    <w:name w:val="ZÁKLADNÍ Char"/>
    <w:link w:val="ZKLADN"/>
    <w:uiPriority w:val="99"/>
    <w:locked/>
    <w:rsid w:val="00A054A3"/>
    <w:rPr>
      <w:rFonts w:ascii="Garamond" w:hAnsi="Garamond" w:cs="Garamond"/>
      <w:sz w:val="24"/>
      <w:szCs w:val="24"/>
    </w:rPr>
  </w:style>
  <w:style w:type="paragraph" w:customStyle="1" w:styleId="ZKLADN">
    <w:name w:val="ZÁKLADNÍ"/>
    <w:basedOn w:val="Zkladntext"/>
    <w:link w:val="ZKLADNChar"/>
    <w:uiPriority w:val="99"/>
    <w:rsid w:val="00A054A3"/>
    <w:pPr>
      <w:widowControl w:val="0"/>
      <w:spacing w:before="120" w:line="280" w:lineRule="atLeast"/>
    </w:pPr>
    <w:rPr>
      <w:rFonts w:ascii="Garamond" w:hAnsi="Garamond" w:cs="Garamond"/>
      <w:sz w:val="24"/>
      <w:szCs w:val="24"/>
    </w:rPr>
  </w:style>
  <w:style w:type="paragraph" w:styleId="Zkladntext">
    <w:name w:val="Body Text"/>
    <w:basedOn w:val="Normln"/>
    <w:link w:val="ZkladntextChar"/>
    <w:uiPriority w:val="99"/>
    <w:semiHidden/>
    <w:unhideWhenUsed/>
    <w:rsid w:val="00A054A3"/>
    <w:pPr>
      <w:spacing w:after="120"/>
    </w:pPr>
  </w:style>
  <w:style w:type="character" w:customStyle="1" w:styleId="ZkladntextChar">
    <w:name w:val="Základní text Char"/>
    <w:basedOn w:val="Standardnpsmoodstavce"/>
    <w:link w:val="Zkladntext"/>
    <w:uiPriority w:val="99"/>
    <w:semiHidden/>
    <w:rsid w:val="00A054A3"/>
    <w:rPr>
      <w:rFonts w:ascii="Verdana" w:hAnsi="Verdana" w:cs="Times New Roman"/>
      <w:sz w:val="18"/>
    </w:rPr>
  </w:style>
  <w:style w:type="paragraph" w:customStyle="1" w:styleId="Styl2">
    <w:name w:val="Styl2"/>
    <w:basedOn w:val="Nadpis1"/>
    <w:link w:val="Styl2Char"/>
    <w:qFormat/>
    <w:rsid w:val="00A054A3"/>
    <w:pPr>
      <w:numPr>
        <w:numId w:val="0"/>
      </w:numPr>
      <w:tabs>
        <w:tab w:val="num" w:pos="360"/>
      </w:tabs>
      <w:ind w:left="432" w:hanging="432"/>
      <w:jc w:val="left"/>
    </w:pPr>
  </w:style>
  <w:style w:type="character" w:customStyle="1" w:styleId="Styl2Char">
    <w:name w:val="Styl2 Char"/>
    <w:basedOn w:val="Nadpis1Char"/>
    <w:link w:val="Styl2"/>
    <w:rsid w:val="00A054A3"/>
    <w:rPr>
      <w:rFonts w:ascii="Verdana" w:eastAsiaTheme="majorEastAsia" w:hAnsi="Verdana" w:cstheme="majorBidi"/>
      <w:b/>
      <w:bCs/>
      <w:color w:val="009EE0"/>
      <w:sz w:val="24"/>
      <w:szCs w:val="28"/>
    </w:rPr>
  </w:style>
  <w:style w:type="paragraph" w:styleId="Bezmezer">
    <w:name w:val="No Spacing"/>
    <w:uiPriority w:val="1"/>
    <w:qFormat/>
    <w:rsid w:val="00A054A3"/>
    <w:pPr>
      <w:spacing w:after="0" w:line="240" w:lineRule="auto"/>
      <w:jc w:val="both"/>
    </w:pPr>
    <w:rPr>
      <w:rFonts w:ascii="Verdana" w:hAnsi="Verdana" w:cs="Times New Roman"/>
      <w:sz w:val="18"/>
    </w:rPr>
  </w:style>
  <w:style w:type="paragraph" w:styleId="Normlnweb">
    <w:name w:val="Normal (Web)"/>
    <w:basedOn w:val="Normln"/>
    <w:rsid w:val="00833DF5"/>
    <w:pPr>
      <w:suppressAutoHyphens/>
      <w:spacing w:line="240" w:lineRule="auto"/>
      <w:jc w:val="left"/>
    </w:pPr>
    <w:rPr>
      <w:rFonts w:ascii="Times New Roman" w:eastAsia="Times New Roman" w:hAnsi="Times New Roman"/>
      <w:sz w:val="24"/>
      <w:szCs w:val="24"/>
      <w:lang w:eastAsia="ar-SA"/>
    </w:rPr>
  </w:style>
  <w:style w:type="paragraph" w:customStyle="1" w:styleId="Textodstavce">
    <w:name w:val="Text odstavce"/>
    <w:basedOn w:val="Normln"/>
    <w:rsid w:val="009E645C"/>
    <w:pPr>
      <w:numPr>
        <w:numId w:val="3"/>
      </w:numPr>
      <w:tabs>
        <w:tab w:val="left" w:pos="851"/>
      </w:tabs>
      <w:suppressAutoHyphens/>
      <w:spacing w:before="120" w:after="120" w:line="240" w:lineRule="auto"/>
    </w:pPr>
    <w:rPr>
      <w:rFonts w:ascii="Times New Roman" w:eastAsia="Times New Roman" w:hAnsi="Times New Roman"/>
      <w:sz w:val="24"/>
      <w:szCs w:val="20"/>
      <w:lang w:eastAsia="ar-SA"/>
    </w:rPr>
  </w:style>
  <w:style w:type="paragraph" w:styleId="Nadpisobsahu">
    <w:name w:val="TOC Heading"/>
    <w:basedOn w:val="Nadpis1"/>
    <w:next w:val="Normln"/>
    <w:uiPriority w:val="39"/>
    <w:unhideWhenUsed/>
    <w:qFormat/>
    <w:rsid w:val="00575A85"/>
    <w:pPr>
      <w:numPr>
        <w:numId w:val="0"/>
      </w:numPr>
      <w:spacing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114F55"/>
    <w:pPr>
      <w:tabs>
        <w:tab w:val="left" w:pos="440"/>
        <w:tab w:val="right" w:leader="dot" w:pos="9062"/>
      </w:tabs>
      <w:spacing w:line="240" w:lineRule="auto"/>
    </w:pPr>
  </w:style>
  <w:style w:type="paragraph" w:styleId="Obsah2">
    <w:name w:val="toc 2"/>
    <w:basedOn w:val="Normln"/>
    <w:next w:val="Normln"/>
    <w:autoRedefine/>
    <w:uiPriority w:val="39"/>
    <w:unhideWhenUsed/>
    <w:rsid w:val="001271EC"/>
    <w:pPr>
      <w:tabs>
        <w:tab w:val="left" w:pos="880"/>
        <w:tab w:val="right" w:leader="dot" w:pos="9062"/>
      </w:tabs>
      <w:spacing w:line="240" w:lineRule="auto"/>
      <w:ind w:left="181"/>
    </w:pPr>
  </w:style>
  <w:style w:type="paragraph" w:customStyle="1" w:styleId="Styl1">
    <w:name w:val="Styl1"/>
    <w:basedOn w:val="Normln"/>
    <w:qFormat/>
    <w:rsid w:val="00575A85"/>
  </w:style>
  <w:style w:type="paragraph" w:customStyle="1" w:styleId="cpNormal1">
    <w:name w:val="cp_Normal_1"/>
    <w:basedOn w:val="Normln"/>
    <w:qFormat/>
    <w:rsid w:val="00575A85"/>
    <w:pPr>
      <w:spacing w:after="320" w:line="320" w:lineRule="exact"/>
      <w:jc w:val="left"/>
    </w:pPr>
    <w:rPr>
      <w:rFonts w:ascii="Times New Roman" w:eastAsia="Calibri" w:hAnsi="Times New Roman"/>
      <w:sz w:val="22"/>
    </w:rPr>
  </w:style>
  <w:style w:type="paragraph" w:styleId="Textkomente">
    <w:name w:val="annotation text"/>
    <w:basedOn w:val="Normln"/>
    <w:link w:val="TextkomenteChar"/>
    <w:semiHidden/>
    <w:rsid w:val="00F65B28"/>
    <w:pPr>
      <w:spacing w:line="240" w:lineRule="auto"/>
      <w:jc w:val="left"/>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semiHidden/>
    <w:rsid w:val="00F65B28"/>
    <w:rPr>
      <w:rFonts w:ascii="Times New Roman" w:eastAsia="Times New Roman" w:hAnsi="Times New Roman" w:cs="Times New Roman"/>
      <w:sz w:val="20"/>
      <w:szCs w:val="20"/>
      <w:lang w:eastAsia="cs-CZ"/>
    </w:rPr>
  </w:style>
  <w:style w:type="character" w:styleId="Odkaznakoment">
    <w:name w:val="annotation reference"/>
    <w:semiHidden/>
    <w:rsid w:val="00F65B28"/>
    <w:rPr>
      <w:sz w:val="16"/>
      <w:szCs w:val="16"/>
    </w:rPr>
  </w:style>
  <w:style w:type="paragraph" w:customStyle="1" w:styleId="odstavec">
    <w:name w:val="odstavec"/>
    <w:basedOn w:val="Normln"/>
    <w:rsid w:val="00F65B28"/>
    <w:pPr>
      <w:spacing w:before="120" w:line="240" w:lineRule="auto"/>
      <w:ind w:firstLine="482"/>
    </w:pPr>
    <w:rPr>
      <w:rFonts w:ascii="Times New Roman" w:eastAsia="Times New Roman" w:hAnsi="Times New Roman"/>
      <w:noProof/>
      <w:sz w:val="24"/>
      <w:szCs w:val="24"/>
      <w:lang w:eastAsia="cs-CZ"/>
    </w:rPr>
  </w:style>
  <w:style w:type="character" w:customStyle="1" w:styleId="apple-converted-space">
    <w:name w:val="apple-converted-space"/>
    <w:rsid w:val="00F65B28"/>
  </w:style>
  <w:style w:type="paragraph" w:customStyle="1" w:styleId="Default">
    <w:name w:val="Default"/>
    <w:rsid w:val="001271EC"/>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Obsah3">
    <w:name w:val="toc 3"/>
    <w:basedOn w:val="Normln"/>
    <w:next w:val="Normln"/>
    <w:autoRedefine/>
    <w:uiPriority w:val="39"/>
    <w:unhideWhenUsed/>
    <w:rsid w:val="001271EC"/>
    <w:pPr>
      <w:spacing w:after="100"/>
      <w:ind w:left="360"/>
    </w:pPr>
  </w:style>
  <w:style w:type="paragraph" w:styleId="Pedmtkomente">
    <w:name w:val="annotation subject"/>
    <w:basedOn w:val="Textkomente"/>
    <w:next w:val="Textkomente"/>
    <w:link w:val="PedmtkomenteChar"/>
    <w:uiPriority w:val="99"/>
    <w:semiHidden/>
    <w:unhideWhenUsed/>
    <w:rsid w:val="00D3728A"/>
    <w:pPr>
      <w:jc w:val="both"/>
    </w:pPr>
    <w:rPr>
      <w:rFonts w:ascii="Verdana" w:eastAsiaTheme="minorHAnsi" w:hAnsi="Verdana"/>
      <w:b/>
      <w:bCs/>
      <w:lang w:eastAsia="en-US"/>
    </w:rPr>
  </w:style>
  <w:style w:type="character" w:customStyle="1" w:styleId="PedmtkomenteChar">
    <w:name w:val="Předmět komentáře Char"/>
    <w:basedOn w:val="TextkomenteChar"/>
    <w:link w:val="Pedmtkomente"/>
    <w:uiPriority w:val="99"/>
    <w:semiHidden/>
    <w:rsid w:val="00D3728A"/>
    <w:rPr>
      <w:rFonts w:ascii="Verdana" w:eastAsia="Times New Roman" w:hAnsi="Verdana" w:cs="Times New Roman"/>
      <w:b/>
      <w:bCs/>
      <w:sz w:val="20"/>
      <w:szCs w:val="20"/>
      <w:lang w:eastAsia="cs-CZ"/>
    </w:rPr>
  </w:style>
  <w:style w:type="character" w:customStyle="1" w:styleId="detail">
    <w:name w:val="detail"/>
    <w:basedOn w:val="Standardnpsmoodstavce"/>
    <w:rsid w:val="004836D6"/>
  </w:style>
  <w:style w:type="paragraph" w:customStyle="1" w:styleId="Styl5">
    <w:name w:val="Styl5"/>
    <w:basedOn w:val="Normln"/>
    <w:rsid w:val="00252525"/>
    <w:rPr>
      <w:szCs w:val="18"/>
    </w:rPr>
  </w:style>
  <w:style w:type="character" w:customStyle="1" w:styleId="OdstavecseseznamemChar">
    <w:name w:val="Odstavec se seznamem Char"/>
    <w:basedOn w:val="Standardnpsmoodstavce"/>
    <w:link w:val="Odstavecseseznamem"/>
    <w:uiPriority w:val="34"/>
    <w:locked/>
    <w:rsid w:val="00A701B6"/>
    <w:rPr>
      <w:rFonts w:ascii="Verdana" w:hAnsi="Verdana" w:cs="Times New Roman"/>
      <w:sz w:val="18"/>
    </w:rPr>
  </w:style>
  <w:style w:type="paragraph" w:customStyle="1" w:styleId="Nadpis1slovan">
    <w:name w:val="Nadpis 1 číslovaný"/>
    <w:basedOn w:val="Nadpis1"/>
    <w:next w:val="Normln"/>
    <w:qFormat/>
    <w:rsid w:val="00CA4D4C"/>
    <w:pPr>
      <w:pageBreakBefore/>
      <w:numPr>
        <w:numId w:val="0"/>
      </w:numPr>
      <w:spacing w:after="240"/>
      <w:ind w:left="360" w:hanging="360"/>
    </w:pPr>
    <w:rPr>
      <w:rFonts w:ascii="Times New Roman" w:eastAsia="Times New Roman" w:hAnsi="Times New Roman" w:cs="Times New Roman"/>
      <w:color w:val="auto"/>
      <w:sz w:val="24"/>
      <w:szCs w:val="28"/>
    </w:rPr>
  </w:style>
  <w:style w:type="paragraph" w:customStyle="1" w:styleId="Nadpis2slovan">
    <w:name w:val="Nadpis 2 číslovaný"/>
    <w:basedOn w:val="Nadpis2"/>
    <w:next w:val="Normln"/>
    <w:qFormat/>
    <w:rsid w:val="00CA4D4C"/>
    <w:pPr>
      <w:numPr>
        <w:ilvl w:val="0"/>
        <w:numId w:val="0"/>
      </w:numPr>
      <w:spacing w:before="360" w:after="120"/>
      <w:ind w:left="907" w:hanging="547"/>
    </w:pPr>
    <w:rPr>
      <w:rFonts w:ascii="Times New Roman" w:eastAsia="Times New Roman" w:hAnsi="Times New Roman" w:cs="Times New Roman"/>
      <w:color w:val="auto"/>
      <w:sz w:val="24"/>
      <w:szCs w:val="26"/>
    </w:rPr>
  </w:style>
  <w:style w:type="paragraph" w:customStyle="1" w:styleId="Nadpis3slovan">
    <w:name w:val="Nadpis 3 číslovaný"/>
    <w:basedOn w:val="Nadpis2"/>
    <w:next w:val="Normln"/>
    <w:qFormat/>
    <w:rsid w:val="008B2261"/>
    <w:pPr>
      <w:numPr>
        <w:ilvl w:val="2"/>
      </w:numPr>
      <w:tabs>
        <w:tab w:val="clear" w:pos="861"/>
        <w:tab w:val="num" w:pos="720"/>
      </w:tabs>
      <w:spacing w:before="120"/>
      <w:ind w:left="720"/>
    </w:pPr>
    <w:rPr>
      <w:sz w:val="18"/>
      <w:szCs w:val="18"/>
    </w:rPr>
  </w:style>
  <w:style w:type="paragraph" w:customStyle="1" w:styleId="4DNormln">
    <w:name w:val="4D Normální"/>
    <w:link w:val="4DNormlnChar"/>
    <w:rsid w:val="0021442A"/>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21442A"/>
    <w:rPr>
      <w:rFonts w:ascii="Arial" w:eastAsia="Times New Roman" w:hAnsi="Arial" w:cs="Tahoma"/>
      <w:sz w:val="20"/>
      <w:szCs w:val="20"/>
      <w:lang w:eastAsia="cs-CZ"/>
    </w:rPr>
  </w:style>
  <w:style w:type="table" w:customStyle="1" w:styleId="Mkatabulky1">
    <w:name w:val="Mřížka tabulky1"/>
    <w:basedOn w:val="Normlntabulka"/>
    <w:next w:val="Mkatabulky"/>
    <w:uiPriority w:val="59"/>
    <w:rsid w:val="00316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odstavecslovanChar">
    <w:name w:val="Styl odstavec číslovaný Char"/>
    <w:link w:val="Stylodstavecslovan"/>
    <w:locked/>
    <w:rsid w:val="008D52EB"/>
    <w:rPr>
      <w:rFonts w:cs="Calibri"/>
    </w:rPr>
  </w:style>
  <w:style w:type="paragraph" w:customStyle="1" w:styleId="Stylodstavecslovan">
    <w:name w:val="Styl odstavec číslovaný"/>
    <w:basedOn w:val="Nadpis2"/>
    <w:link w:val="StylodstavecslovanChar"/>
    <w:rsid w:val="008D52EB"/>
    <w:pPr>
      <w:keepNext w:val="0"/>
      <w:keepLines w:val="0"/>
      <w:widowControl w:val="0"/>
      <w:numPr>
        <w:ilvl w:val="0"/>
        <w:numId w:val="0"/>
      </w:numPr>
      <w:tabs>
        <w:tab w:val="num" w:pos="142"/>
      </w:tabs>
      <w:spacing w:before="240" w:after="120" w:line="320" w:lineRule="atLeast"/>
    </w:pPr>
    <w:rPr>
      <w:rFonts w:asciiTheme="minorHAnsi" w:eastAsiaTheme="minorHAnsi" w:hAnsiTheme="minorHAnsi" w:cs="Calibri"/>
      <w:b w:val="0"/>
      <w:bCs w:val="0"/>
      <w:color w:val="auto"/>
      <w:sz w:val="22"/>
      <w:szCs w:val="22"/>
    </w:rPr>
  </w:style>
  <w:style w:type="paragraph" w:customStyle="1" w:styleId="StylNadpis1ZKLADN">
    <w:name w:val="Styl Nadpis 1 ZÁKLADNÍ"/>
    <w:basedOn w:val="Nadpis1"/>
    <w:uiPriority w:val="99"/>
    <w:rsid w:val="008D52EB"/>
    <w:pPr>
      <w:keepLines w:val="0"/>
      <w:widowControl w:val="0"/>
      <w:numPr>
        <w:numId w:val="0"/>
      </w:numPr>
      <w:shd w:val="clear" w:color="auto" w:fill="D9D9D9"/>
      <w:tabs>
        <w:tab w:val="num" w:pos="360"/>
      </w:tabs>
      <w:spacing w:after="360" w:line="240" w:lineRule="auto"/>
      <w:jc w:val="left"/>
    </w:pPr>
    <w:rPr>
      <w:rFonts w:ascii="Calibri" w:eastAsia="Times New Roman" w:hAnsi="Calibri" w:cs="Calibri"/>
      <w:color w:val="394A58"/>
      <w:kern w:val="28"/>
      <w:lang w:eastAsia="cs-CZ"/>
    </w:rPr>
  </w:style>
  <w:style w:type="paragraph" w:styleId="Revize">
    <w:name w:val="Revision"/>
    <w:hidden/>
    <w:uiPriority w:val="99"/>
    <w:semiHidden/>
    <w:rsid w:val="00D822FD"/>
    <w:pPr>
      <w:spacing w:after="0" w:line="240" w:lineRule="auto"/>
    </w:pPr>
    <w:rPr>
      <w:rFonts w:ascii="Verdana" w:hAnsi="Verdana" w:cs="Times New Roman"/>
      <w:sz w:val="18"/>
    </w:rPr>
  </w:style>
  <w:style w:type="paragraph" w:customStyle="1" w:styleId="Styl3">
    <w:name w:val="Styl3"/>
    <w:basedOn w:val="Normln"/>
    <w:rsid w:val="00EA176B"/>
    <w:pPr>
      <w:tabs>
        <w:tab w:val="num" w:pos="360"/>
      </w:tabs>
      <w:spacing w:before="120" w:line="240" w:lineRule="auto"/>
      <w:ind w:left="360" w:hanging="331"/>
    </w:pPr>
    <w:rPr>
      <w:rFonts w:ascii="Calibri" w:eastAsia="Times New Roman" w:hAnsi="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707718">
      <w:bodyDiv w:val="1"/>
      <w:marLeft w:val="0"/>
      <w:marRight w:val="0"/>
      <w:marTop w:val="0"/>
      <w:marBottom w:val="0"/>
      <w:divBdr>
        <w:top w:val="none" w:sz="0" w:space="0" w:color="auto"/>
        <w:left w:val="none" w:sz="0" w:space="0" w:color="auto"/>
        <w:bottom w:val="none" w:sz="0" w:space="0" w:color="auto"/>
        <w:right w:val="none" w:sz="0" w:space="0" w:color="auto"/>
      </w:divBdr>
    </w:div>
    <w:div w:id="248852556">
      <w:bodyDiv w:val="1"/>
      <w:marLeft w:val="0"/>
      <w:marRight w:val="0"/>
      <w:marTop w:val="0"/>
      <w:marBottom w:val="0"/>
      <w:divBdr>
        <w:top w:val="none" w:sz="0" w:space="0" w:color="auto"/>
        <w:left w:val="none" w:sz="0" w:space="0" w:color="auto"/>
        <w:bottom w:val="none" w:sz="0" w:space="0" w:color="auto"/>
        <w:right w:val="none" w:sz="0" w:space="0" w:color="auto"/>
      </w:divBdr>
    </w:div>
    <w:div w:id="298920520">
      <w:bodyDiv w:val="1"/>
      <w:marLeft w:val="0"/>
      <w:marRight w:val="0"/>
      <w:marTop w:val="0"/>
      <w:marBottom w:val="0"/>
      <w:divBdr>
        <w:top w:val="none" w:sz="0" w:space="0" w:color="auto"/>
        <w:left w:val="none" w:sz="0" w:space="0" w:color="auto"/>
        <w:bottom w:val="none" w:sz="0" w:space="0" w:color="auto"/>
        <w:right w:val="none" w:sz="0" w:space="0" w:color="auto"/>
      </w:divBdr>
    </w:div>
    <w:div w:id="335958720">
      <w:bodyDiv w:val="1"/>
      <w:marLeft w:val="0"/>
      <w:marRight w:val="0"/>
      <w:marTop w:val="0"/>
      <w:marBottom w:val="0"/>
      <w:divBdr>
        <w:top w:val="none" w:sz="0" w:space="0" w:color="auto"/>
        <w:left w:val="none" w:sz="0" w:space="0" w:color="auto"/>
        <w:bottom w:val="none" w:sz="0" w:space="0" w:color="auto"/>
        <w:right w:val="none" w:sz="0" w:space="0" w:color="auto"/>
      </w:divBdr>
    </w:div>
    <w:div w:id="403720970">
      <w:bodyDiv w:val="1"/>
      <w:marLeft w:val="0"/>
      <w:marRight w:val="0"/>
      <w:marTop w:val="0"/>
      <w:marBottom w:val="0"/>
      <w:divBdr>
        <w:top w:val="none" w:sz="0" w:space="0" w:color="auto"/>
        <w:left w:val="none" w:sz="0" w:space="0" w:color="auto"/>
        <w:bottom w:val="none" w:sz="0" w:space="0" w:color="auto"/>
        <w:right w:val="none" w:sz="0" w:space="0" w:color="auto"/>
      </w:divBdr>
    </w:div>
    <w:div w:id="561058645">
      <w:bodyDiv w:val="1"/>
      <w:marLeft w:val="0"/>
      <w:marRight w:val="0"/>
      <w:marTop w:val="0"/>
      <w:marBottom w:val="0"/>
      <w:divBdr>
        <w:top w:val="none" w:sz="0" w:space="0" w:color="auto"/>
        <w:left w:val="none" w:sz="0" w:space="0" w:color="auto"/>
        <w:bottom w:val="none" w:sz="0" w:space="0" w:color="auto"/>
        <w:right w:val="none" w:sz="0" w:space="0" w:color="auto"/>
      </w:divBdr>
    </w:div>
    <w:div w:id="1265846455">
      <w:bodyDiv w:val="1"/>
      <w:marLeft w:val="0"/>
      <w:marRight w:val="0"/>
      <w:marTop w:val="0"/>
      <w:marBottom w:val="0"/>
      <w:divBdr>
        <w:top w:val="none" w:sz="0" w:space="0" w:color="auto"/>
        <w:left w:val="none" w:sz="0" w:space="0" w:color="auto"/>
        <w:bottom w:val="none" w:sz="0" w:space="0" w:color="auto"/>
        <w:right w:val="none" w:sz="0" w:space="0" w:color="auto"/>
      </w:divBdr>
    </w:div>
    <w:div w:id="1463958519">
      <w:bodyDiv w:val="1"/>
      <w:marLeft w:val="0"/>
      <w:marRight w:val="0"/>
      <w:marTop w:val="0"/>
      <w:marBottom w:val="0"/>
      <w:divBdr>
        <w:top w:val="none" w:sz="0" w:space="0" w:color="auto"/>
        <w:left w:val="none" w:sz="0" w:space="0" w:color="auto"/>
        <w:bottom w:val="none" w:sz="0" w:space="0" w:color="auto"/>
        <w:right w:val="none" w:sz="0" w:space="0" w:color="auto"/>
      </w:divBdr>
    </w:div>
    <w:div w:id="1626424877">
      <w:bodyDiv w:val="1"/>
      <w:marLeft w:val="0"/>
      <w:marRight w:val="0"/>
      <w:marTop w:val="0"/>
      <w:marBottom w:val="0"/>
      <w:divBdr>
        <w:top w:val="none" w:sz="0" w:space="0" w:color="auto"/>
        <w:left w:val="none" w:sz="0" w:space="0" w:color="auto"/>
        <w:bottom w:val="none" w:sz="0" w:space="0" w:color="auto"/>
        <w:right w:val="none" w:sz="0" w:space="0" w:color="auto"/>
      </w:divBdr>
    </w:div>
    <w:div w:id="169496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fcr.ezak.cz/profile_display_58.html" TargetMode="External"/><Relationship Id="rId18" Type="http://schemas.openxmlformats.org/officeDocument/2006/relationships/footer" Target="footer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tlbrowser.tsl.website/tools/index.js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fcr.ezak.cz/profile_display_58.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z@mt-legal.com" TargetMode="External"/><Relationship Id="rId5" Type="http://schemas.openxmlformats.org/officeDocument/2006/relationships/settings" Target="settings.xml"/><Relationship Id="rId15" Type="http://schemas.openxmlformats.org/officeDocument/2006/relationships/hyperlink" Target="https://mfcr.ezak.cz/profile_display_58.html"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tlbrowser.tsl.website/tools/index.jsp"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C10B77-CA6D-4DFB-B3CA-AC7914339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7328</Words>
  <Characters>43824</Characters>
  <Application>Microsoft Office Word</Application>
  <DocSecurity>4</DocSecurity>
  <Lines>796</Lines>
  <Paragraphs>295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ZD</vt:lpstr>
      <vt:lpstr>ZD</vt:lpstr>
    </vt:vector>
  </TitlesOfParts>
  <Company>Hewlett-Packard Company</Company>
  <LinksUpToDate>false</LinksUpToDate>
  <CharactersWithSpaces>50857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dc:title>
  <dc:subject>Nabídka služeb Státní pokladna Centrum sdílených služeb, s. p. pro veřejnou zakázku č. 1400015 s názvem Vytvoření datového centra VZP ČR formou pronájmu</dc:subject>
  <dc:creator>SPCSS</dc:creator>
  <cp:keywords/>
  <dc:description/>
  <cp:lastModifiedBy>Trnková Klára</cp:lastModifiedBy>
  <cp:revision>2</cp:revision>
  <cp:lastPrinted>2017-08-02T05:39:00Z</cp:lastPrinted>
  <dcterms:created xsi:type="dcterms:W3CDTF">2018-10-15T14:53:00Z</dcterms:created>
  <dcterms:modified xsi:type="dcterms:W3CDTF">2018-10-15T14:53:00Z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33fbad-f6f4-45bd-b8c1-f46f3711dcc6_Enabled">
    <vt:lpwstr>True</vt:lpwstr>
  </property>
  <property fmtid="{D5CDD505-2E9C-101B-9397-08002B2CF9AE}" pid="3" name="MSIP_Label_8b33fbad-f6f4-45bd-b8c1-f46f3711dcc6_SiteId">
    <vt:lpwstr>8ef2ef64-61e6-4033-9f7f-48ccd5d03c90</vt:lpwstr>
  </property>
  <property fmtid="{D5CDD505-2E9C-101B-9397-08002B2CF9AE}" pid="4" name="MSIP_Label_8b33fbad-f6f4-45bd-b8c1-f46f3711dcc6_Owner">
    <vt:lpwstr>klara.trnkova@spcss.cz</vt:lpwstr>
  </property>
  <property fmtid="{D5CDD505-2E9C-101B-9397-08002B2CF9AE}" pid="5" name="MSIP_Label_8b33fbad-f6f4-45bd-b8c1-f46f3711dcc6_SetDate">
    <vt:lpwstr>2018-10-15T14:53:38.3261568Z</vt:lpwstr>
  </property>
  <property fmtid="{D5CDD505-2E9C-101B-9397-08002B2CF9AE}" pid="6" name="MSIP_Label_8b33fbad-f6f4-45bd-b8c1-f46f3711dcc6_Name">
    <vt:lpwstr>Veřejné</vt:lpwstr>
  </property>
  <property fmtid="{D5CDD505-2E9C-101B-9397-08002B2CF9AE}" pid="7" name="MSIP_Label_8b33fbad-f6f4-45bd-b8c1-f46f3711dcc6_Application">
    <vt:lpwstr>Microsoft Azure Information Protection</vt:lpwstr>
  </property>
  <property fmtid="{D5CDD505-2E9C-101B-9397-08002B2CF9AE}" pid="8" name="MSIP_Label_8b33fbad-f6f4-45bd-b8c1-f46f3711dcc6_Extended_MSFT_Method">
    <vt:lpwstr>Automatic</vt:lpwstr>
  </property>
  <property fmtid="{D5CDD505-2E9C-101B-9397-08002B2CF9AE}" pid="9" name="Sensitivity">
    <vt:lpwstr>Veřejné</vt:lpwstr>
  </property>
</Properties>
</file>